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51"/>
        <w:gridCol w:w="4751"/>
        <w:gridCol w:w="3411"/>
      </w:tblGrid>
      <w:tr w:rsidR="00032E4E" w:rsidRPr="00E02841" w14:paraId="5DA039FB" w14:textId="77777777" w:rsidTr="00CB007D">
        <w:trPr>
          <w:cantSplit/>
          <w:trHeight w:val="850"/>
          <w:jc w:val="right"/>
        </w:trPr>
        <w:tc>
          <w:tcPr>
            <w:tcW w:w="1550" w:type="dxa"/>
          </w:tcPr>
          <w:p w14:paraId="765C35C9" w14:textId="77777777" w:rsidR="00032E4E" w:rsidRPr="00E02841" w:rsidRDefault="00032E4E" w:rsidP="00B760DE">
            <w:pPr>
              <w:ind w:right="-225"/>
              <w:rPr>
                <w:rFonts w:ascii="Arial" w:hAnsi="Arial" w:cs="Arial"/>
                <w:b/>
                <w:sz w:val="27"/>
                <w:szCs w:val="27"/>
                <w:lang w:val="es-ES"/>
              </w:rPr>
            </w:pPr>
            <w:r w:rsidRPr="00E02841">
              <w:rPr>
                <w:rFonts w:ascii="Arial" w:hAnsi="Arial" w:cs="Arial"/>
                <w:b/>
                <w:bCs/>
                <w:sz w:val="27"/>
                <w:szCs w:val="27"/>
                <w:lang w:val="es-ES"/>
              </w:rPr>
              <w:t>NACIONES UNIDAS</w:t>
            </w:r>
          </w:p>
        </w:tc>
        <w:tc>
          <w:tcPr>
            <w:tcW w:w="4751" w:type="dxa"/>
          </w:tcPr>
          <w:p w14:paraId="4A886757" w14:textId="77777777" w:rsidR="00032E4E" w:rsidRPr="00E02841" w:rsidRDefault="00032E4E" w:rsidP="004A1D8F">
            <w:pPr>
              <w:rPr>
                <w:rFonts w:ascii="Univers" w:hAnsi="Univers"/>
                <w:b/>
                <w:sz w:val="27"/>
                <w:szCs w:val="27"/>
                <w:lang w:val="es-ES"/>
              </w:rPr>
            </w:pPr>
          </w:p>
        </w:tc>
        <w:tc>
          <w:tcPr>
            <w:tcW w:w="3411" w:type="dxa"/>
          </w:tcPr>
          <w:p w14:paraId="6DF1503E" w14:textId="77777777" w:rsidR="00032E4E" w:rsidRPr="00E02841" w:rsidRDefault="00B760DE" w:rsidP="00023DA9">
            <w:pPr>
              <w:jc w:val="right"/>
              <w:rPr>
                <w:rFonts w:ascii="Arial" w:hAnsi="Arial" w:cs="Arial"/>
                <w:b/>
                <w:sz w:val="64"/>
                <w:szCs w:val="64"/>
                <w:lang w:val="es-ES"/>
              </w:rPr>
            </w:pPr>
            <w:r w:rsidRPr="00E02841">
              <w:rPr>
                <w:rFonts w:ascii="Arial" w:hAnsi="Arial" w:cs="Arial"/>
                <w:b/>
                <w:sz w:val="64"/>
                <w:szCs w:val="64"/>
                <w:lang w:val="es-ES"/>
              </w:rPr>
              <w:t>MC</w:t>
            </w:r>
          </w:p>
        </w:tc>
      </w:tr>
      <w:tr w:rsidR="00032E4E" w:rsidRPr="00E02841" w14:paraId="6F0832B4" w14:textId="77777777" w:rsidTr="00CB007D">
        <w:trPr>
          <w:cantSplit/>
          <w:trHeight w:val="281"/>
          <w:jc w:val="right"/>
        </w:trPr>
        <w:tc>
          <w:tcPr>
            <w:tcW w:w="1550" w:type="dxa"/>
            <w:tcBorders>
              <w:bottom w:val="single" w:sz="4" w:space="0" w:color="auto"/>
            </w:tcBorders>
          </w:tcPr>
          <w:p w14:paraId="66DD3BE8" w14:textId="77777777" w:rsidR="00032E4E" w:rsidRPr="00E02841" w:rsidRDefault="00032E4E" w:rsidP="00023DA9">
            <w:pPr>
              <w:rPr>
                <w:sz w:val="18"/>
                <w:szCs w:val="18"/>
                <w:lang w:val="es-ES"/>
              </w:rPr>
            </w:pPr>
          </w:p>
        </w:tc>
        <w:tc>
          <w:tcPr>
            <w:tcW w:w="4751" w:type="dxa"/>
            <w:tcBorders>
              <w:bottom w:val="single" w:sz="4" w:space="0" w:color="auto"/>
            </w:tcBorders>
          </w:tcPr>
          <w:p w14:paraId="5050186F" w14:textId="77777777" w:rsidR="00032E4E" w:rsidRPr="00E02841" w:rsidRDefault="00032E4E" w:rsidP="00023DA9">
            <w:pPr>
              <w:rPr>
                <w:rFonts w:ascii="Univers" w:hAnsi="Univers"/>
                <w:b/>
                <w:sz w:val="18"/>
                <w:szCs w:val="18"/>
                <w:lang w:val="es-ES"/>
              </w:rPr>
            </w:pPr>
          </w:p>
        </w:tc>
        <w:tc>
          <w:tcPr>
            <w:tcW w:w="3411" w:type="dxa"/>
            <w:tcBorders>
              <w:bottom w:val="single" w:sz="4" w:space="0" w:color="auto"/>
            </w:tcBorders>
          </w:tcPr>
          <w:p w14:paraId="2BC63C68" w14:textId="77777777" w:rsidR="00032E4E" w:rsidRPr="00E02841" w:rsidRDefault="000B236E" w:rsidP="00787688">
            <w:pPr>
              <w:rPr>
                <w:sz w:val="18"/>
                <w:szCs w:val="18"/>
                <w:lang w:val="es-ES"/>
              </w:rPr>
            </w:pPr>
            <w:r w:rsidRPr="00E02841">
              <w:rPr>
                <w:b/>
                <w:bCs/>
                <w:sz w:val="28"/>
                <w:lang w:val="es-ES"/>
              </w:rPr>
              <w:t>UNEP</w:t>
            </w:r>
            <w:r w:rsidRPr="00E02841">
              <w:rPr>
                <w:bCs/>
                <w:lang w:val="es-ES"/>
              </w:rPr>
              <w:t>/</w:t>
            </w:r>
            <w:r w:rsidRPr="00E02841">
              <w:rPr>
                <w:lang w:val="es-ES"/>
              </w:rPr>
              <w:t>MC/COP.3/11</w:t>
            </w:r>
            <w:bookmarkStart w:id="0" w:name="OLE_LINK1"/>
            <w:bookmarkStart w:id="1" w:name="OLE_LINK2"/>
            <w:bookmarkEnd w:id="0"/>
            <w:bookmarkEnd w:id="1"/>
          </w:p>
        </w:tc>
      </w:tr>
      <w:bookmarkStart w:id="2" w:name="_MON_1021710482"/>
      <w:bookmarkEnd w:id="2"/>
      <w:bookmarkStart w:id="3" w:name="_MON_1021710510"/>
      <w:bookmarkEnd w:id="3"/>
      <w:tr w:rsidR="00032E4E" w:rsidRPr="00E02841" w14:paraId="0E38436B" w14:textId="77777777" w:rsidTr="00CB007D">
        <w:trPr>
          <w:cantSplit/>
          <w:trHeight w:val="2549"/>
          <w:jc w:val="right"/>
        </w:trPr>
        <w:tc>
          <w:tcPr>
            <w:tcW w:w="1550" w:type="dxa"/>
            <w:tcBorders>
              <w:top w:val="single" w:sz="4" w:space="0" w:color="auto"/>
              <w:bottom w:val="single" w:sz="24" w:space="0" w:color="auto"/>
            </w:tcBorders>
          </w:tcPr>
          <w:p w14:paraId="288E03D3" w14:textId="77777777" w:rsidR="00032E4E" w:rsidRPr="00E02841" w:rsidRDefault="00D36877" w:rsidP="00023DA9">
            <w:pPr>
              <w:rPr>
                <w:lang w:val="es-ES"/>
              </w:rPr>
            </w:pPr>
            <w:r w:rsidRPr="00E02841">
              <w:rPr>
                <w:lang w:val="es-ES"/>
              </w:rPr>
              <w:object w:dxaOrig="1831" w:dyaOrig="1726" w14:anchorId="1B1C9D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65pt;height:59.65pt;mso-width-percent:0;mso-height-percent:0;mso-width-percent:0;mso-height-percent:0" o:ole="" fillcolor="window">
                  <v:imagedata r:id="rId8" o:title=""/>
                </v:shape>
                <o:OLEObject Type="Embed" ProgID="Word.Picture.8" ShapeID="_x0000_i1025" DrawAspect="Content" ObjectID="_1631363851" r:id="rId9"/>
              </w:object>
            </w:r>
            <w:r w:rsidR="00011A16" w:rsidRPr="00E02841">
              <w:rPr>
                <w:noProof/>
                <w:lang w:val="es-ES" w:eastAsia="es-ES"/>
              </w:rPr>
              <w:drawing>
                <wp:inline distT="0" distB="0" distL="0" distR="0" wp14:anchorId="33DFE49F" wp14:editId="2F528559">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B3586CC" w14:textId="77777777" w:rsidR="00032E4E" w:rsidRPr="00E02841" w:rsidRDefault="00032E4E" w:rsidP="00023DA9">
            <w:pPr>
              <w:spacing w:before="1200"/>
              <w:rPr>
                <w:rFonts w:ascii="Arial" w:hAnsi="Arial" w:cs="Arial"/>
                <w:b/>
                <w:sz w:val="32"/>
                <w:szCs w:val="32"/>
                <w:lang w:val="es-ES"/>
              </w:rPr>
            </w:pPr>
            <w:r w:rsidRPr="00E02841">
              <w:rPr>
                <w:rFonts w:ascii="Arial" w:hAnsi="Arial" w:cs="Arial"/>
                <w:b/>
                <w:bCs/>
                <w:sz w:val="32"/>
                <w:szCs w:val="32"/>
                <w:lang w:val="es-ES"/>
              </w:rPr>
              <w:t>Programa de las Naciones</w:t>
            </w:r>
            <w:r w:rsidR="00BD30F7" w:rsidRPr="00E02841">
              <w:rPr>
                <w:rFonts w:ascii="Arial" w:hAnsi="Arial" w:cs="Arial"/>
                <w:b/>
                <w:bCs/>
                <w:sz w:val="32"/>
                <w:szCs w:val="32"/>
                <w:lang w:val="es-ES"/>
              </w:rPr>
              <w:t> </w:t>
            </w:r>
            <w:r w:rsidRPr="00E02841">
              <w:rPr>
                <w:rFonts w:ascii="Arial" w:hAnsi="Arial" w:cs="Arial"/>
                <w:b/>
                <w:bCs/>
                <w:sz w:val="32"/>
                <w:szCs w:val="32"/>
                <w:lang w:val="es-ES"/>
              </w:rPr>
              <w:t>Unidas para</w:t>
            </w:r>
            <w:r w:rsidR="00BD30F7" w:rsidRPr="00E02841">
              <w:rPr>
                <w:rFonts w:ascii="Arial" w:hAnsi="Arial" w:cs="Arial"/>
                <w:b/>
                <w:bCs/>
                <w:sz w:val="32"/>
                <w:szCs w:val="32"/>
                <w:lang w:val="es-ES"/>
              </w:rPr>
              <w:t> </w:t>
            </w:r>
            <w:r w:rsidRPr="00E02841">
              <w:rPr>
                <w:rFonts w:ascii="Arial" w:hAnsi="Arial" w:cs="Arial"/>
                <w:b/>
                <w:bCs/>
                <w:sz w:val="32"/>
                <w:szCs w:val="32"/>
                <w:lang w:val="es-ES"/>
              </w:rPr>
              <w:t>el</w:t>
            </w:r>
            <w:r w:rsidR="00BD30F7" w:rsidRPr="00E02841">
              <w:rPr>
                <w:rFonts w:ascii="Arial" w:hAnsi="Arial" w:cs="Arial"/>
                <w:b/>
                <w:bCs/>
                <w:sz w:val="32"/>
                <w:szCs w:val="32"/>
                <w:lang w:val="es-ES"/>
              </w:rPr>
              <w:t> </w:t>
            </w:r>
            <w:r w:rsidRPr="00E02841">
              <w:rPr>
                <w:rFonts w:ascii="Arial" w:hAnsi="Arial" w:cs="Arial"/>
                <w:b/>
                <w:bCs/>
                <w:sz w:val="32"/>
                <w:szCs w:val="32"/>
                <w:lang w:val="es-ES"/>
              </w:rPr>
              <w:t>Medio Ambiente</w:t>
            </w:r>
          </w:p>
        </w:tc>
        <w:tc>
          <w:tcPr>
            <w:tcW w:w="3411" w:type="dxa"/>
            <w:tcBorders>
              <w:top w:val="single" w:sz="4" w:space="0" w:color="auto"/>
              <w:bottom w:val="single" w:sz="24" w:space="0" w:color="auto"/>
            </w:tcBorders>
          </w:tcPr>
          <w:p w14:paraId="7F813572" w14:textId="77777777" w:rsidR="00EF419B" w:rsidRPr="00E02841" w:rsidRDefault="00EF419B" w:rsidP="00EF419B">
            <w:pPr>
              <w:spacing w:before="120"/>
              <w:rPr>
                <w:lang w:val="es-ES"/>
              </w:rPr>
            </w:pPr>
            <w:r w:rsidRPr="00E02841">
              <w:rPr>
                <w:lang w:val="es-ES"/>
              </w:rPr>
              <w:t xml:space="preserve">Distr. general </w:t>
            </w:r>
            <w:r w:rsidRPr="00E02841">
              <w:rPr>
                <w:lang w:val="es-ES"/>
              </w:rPr>
              <w:br/>
            </w:r>
            <w:r w:rsidR="00B863CA">
              <w:rPr>
                <w:lang w:val="es-ES"/>
              </w:rPr>
              <w:t>23 de septiembre</w:t>
            </w:r>
            <w:r w:rsidRPr="00E02841">
              <w:rPr>
                <w:lang w:val="es-ES"/>
              </w:rPr>
              <w:t xml:space="preserve"> de 2019</w:t>
            </w:r>
          </w:p>
          <w:p w14:paraId="1AEC41A4" w14:textId="77777777" w:rsidR="00EF419B" w:rsidRPr="00E02841" w:rsidRDefault="00EF419B" w:rsidP="00EF419B">
            <w:pPr>
              <w:spacing w:before="120"/>
              <w:rPr>
                <w:lang w:val="es-ES"/>
              </w:rPr>
            </w:pPr>
            <w:r w:rsidRPr="00E02841">
              <w:rPr>
                <w:lang w:val="es-ES"/>
              </w:rPr>
              <w:t xml:space="preserve">Español </w:t>
            </w:r>
            <w:r w:rsidRPr="00E02841">
              <w:rPr>
                <w:lang w:val="es-ES"/>
              </w:rPr>
              <w:br/>
              <w:t>Original: inglés</w:t>
            </w:r>
          </w:p>
          <w:p w14:paraId="749EE15B" w14:textId="77777777" w:rsidR="00032E4E" w:rsidRPr="00E02841" w:rsidRDefault="00032E4E" w:rsidP="002A25E7">
            <w:pPr>
              <w:spacing w:before="120"/>
              <w:rPr>
                <w:lang w:val="es-ES"/>
              </w:rPr>
            </w:pPr>
          </w:p>
        </w:tc>
      </w:tr>
    </w:tbl>
    <w:p w14:paraId="1F7F0DF4" w14:textId="77777777" w:rsidR="00E976AB" w:rsidRPr="00E02841" w:rsidRDefault="00CB007D" w:rsidP="00E976AB">
      <w:pPr>
        <w:pStyle w:val="AATitle"/>
        <w:keepNext w:val="0"/>
        <w:keepLines w:val="0"/>
        <w:rPr>
          <w:lang w:val="es-ES"/>
        </w:rPr>
      </w:pPr>
      <w:r w:rsidRPr="00E02841">
        <w:rPr>
          <w:bCs/>
          <w:lang w:val="es-ES"/>
        </w:rPr>
        <w:t>Conferencia de las Partes en el Convenio de Minamata sobre el Mercurio</w:t>
      </w:r>
    </w:p>
    <w:p w14:paraId="68471850" w14:textId="77777777" w:rsidR="00E976AB" w:rsidRPr="00E02841" w:rsidRDefault="0080454B" w:rsidP="00E976AB">
      <w:pPr>
        <w:pStyle w:val="AATitle"/>
        <w:keepNext w:val="0"/>
        <w:keepLines w:val="0"/>
        <w:rPr>
          <w:lang w:val="es-ES"/>
        </w:rPr>
      </w:pPr>
      <w:r w:rsidRPr="00E02841">
        <w:rPr>
          <w:bCs/>
          <w:lang w:val="es-ES"/>
        </w:rPr>
        <w:t>Tercera reunión</w:t>
      </w:r>
    </w:p>
    <w:p w14:paraId="0A7CAAA1" w14:textId="77777777" w:rsidR="00787688" w:rsidRPr="00E02841" w:rsidRDefault="00787688" w:rsidP="007121D1">
      <w:pPr>
        <w:pStyle w:val="AATitle"/>
        <w:rPr>
          <w:b w:val="0"/>
          <w:lang w:val="es-ES"/>
        </w:rPr>
      </w:pPr>
      <w:r w:rsidRPr="00E02841">
        <w:rPr>
          <w:b w:val="0"/>
          <w:lang w:val="es-ES"/>
        </w:rPr>
        <w:t>Ginebra, 25 a 29 de noviembre de 2019</w:t>
      </w:r>
    </w:p>
    <w:p w14:paraId="6BAA95BD" w14:textId="77777777" w:rsidR="00FE7303" w:rsidRPr="00E02841" w:rsidRDefault="00FE7303" w:rsidP="00FE7303">
      <w:pPr>
        <w:pStyle w:val="AATitle"/>
        <w:rPr>
          <w:b w:val="0"/>
          <w:lang w:val="es-ES"/>
        </w:rPr>
      </w:pPr>
      <w:r w:rsidRPr="00E02841">
        <w:rPr>
          <w:b w:val="0"/>
          <w:lang w:val="es-ES"/>
        </w:rPr>
        <w:t>Tema 5 e) iii) del programa provisional</w:t>
      </w:r>
      <w:r w:rsidRPr="00E02841">
        <w:rPr>
          <w:b w:val="0"/>
          <w:lang w:val="es-ES"/>
        </w:rPr>
        <w:footnoteReference w:customMarkFollows="1" w:id="1"/>
        <w:t>*</w:t>
      </w:r>
    </w:p>
    <w:p w14:paraId="0A3F56CB" w14:textId="77777777" w:rsidR="00FE7303" w:rsidRPr="00E02841" w:rsidRDefault="00FE7303" w:rsidP="00C47929">
      <w:pPr>
        <w:pStyle w:val="AATitle2"/>
        <w:ind w:right="4820"/>
        <w:rPr>
          <w:lang w:val="es-ES"/>
        </w:rPr>
      </w:pPr>
      <w:r w:rsidRPr="00E02841">
        <w:rPr>
          <w:bCs/>
          <w:lang w:val="es-ES"/>
        </w:rPr>
        <w:t>Cuestiones para el examen o la adopción de</w:t>
      </w:r>
      <w:r w:rsidR="00EE3F86">
        <w:rPr>
          <w:bCs/>
          <w:lang w:val="es-ES"/>
        </w:rPr>
        <w:t> </w:t>
      </w:r>
      <w:r w:rsidRPr="00E02841">
        <w:rPr>
          <w:bCs/>
          <w:lang w:val="es-ES"/>
        </w:rPr>
        <w:t>medidas</w:t>
      </w:r>
      <w:r w:rsidR="00C47929" w:rsidRPr="00E02841">
        <w:rPr>
          <w:bCs/>
          <w:lang w:val="es-ES"/>
        </w:rPr>
        <w:t> </w:t>
      </w:r>
      <w:r w:rsidRPr="00E02841">
        <w:rPr>
          <w:bCs/>
          <w:lang w:val="es-ES"/>
        </w:rPr>
        <w:t xml:space="preserve">por la Conferencia de las </w:t>
      </w:r>
      <w:r w:rsidR="00EE3F86">
        <w:rPr>
          <w:bCs/>
          <w:lang w:val="es-ES"/>
        </w:rPr>
        <w:t>Partes:</w:t>
      </w:r>
      <w:r w:rsidR="00EE3F86">
        <w:rPr>
          <w:bCs/>
          <w:lang w:val="es-ES"/>
        </w:rPr>
        <w:br/>
      </w:r>
      <w:r w:rsidRPr="00E02841">
        <w:rPr>
          <w:bCs/>
          <w:lang w:val="es-ES"/>
        </w:rPr>
        <w:t>examen del</w:t>
      </w:r>
      <w:r w:rsidR="00C47929" w:rsidRPr="00E02841">
        <w:rPr>
          <w:bCs/>
          <w:lang w:val="es-ES"/>
        </w:rPr>
        <w:t> </w:t>
      </w:r>
      <w:r w:rsidRPr="00E02841">
        <w:rPr>
          <w:bCs/>
          <w:lang w:val="es-ES"/>
        </w:rPr>
        <w:t>mecanismo financiero</w:t>
      </w:r>
    </w:p>
    <w:p w14:paraId="3AF16936" w14:textId="77777777" w:rsidR="00FE7303" w:rsidRPr="00E02841" w:rsidRDefault="00B760DE" w:rsidP="007A322A">
      <w:pPr>
        <w:pStyle w:val="BBTitle"/>
        <w:rPr>
          <w:lang w:val="es-ES"/>
        </w:rPr>
      </w:pPr>
      <w:r w:rsidRPr="00E02841">
        <w:rPr>
          <w:bCs/>
          <w:lang w:val="es-ES"/>
        </w:rPr>
        <w:t>Primer e</w:t>
      </w:r>
      <w:r w:rsidR="0080454B" w:rsidRPr="00E02841">
        <w:rPr>
          <w:bCs/>
          <w:lang w:val="es-ES"/>
        </w:rPr>
        <w:t>xamen del mecanismo financiero</w:t>
      </w:r>
      <w:r w:rsidR="0080454B" w:rsidRPr="00E02841">
        <w:rPr>
          <w:lang w:val="es-ES"/>
        </w:rPr>
        <w:t xml:space="preserve"> </w:t>
      </w:r>
    </w:p>
    <w:p w14:paraId="5A5E10AF" w14:textId="77777777" w:rsidR="00FE7303" w:rsidRPr="00E02841" w:rsidRDefault="00FE7303" w:rsidP="007A322A">
      <w:pPr>
        <w:pStyle w:val="CH2"/>
        <w:rPr>
          <w:lang w:val="es-ES"/>
        </w:rPr>
      </w:pPr>
      <w:r w:rsidRPr="00E02841">
        <w:rPr>
          <w:lang w:val="es-ES"/>
        </w:rPr>
        <w:tab/>
      </w:r>
      <w:r w:rsidRPr="00E02841">
        <w:rPr>
          <w:lang w:val="es-ES"/>
        </w:rPr>
        <w:tab/>
      </w:r>
      <w:r w:rsidRPr="00E02841">
        <w:rPr>
          <w:bCs/>
          <w:lang w:val="es-ES"/>
        </w:rPr>
        <w:t>Nota de la Secretaría</w:t>
      </w:r>
    </w:p>
    <w:p w14:paraId="65B30222" w14:textId="77777777" w:rsidR="00364032" w:rsidRPr="00E02841" w:rsidRDefault="00951673" w:rsidP="00A84D12">
      <w:pPr>
        <w:pStyle w:val="Normalnumber"/>
        <w:tabs>
          <w:tab w:val="clear" w:pos="1134"/>
          <w:tab w:val="clear" w:pos="1247"/>
          <w:tab w:val="clear" w:pos="1814"/>
          <w:tab w:val="clear" w:pos="2381"/>
          <w:tab w:val="clear" w:pos="2948"/>
          <w:tab w:val="clear" w:pos="3515"/>
          <w:tab w:val="clear" w:pos="4082"/>
          <w:tab w:val="num" w:pos="624"/>
        </w:tabs>
        <w:rPr>
          <w:lang w:val="es-ES"/>
        </w:rPr>
      </w:pPr>
      <w:bookmarkStart w:id="5" w:name="_Hlk525996886"/>
      <w:r w:rsidRPr="00E02841">
        <w:rPr>
          <w:lang w:val="es-ES"/>
        </w:rPr>
        <w:t xml:space="preserve">En el párrafo 5 de su artículo 13, relativo a los recursos financieros y el mecanismo financiero, el Convenio de Minamata sobre el Mercurio define un mecanismo para facilitar recursos financieros adecuados, previsibles y oportunos a fin de apoyar a las Partes que son países en desarrollo y a las Partes con economías en transición en el cumplimiento de las obligaciones contraídas en virtud del Convenio. En el párrafo 6 del artículo 13 se establece que el mecanismo incluirá el </w:t>
      </w:r>
      <w:r w:rsidR="005A0D5B" w:rsidRPr="00E02841">
        <w:rPr>
          <w:lang w:val="es-ES"/>
        </w:rPr>
        <w:t>Fondo Fiduciario</w:t>
      </w:r>
      <w:r w:rsidRPr="00E02841">
        <w:rPr>
          <w:lang w:val="es-ES"/>
        </w:rPr>
        <w:t xml:space="preserve"> del Fondo para el Medio Ambiente Mundial (FMAM) y un </w:t>
      </w:r>
      <w:r w:rsidR="00BE3BA5" w:rsidRPr="00E02841">
        <w:rPr>
          <w:lang w:val="es-ES"/>
        </w:rPr>
        <w:t>P</w:t>
      </w:r>
      <w:r w:rsidRPr="00E02841">
        <w:rPr>
          <w:lang w:val="es-ES"/>
        </w:rPr>
        <w:t>rograma internacional específico para apoyar la creación de capacidad y la asistencia técnica.</w:t>
      </w:r>
      <w:bookmarkEnd w:id="5"/>
    </w:p>
    <w:p w14:paraId="1F65B629" w14:textId="77777777" w:rsidR="00656010" w:rsidRPr="00E02841" w:rsidRDefault="00CC4807" w:rsidP="007A322A">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En el párrafo 11 del artí</w:t>
      </w:r>
      <w:r w:rsidR="003E4880" w:rsidRPr="00E02841">
        <w:rPr>
          <w:lang w:val="es-ES"/>
        </w:rPr>
        <w:t>culo 13 del Convenio se dispone</w:t>
      </w:r>
      <w:r w:rsidRPr="00E02841">
        <w:rPr>
          <w:lang w:val="es-ES"/>
        </w:rPr>
        <w:t xml:space="preserve"> que la Conferencia de las Partes exami</w:t>
      </w:r>
      <w:r w:rsidR="003E4880" w:rsidRPr="00E02841">
        <w:rPr>
          <w:lang w:val="es-ES"/>
        </w:rPr>
        <w:t>ne</w:t>
      </w:r>
      <w:r w:rsidRPr="00E02841">
        <w:rPr>
          <w:lang w:val="es-ES"/>
        </w:rPr>
        <w:t xml:space="preserve">, a más tardar en su tercera reunión, y después de manera periódica, lo siguiente: </w:t>
      </w:r>
    </w:p>
    <w:p w14:paraId="1C09F446" w14:textId="77777777" w:rsidR="00656010" w:rsidRPr="00E02841" w:rsidRDefault="00B2232C" w:rsidP="00C80300">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E02841">
        <w:rPr>
          <w:lang w:val="es-ES"/>
        </w:rPr>
        <w:t>a)</w:t>
      </w:r>
      <w:r w:rsidRPr="00E02841">
        <w:rPr>
          <w:lang w:val="es-ES"/>
        </w:rPr>
        <w:tab/>
      </w:r>
      <w:r w:rsidR="008A11C8" w:rsidRPr="00E02841">
        <w:rPr>
          <w:lang w:val="es-ES"/>
        </w:rPr>
        <w:t xml:space="preserve">El nivel de financiación; </w:t>
      </w:r>
    </w:p>
    <w:p w14:paraId="44ECEFCE" w14:textId="77777777" w:rsidR="00656010" w:rsidRPr="00E02841" w:rsidRDefault="00B2232C" w:rsidP="00C80300">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E02841">
        <w:rPr>
          <w:lang w:val="es-ES"/>
        </w:rPr>
        <w:t>b)</w:t>
      </w:r>
      <w:r w:rsidRPr="00E02841">
        <w:rPr>
          <w:lang w:val="es-ES"/>
        </w:rPr>
        <w:tab/>
      </w:r>
      <w:r w:rsidR="008A11C8" w:rsidRPr="00E02841">
        <w:rPr>
          <w:lang w:val="es-ES"/>
        </w:rPr>
        <w:t xml:space="preserve">La orientación facilitada por la Conferencia de las Partes a las entidades encargadas del funcionamiento del mecanismo; </w:t>
      </w:r>
    </w:p>
    <w:p w14:paraId="50B88B86" w14:textId="77777777" w:rsidR="00656010" w:rsidRPr="00E02841" w:rsidRDefault="00B2232C" w:rsidP="00C80300">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E02841">
        <w:rPr>
          <w:lang w:val="es-ES"/>
        </w:rPr>
        <w:t>c)</w:t>
      </w:r>
      <w:r w:rsidRPr="00E02841">
        <w:rPr>
          <w:lang w:val="es-ES"/>
        </w:rPr>
        <w:tab/>
      </w:r>
      <w:r w:rsidR="008A11C8" w:rsidRPr="00E02841">
        <w:rPr>
          <w:lang w:val="es-ES"/>
        </w:rPr>
        <w:t xml:space="preserve">La eficacia de esas entidades; </w:t>
      </w:r>
    </w:p>
    <w:p w14:paraId="52CD7DC7" w14:textId="77777777" w:rsidR="00CC4807" w:rsidRPr="00E02841" w:rsidRDefault="00B2232C" w:rsidP="00C80300">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E02841">
        <w:rPr>
          <w:lang w:val="es-ES"/>
        </w:rPr>
        <w:t>d)</w:t>
      </w:r>
      <w:r w:rsidRPr="00E02841">
        <w:rPr>
          <w:lang w:val="es-ES"/>
        </w:rPr>
        <w:tab/>
      </w:r>
      <w:r w:rsidR="008A11C8" w:rsidRPr="00E02841">
        <w:rPr>
          <w:lang w:val="es-ES"/>
        </w:rPr>
        <w:t xml:space="preserve">La capacidad </w:t>
      </w:r>
      <w:r w:rsidR="00077AF1" w:rsidRPr="00E02841">
        <w:rPr>
          <w:lang w:val="es-ES"/>
        </w:rPr>
        <w:t xml:space="preserve">de </w:t>
      </w:r>
      <w:r w:rsidR="008A11C8" w:rsidRPr="00E02841">
        <w:rPr>
          <w:lang w:val="es-ES"/>
        </w:rPr>
        <w:t xml:space="preserve">esas entidades para atender las cambiantes necesidades de las Partes que son países en desarrollo y las Partes con economías en transición. </w:t>
      </w:r>
    </w:p>
    <w:p w14:paraId="305F1CED" w14:textId="77777777" w:rsidR="00656010" w:rsidRPr="00E02841" w:rsidRDefault="00656010"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En el mismo párrafo se establece también que la Conferencia de las Partes, sobre la base de ese examen, adoptará las medidas apropiadas para incrementar la eficacia del mecanismo financiero.</w:t>
      </w:r>
    </w:p>
    <w:p w14:paraId="4BE57D93" w14:textId="77777777" w:rsidR="00CC4807" w:rsidRPr="00E02841" w:rsidRDefault="00CC4807"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En su segunda reunión, l</w:t>
      </w:r>
      <w:r w:rsidR="003E4880" w:rsidRPr="00E02841">
        <w:rPr>
          <w:lang w:val="es-ES"/>
        </w:rPr>
        <w:t>a Conferencia de las Partes solicit</w:t>
      </w:r>
      <w:r w:rsidRPr="00E02841">
        <w:rPr>
          <w:lang w:val="es-ES"/>
        </w:rPr>
        <w:t xml:space="preserve">ó a la Secretaría que recopilase la información suministrada por el Fondo para el Medio Ambiente Mundial (FMAM), el </w:t>
      </w:r>
      <w:r w:rsidR="009E30C4" w:rsidRPr="00E02841">
        <w:rPr>
          <w:lang w:val="es-ES"/>
        </w:rPr>
        <w:t>P</w:t>
      </w:r>
      <w:r w:rsidRPr="00E02841">
        <w:rPr>
          <w:lang w:val="es-ES"/>
        </w:rPr>
        <w:t>rograma internacional específico para apoyar la creación de capacidad y la asistencia técnica, las Partes y otras</w:t>
      </w:r>
      <w:r w:rsidR="00C80300" w:rsidRPr="00E02841">
        <w:rPr>
          <w:lang w:val="es-ES"/>
        </w:rPr>
        <w:t> </w:t>
      </w:r>
      <w:r w:rsidRPr="00E02841">
        <w:rPr>
          <w:lang w:val="es-ES"/>
        </w:rPr>
        <w:t xml:space="preserve">fuentes pertinentes, información que, según lo indicado en el párrafo 11 del artículo 13, era necesaria para el examen del mecanismo financiero, y que presentase una síntesis de la información recibida para su examen por la Conferencia de las Partes en su tercera reunión (UNEP/MC/COP.2/19, párr. 120). </w:t>
      </w:r>
    </w:p>
    <w:p w14:paraId="3E0F4333" w14:textId="77777777" w:rsidR="00CC4807" w:rsidRPr="00E02841" w:rsidRDefault="00CC4807"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Tras la segunda reunión, </w:t>
      </w:r>
      <w:r w:rsidR="00E2428E" w:rsidRPr="00E02841">
        <w:rPr>
          <w:lang w:val="es-ES"/>
        </w:rPr>
        <w:t>la Secretaria Ejecutiva</w:t>
      </w:r>
      <w:r w:rsidRPr="00E02841">
        <w:rPr>
          <w:lang w:val="es-ES"/>
        </w:rPr>
        <w:t xml:space="preserve"> pidió a la Secr</w:t>
      </w:r>
      <w:r w:rsidR="006E5CC4" w:rsidRPr="00E02841">
        <w:rPr>
          <w:lang w:val="es-ES"/>
        </w:rPr>
        <w:t>etaría del FMAM y a la junta</w:t>
      </w:r>
      <w:r w:rsidR="00C80300" w:rsidRPr="00E02841">
        <w:rPr>
          <w:lang w:val="es-ES"/>
        </w:rPr>
        <w:t> </w:t>
      </w:r>
      <w:r w:rsidR="006E5CC4" w:rsidRPr="00E02841">
        <w:rPr>
          <w:lang w:val="es-ES"/>
        </w:rPr>
        <w:t>d</w:t>
      </w:r>
      <w:r w:rsidRPr="00E02841">
        <w:rPr>
          <w:lang w:val="es-ES"/>
        </w:rPr>
        <w:t xml:space="preserve">irectiva del </w:t>
      </w:r>
      <w:r w:rsidR="00E2428E" w:rsidRPr="00E02841">
        <w:rPr>
          <w:lang w:val="es-ES"/>
        </w:rPr>
        <w:t>P</w:t>
      </w:r>
      <w:r w:rsidRPr="00E02841">
        <w:rPr>
          <w:lang w:val="es-ES"/>
        </w:rPr>
        <w:t xml:space="preserve">rograma internacional específico que aportasen la información necesaria. </w:t>
      </w:r>
      <w:r w:rsidR="00292A8A" w:rsidRPr="00E02841">
        <w:rPr>
          <w:lang w:val="es-ES"/>
        </w:rPr>
        <w:t xml:space="preserve">La </w:t>
      </w:r>
      <w:r w:rsidR="00292A8A" w:rsidRPr="00E02841">
        <w:rPr>
          <w:lang w:val="es-ES"/>
        </w:rPr>
        <w:lastRenderedPageBreak/>
        <w:t>Secretaria Ejecutiva</w:t>
      </w:r>
      <w:r w:rsidRPr="00E02841">
        <w:rPr>
          <w:lang w:val="es-ES"/>
        </w:rPr>
        <w:t xml:space="preserve"> también transmitió la solicitud de información a las Partes y otros interesados en una carta fechada el 3 de diciembre de 2018, por la que se les invitaba a presentar esa información a la Secretaría antes del 30 de mayo de 2019. </w:t>
      </w:r>
    </w:p>
    <w:p w14:paraId="6A91CA5A" w14:textId="77777777" w:rsidR="00CC4807" w:rsidRPr="00E02841" w:rsidRDefault="00CC4807"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La información recibida por la Secretaría se recoge en los anexos de la presente nota para su examen por la Conferencia de las Partes en su tercera reunión. En el anexo I se expone la información recibida de la Secretaría del FMAM de conformidad con el artículo 13, mientras que en el anexo</w:t>
      </w:r>
      <w:r w:rsidR="00951D26">
        <w:rPr>
          <w:lang w:val="es-ES"/>
        </w:rPr>
        <w:t> </w:t>
      </w:r>
      <w:r w:rsidRPr="00E02841">
        <w:rPr>
          <w:lang w:val="es-ES"/>
        </w:rPr>
        <w:t>II figura</w:t>
      </w:r>
      <w:r w:rsidR="00AA3046" w:rsidRPr="00E02841">
        <w:rPr>
          <w:lang w:val="es-ES"/>
        </w:rPr>
        <w:t xml:space="preserve"> la información recibida de la </w:t>
      </w:r>
      <w:r w:rsidR="004E49A6">
        <w:rPr>
          <w:lang w:val="es-ES"/>
        </w:rPr>
        <w:t>Junta Directiva</w:t>
      </w:r>
      <w:r w:rsidRPr="00E02841">
        <w:rPr>
          <w:lang w:val="es-ES"/>
        </w:rPr>
        <w:t xml:space="preserve"> del </w:t>
      </w:r>
      <w:r w:rsidR="009E30C4" w:rsidRPr="00E02841">
        <w:rPr>
          <w:lang w:val="es-ES"/>
        </w:rPr>
        <w:t>P</w:t>
      </w:r>
      <w:r w:rsidRPr="00E02841">
        <w:rPr>
          <w:lang w:val="es-ES"/>
        </w:rPr>
        <w:t>rograma internacional específico de conformidad con el artículo 13. Los anexos se reproducen sin que hayan sido objeto de revisión editorial oficial en inglés. No se han recibido comunicaciones de las Partes ni de otros interesados.</w:t>
      </w:r>
    </w:p>
    <w:p w14:paraId="760CBBD4" w14:textId="77777777" w:rsidR="00AF398A" w:rsidRPr="008F67B5" w:rsidRDefault="007E44FE" w:rsidP="000A1CC4">
      <w:pPr>
        <w:pStyle w:val="CH3"/>
        <w:rPr>
          <w:sz w:val="28"/>
          <w:szCs w:val="28"/>
          <w:lang w:val="es-ES"/>
        </w:rPr>
      </w:pPr>
      <w:r w:rsidRPr="008F67B5">
        <w:rPr>
          <w:sz w:val="28"/>
          <w:szCs w:val="28"/>
          <w:lang w:val="es-ES"/>
        </w:rPr>
        <w:tab/>
      </w:r>
      <w:r w:rsidR="00DD1DC6" w:rsidRPr="008F67B5">
        <w:rPr>
          <w:sz w:val="28"/>
          <w:szCs w:val="28"/>
          <w:lang w:val="es-ES"/>
        </w:rPr>
        <w:t>I</w:t>
      </w:r>
      <w:r w:rsidR="00AF398A" w:rsidRPr="008F67B5">
        <w:rPr>
          <w:sz w:val="28"/>
          <w:szCs w:val="28"/>
          <w:lang w:val="es-ES"/>
        </w:rPr>
        <w:t>.</w:t>
      </w:r>
      <w:r w:rsidR="00AF398A" w:rsidRPr="008F67B5">
        <w:rPr>
          <w:sz w:val="28"/>
          <w:szCs w:val="28"/>
          <w:lang w:val="es-ES"/>
        </w:rPr>
        <w:tab/>
      </w:r>
      <w:r w:rsidR="00AF398A" w:rsidRPr="008F67B5">
        <w:rPr>
          <w:bCs/>
          <w:sz w:val="28"/>
          <w:szCs w:val="28"/>
          <w:lang w:val="es-ES"/>
        </w:rPr>
        <w:t>Apoyo del Fondo para el Medio Ambiente Mundial al Convenio de</w:t>
      </w:r>
      <w:r w:rsidR="001D568F">
        <w:rPr>
          <w:bCs/>
          <w:sz w:val="28"/>
          <w:szCs w:val="28"/>
          <w:lang w:val="es-ES"/>
        </w:rPr>
        <w:t> </w:t>
      </w:r>
      <w:r w:rsidR="00AF398A" w:rsidRPr="008F67B5">
        <w:rPr>
          <w:bCs/>
          <w:sz w:val="28"/>
          <w:szCs w:val="28"/>
          <w:lang w:val="es-ES"/>
        </w:rPr>
        <w:t>Minamata</w:t>
      </w:r>
    </w:p>
    <w:p w14:paraId="618EABC0" w14:textId="77777777" w:rsidR="00414D69" w:rsidRPr="00E02841" w:rsidRDefault="00FE6D2A"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En el párrafo 7 del artículo 13 del Convenio se establece que el </w:t>
      </w:r>
      <w:r w:rsidR="005A0D5B" w:rsidRPr="00E02841">
        <w:rPr>
          <w:lang w:val="es-ES"/>
        </w:rPr>
        <w:t>Fondo Fiduciario</w:t>
      </w:r>
      <w:r w:rsidRPr="00E02841">
        <w:rPr>
          <w:lang w:val="es-ES"/>
        </w:rPr>
        <w:t xml:space="preserve"> del Fondo para el Medio Ambiente Mundial aportará nuevos recursos financieros previsibles, adecuados y oportunos para sufragar los costos de apoyo a la aplicación del Convenio conforme a lo acordado por la Conferencia de las Partes. En el mismo párrafo se establece además que, a los efectos del Convenio, el </w:t>
      </w:r>
      <w:r w:rsidR="005A0D5B" w:rsidRPr="00E02841">
        <w:rPr>
          <w:lang w:val="es-ES"/>
        </w:rPr>
        <w:t>Fondo Fiduciario</w:t>
      </w:r>
      <w:r w:rsidRPr="00E02841">
        <w:rPr>
          <w:lang w:val="es-ES"/>
        </w:rPr>
        <w:t xml:space="preserve"> del </w:t>
      </w:r>
      <w:r w:rsidR="00292A8A" w:rsidRPr="00E02841">
        <w:rPr>
          <w:lang w:val="es-ES"/>
        </w:rPr>
        <w:t>FMAM</w:t>
      </w:r>
      <w:r w:rsidRPr="00E02841">
        <w:rPr>
          <w:lang w:val="es-ES"/>
        </w:rPr>
        <w:t xml:space="preserve"> funcionará bajo la orientación de la Conferencia de las Partes, a la que rendirá cuentas. La Conferencia de las Partes facilitará orientaciones sobre las estrategias generales, las políticas, las prioridades programáticas y las condiciones que otorguen el derecho a acceder a los recursos financieros y utilizarlos. Además, la Conferencia de las Partes brindará orientación sobre una lista indicativa de categorías de actividades que podrán recibir apoyo del </w:t>
      </w:r>
      <w:r w:rsidR="005A0D5B" w:rsidRPr="00E02841">
        <w:rPr>
          <w:lang w:val="es-ES"/>
        </w:rPr>
        <w:t>Fondo Fiduciario</w:t>
      </w:r>
      <w:r w:rsidRPr="00E02841">
        <w:rPr>
          <w:lang w:val="es-ES"/>
        </w:rPr>
        <w:t xml:space="preserve">. Por su parte, el </w:t>
      </w:r>
      <w:r w:rsidR="005A0D5B" w:rsidRPr="00E02841">
        <w:rPr>
          <w:lang w:val="es-ES"/>
        </w:rPr>
        <w:t>Fondo Fiduciario</w:t>
      </w:r>
      <w:r w:rsidRPr="00E02841">
        <w:rPr>
          <w:lang w:val="es-ES"/>
        </w:rPr>
        <w:t xml:space="preserve"> aportará recursos para sufragar los costos adicionales convenidos que permitan obtener beneficios ambientales mundiales y la totalidad de los costos convenidos de algunas actividades de apoyo.</w:t>
      </w:r>
    </w:p>
    <w:p w14:paraId="395FC8C8" w14:textId="77777777" w:rsidR="00414D69" w:rsidRPr="00E02841" w:rsidRDefault="003E12A0"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En el párrafo 8 del mismo artículo se establece que, al aportar recursos, el </w:t>
      </w:r>
      <w:r w:rsidR="005A0D5B" w:rsidRPr="00E02841">
        <w:rPr>
          <w:lang w:val="es-ES"/>
        </w:rPr>
        <w:t>Fondo Fiduciario</w:t>
      </w:r>
      <w:r w:rsidRPr="00E02841">
        <w:rPr>
          <w:lang w:val="es-ES"/>
        </w:rPr>
        <w:t xml:space="preserve"> del</w:t>
      </w:r>
      <w:r w:rsidR="00951D26">
        <w:rPr>
          <w:lang w:val="es-ES"/>
        </w:rPr>
        <w:t> </w:t>
      </w:r>
      <w:r w:rsidRPr="00E02841">
        <w:rPr>
          <w:lang w:val="es-ES"/>
        </w:rPr>
        <w:t>FMAM deberá tener en cuenta el potencial de reducción de mercurio de una actividad propuesta en relación con su costo.</w:t>
      </w:r>
    </w:p>
    <w:p w14:paraId="2AA666F1" w14:textId="77777777" w:rsidR="00853128" w:rsidRPr="00E02841" w:rsidRDefault="00A21AFF"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El Instrumento Constitutivo del Fondo para el Medio Ambiente Mundial Reestructurado (Instrumento del FMAM) se modificó en la Quinta Asamblea del FMAM, celebrada en Cancún (México) en mayo de 2014, para incluir el Convenio de Minamata en la lista de convenios atendidos por el FMAM.</w:t>
      </w:r>
    </w:p>
    <w:p w14:paraId="4CC7ED90" w14:textId="77777777" w:rsidR="0020077E" w:rsidRPr="00E02841" w:rsidRDefault="00853128"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El FMAM viene prestando apoyo programático para la gestión del mercurio desde su quinta reposición, cuando el Consejo del Fondo</w:t>
      </w:r>
      <w:r w:rsidR="00817D4E" w:rsidRPr="00E02841">
        <w:rPr>
          <w:lang w:val="es-ES"/>
        </w:rPr>
        <w:t>,</w:t>
      </w:r>
      <w:r w:rsidRPr="00E02841">
        <w:rPr>
          <w:lang w:val="es-ES"/>
        </w:rPr>
        <w:t xml:space="preserve"> en su 44ª reunión, celebrada en junio de 2013, destinó diez millones de dólares</w:t>
      </w:r>
      <w:r w:rsidR="00292A8A" w:rsidRPr="00E02841">
        <w:rPr>
          <w:lang w:val="es-ES"/>
        </w:rPr>
        <w:t xml:space="preserve"> de los Estados Unidos</w:t>
      </w:r>
      <w:r w:rsidRPr="00E02841">
        <w:rPr>
          <w:lang w:val="es-ES"/>
        </w:rPr>
        <w:t xml:space="preserve"> a actividades de apoyo en el ma</w:t>
      </w:r>
      <w:r w:rsidR="00817D4E" w:rsidRPr="00E02841">
        <w:rPr>
          <w:lang w:val="es-ES"/>
        </w:rPr>
        <w:t xml:space="preserve">rco del Convenio de Minamata, </w:t>
      </w:r>
      <w:r w:rsidRPr="00E02841">
        <w:rPr>
          <w:lang w:val="es-ES"/>
        </w:rPr>
        <w:t xml:space="preserve">suma </w:t>
      </w:r>
      <w:r w:rsidR="00817D4E" w:rsidRPr="00E02841">
        <w:rPr>
          <w:lang w:val="es-ES"/>
        </w:rPr>
        <w:t>que se increm</w:t>
      </w:r>
      <w:r w:rsidRPr="00E02841">
        <w:rPr>
          <w:lang w:val="es-ES"/>
        </w:rPr>
        <w:t>entó a 141 millones de dólares en la sexta reposición del FMAM y a</w:t>
      </w:r>
      <w:r w:rsidR="00951D26">
        <w:rPr>
          <w:lang w:val="es-ES"/>
        </w:rPr>
        <w:t> </w:t>
      </w:r>
      <w:r w:rsidRPr="00E02841">
        <w:rPr>
          <w:lang w:val="es-ES"/>
        </w:rPr>
        <w:t>206 millones en la séptima reposición. A fecha de mayo de 2019, gracias al apoyo del FMAM, 111 países han podido efectuar sus evaluaciones iniciales del Convenio de Minamata y 35 países han podido preparar sus planes nacionales de acción para la extracción de oro artesanal y en pequeña escala. De los 111 países cuyas evaluaciones iniciales se han financiado con arreglo al FMAM, 17 no son signatarios ni Partes en el Convenio de Minamata, 33</w:t>
      </w:r>
      <w:r w:rsidR="00817D4E" w:rsidRPr="00E02841">
        <w:rPr>
          <w:lang w:val="es-ES"/>
        </w:rPr>
        <w:t xml:space="preserve"> son signatarios sin ser Partes</w:t>
      </w:r>
      <w:r w:rsidRPr="00E02841">
        <w:rPr>
          <w:lang w:val="es-ES"/>
        </w:rPr>
        <w:t xml:space="preserve"> y 61 son </w:t>
      </w:r>
      <w:r w:rsidR="00817D4E" w:rsidRPr="00E02841">
        <w:rPr>
          <w:lang w:val="es-ES"/>
        </w:rPr>
        <w:t>Partes en el Convenio. Por otro lado,</w:t>
      </w:r>
      <w:r w:rsidR="00C80300" w:rsidRPr="00E02841">
        <w:rPr>
          <w:lang w:val="es-ES"/>
        </w:rPr>
        <w:t> </w:t>
      </w:r>
      <w:r w:rsidRPr="00E02841">
        <w:rPr>
          <w:lang w:val="es-ES"/>
        </w:rPr>
        <w:t>18 países tendrán que ratificar el Convenio a fin de poder recibir financiación para sus evaluaciones iniciales (GEF/A.6/05/Rev.01).</w:t>
      </w:r>
    </w:p>
    <w:p w14:paraId="2CF18821" w14:textId="77777777" w:rsidR="006C5732" w:rsidRPr="00E02841" w:rsidRDefault="00C0264B"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En su decisión MC-1/5, la Conferencia de las Partes aprobó sus orientaciones para el FMAM sobre las estrategias generales, las políticas, las prioridades programáticas y las condiciones que otorgan el derecho a acceder a los recursos financieros y utilizarlos, y sobre una lista indicativa de las categorías de actividades que podrían recibir apoyo del </w:t>
      </w:r>
      <w:r w:rsidR="005A0D5B" w:rsidRPr="00E02841">
        <w:rPr>
          <w:lang w:val="es-ES"/>
        </w:rPr>
        <w:t>Fondo Fiduciario</w:t>
      </w:r>
      <w:r w:rsidRPr="00E02841">
        <w:rPr>
          <w:lang w:val="es-ES"/>
        </w:rPr>
        <w:t xml:space="preserve"> del FMAM. </w:t>
      </w:r>
    </w:p>
    <w:p w14:paraId="49001329" w14:textId="77777777" w:rsidR="0032612A" w:rsidRPr="00E02841" w:rsidRDefault="003043C3" w:rsidP="00803D2B">
      <w:pPr>
        <w:pStyle w:val="Normalnumber"/>
        <w:numPr>
          <w:ilvl w:val="0"/>
          <w:numId w:val="5"/>
        </w:numP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En su segunda reunión, celebrada en noviembre de 2018, la Conferencia de las Partes aprobó el memorando de entendimiento entre la Conferencia de las Partes y el Consejo del FMAM (UNEP/MC/COP.2/19, párr. 83). </w:t>
      </w:r>
    </w:p>
    <w:p w14:paraId="22EBD613" w14:textId="77777777" w:rsidR="0032612A" w:rsidRPr="00E02841" w:rsidRDefault="0032612A" w:rsidP="00803D2B">
      <w:pPr>
        <w:pStyle w:val="Normalnumber"/>
        <w:numPr>
          <w:ilvl w:val="0"/>
          <w:numId w:val="5"/>
        </w:numP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Al término de la segunda reunión de la Conferencia de las Partes, el memorando de entendimiento aprobado se comunicó al Consejo del FMAM, que lo examinó y aprobó en su</w:t>
      </w:r>
      <w:r w:rsidR="00473D77" w:rsidRPr="00E02841">
        <w:rPr>
          <w:lang w:val="es-ES"/>
        </w:rPr>
        <w:t> </w:t>
      </w:r>
      <w:r w:rsidRPr="00E02841">
        <w:rPr>
          <w:lang w:val="es-ES"/>
        </w:rPr>
        <w:t>56ª</w:t>
      </w:r>
      <w:r w:rsidR="00473D77" w:rsidRPr="00E02841">
        <w:rPr>
          <w:lang w:val="es-ES"/>
        </w:rPr>
        <w:t> </w:t>
      </w:r>
      <w:r w:rsidRPr="00E02841">
        <w:rPr>
          <w:lang w:val="es-ES"/>
        </w:rPr>
        <w:t>reunión, en la versión que había aprobado la Conferencia de las Partes</w:t>
      </w:r>
      <w:r w:rsidRPr="00E02841">
        <w:rPr>
          <w:rStyle w:val="FootnoteReference"/>
          <w:bCs/>
          <w:lang w:val="es-ES"/>
        </w:rPr>
        <w:footnoteReference w:id="2"/>
      </w:r>
      <w:r w:rsidRPr="00E02841">
        <w:rPr>
          <w:lang w:val="es-ES"/>
        </w:rPr>
        <w:t>.</w:t>
      </w:r>
    </w:p>
    <w:p w14:paraId="4C8069FF" w14:textId="77777777" w:rsidR="0032612A" w:rsidRPr="00E02841" w:rsidRDefault="0032612A" w:rsidP="00803D2B">
      <w:pPr>
        <w:pStyle w:val="Normalnumber"/>
        <w:numPr>
          <w:ilvl w:val="0"/>
          <w:numId w:val="5"/>
        </w:numPr>
        <w:tabs>
          <w:tab w:val="clear" w:pos="1134"/>
          <w:tab w:val="clear" w:pos="1247"/>
          <w:tab w:val="clear" w:pos="1814"/>
          <w:tab w:val="clear" w:pos="2381"/>
          <w:tab w:val="clear" w:pos="2948"/>
          <w:tab w:val="clear" w:pos="3515"/>
          <w:tab w:val="clear" w:pos="4082"/>
          <w:tab w:val="num" w:pos="624"/>
        </w:tabs>
        <w:rPr>
          <w:lang w:val="es-ES"/>
        </w:rPr>
      </w:pPr>
      <w:r w:rsidRPr="00E02841">
        <w:rPr>
          <w:lang w:val="es-ES"/>
        </w:rPr>
        <w:lastRenderedPageBreak/>
        <w:t xml:space="preserve">El memorando de entendimiento entre la Conferencia de las Partes y el Consejo del FMAM está ya en vigor. </w:t>
      </w:r>
    </w:p>
    <w:p w14:paraId="756F4655" w14:textId="77777777" w:rsidR="00BD5045" w:rsidRPr="00E02841" w:rsidRDefault="00656010" w:rsidP="00B87A21">
      <w:pPr>
        <w:pStyle w:val="Normalnumber"/>
        <w:keepNext/>
        <w:keepLines/>
        <w:tabs>
          <w:tab w:val="clear" w:pos="1134"/>
          <w:tab w:val="clear" w:pos="1247"/>
          <w:tab w:val="clear" w:pos="1814"/>
          <w:tab w:val="clear" w:pos="2381"/>
          <w:tab w:val="clear" w:pos="2948"/>
          <w:tab w:val="clear" w:pos="3515"/>
          <w:tab w:val="clear" w:pos="4082"/>
          <w:tab w:val="num" w:pos="624"/>
        </w:tabs>
        <w:rPr>
          <w:bCs/>
          <w:lang w:val="es-ES"/>
        </w:rPr>
      </w:pPr>
      <w:r w:rsidRPr="00E02841">
        <w:rPr>
          <w:lang w:val="es-ES"/>
        </w:rPr>
        <w:t>La Conferencia de las Partes ha recibido información actualizada sobre el FMAM en sus</w:t>
      </w:r>
      <w:r w:rsidR="00951D26">
        <w:rPr>
          <w:lang w:val="es-ES"/>
        </w:rPr>
        <w:t> </w:t>
      </w:r>
      <w:r w:rsidRPr="00E02841">
        <w:rPr>
          <w:lang w:val="es-ES"/>
        </w:rPr>
        <w:t>reuniones primera, segunda y tercera (UNEP/MC/COP.1/INF/3, UNEP/MC/COP.2/INF/3, UNEP/MC/COP.3/INF/2). En los informes de la Oficina de Evaluación Independiente del FMAM se</w:t>
      </w:r>
      <w:r w:rsidR="00951D26">
        <w:rPr>
          <w:lang w:val="es-ES"/>
        </w:rPr>
        <w:t> </w:t>
      </w:r>
      <w:r w:rsidRPr="00E02841">
        <w:rPr>
          <w:lang w:val="es-ES"/>
        </w:rPr>
        <w:t>ofrece información sobre la eficacia de la financiación asignada por el Fondo y su capacidad para atender las cambiantes necesidades de las Partes que son países en desarrollo y las Partes con economías en transición</w:t>
      </w:r>
      <w:r w:rsidR="00113D07" w:rsidRPr="00E02841">
        <w:rPr>
          <w:rStyle w:val="FootnoteReference"/>
          <w:lang w:val="es-ES"/>
        </w:rPr>
        <w:footnoteReference w:id="3"/>
      </w:r>
      <w:r w:rsidRPr="00E02841">
        <w:rPr>
          <w:lang w:val="es-ES"/>
        </w:rPr>
        <w:t xml:space="preserve">. </w:t>
      </w:r>
    </w:p>
    <w:p w14:paraId="48EA1DE5" w14:textId="77777777" w:rsidR="00364032" w:rsidRPr="008F67B5" w:rsidRDefault="009A4AAA" w:rsidP="000A1CC4">
      <w:pPr>
        <w:pStyle w:val="CH3"/>
        <w:rPr>
          <w:bCs/>
          <w:sz w:val="28"/>
          <w:szCs w:val="28"/>
          <w:lang w:val="es-ES"/>
        </w:rPr>
      </w:pPr>
      <w:r w:rsidRPr="00E02841">
        <w:rPr>
          <w:lang w:val="es-ES"/>
        </w:rPr>
        <w:tab/>
      </w:r>
      <w:r w:rsidR="00DD1DC6" w:rsidRPr="008F67B5">
        <w:rPr>
          <w:bCs/>
          <w:sz w:val="28"/>
          <w:szCs w:val="28"/>
          <w:lang w:val="es-ES"/>
        </w:rPr>
        <w:t>II</w:t>
      </w:r>
      <w:r w:rsidR="00364032" w:rsidRPr="008F67B5">
        <w:rPr>
          <w:bCs/>
          <w:sz w:val="28"/>
          <w:szCs w:val="28"/>
          <w:lang w:val="es-ES"/>
        </w:rPr>
        <w:t>.</w:t>
      </w:r>
      <w:r w:rsidR="00364032" w:rsidRPr="008F67B5">
        <w:rPr>
          <w:bCs/>
          <w:sz w:val="28"/>
          <w:szCs w:val="28"/>
          <w:lang w:val="es-ES"/>
        </w:rPr>
        <w:tab/>
        <w:t>Apoyo de</w:t>
      </w:r>
      <w:r w:rsidR="00473D77" w:rsidRPr="008F67B5">
        <w:rPr>
          <w:bCs/>
          <w:sz w:val="28"/>
          <w:szCs w:val="28"/>
          <w:lang w:val="es-ES"/>
        </w:rPr>
        <w:t>l</w:t>
      </w:r>
      <w:r w:rsidR="00364032" w:rsidRPr="008F67B5">
        <w:rPr>
          <w:bCs/>
          <w:sz w:val="28"/>
          <w:szCs w:val="28"/>
          <w:lang w:val="es-ES"/>
        </w:rPr>
        <w:t xml:space="preserve"> </w:t>
      </w:r>
      <w:r w:rsidR="00A11709" w:rsidRPr="008F67B5">
        <w:rPr>
          <w:bCs/>
          <w:sz w:val="28"/>
          <w:szCs w:val="28"/>
          <w:lang w:val="es-ES"/>
        </w:rPr>
        <w:t>P</w:t>
      </w:r>
      <w:r w:rsidR="00364032" w:rsidRPr="008F67B5">
        <w:rPr>
          <w:bCs/>
          <w:sz w:val="28"/>
          <w:szCs w:val="28"/>
          <w:lang w:val="es-ES"/>
        </w:rPr>
        <w:t>rograma internacional específico al Convenio de Minamata</w:t>
      </w:r>
    </w:p>
    <w:p w14:paraId="5889AD23" w14:textId="77777777" w:rsidR="003E12A0" w:rsidRPr="00E02841" w:rsidRDefault="003E12A0"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En el párrafo 9 del artículo 13, el Convenio establece que el </w:t>
      </w:r>
      <w:r w:rsidR="00E2428E" w:rsidRPr="00E02841">
        <w:rPr>
          <w:lang w:val="es-ES"/>
        </w:rPr>
        <w:t>P</w:t>
      </w:r>
      <w:r w:rsidRPr="00E02841">
        <w:rPr>
          <w:lang w:val="es-ES"/>
        </w:rPr>
        <w:t>rograma internacional específico funcionará bajo la orientación de la Conferencia de las Partes, a la que rendirá cuentas. En la decisión</w:t>
      </w:r>
      <w:r w:rsidR="008C3192" w:rsidRPr="00E02841">
        <w:rPr>
          <w:lang w:val="es-ES"/>
        </w:rPr>
        <w:t> </w:t>
      </w:r>
      <w:r w:rsidRPr="00E02841">
        <w:rPr>
          <w:lang w:val="es-ES"/>
        </w:rPr>
        <w:t xml:space="preserve">MC-1/6, adoptada en su primera reunión, la Conferencia de las Partes decidió que el </w:t>
      </w:r>
      <w:r w:rsidR="00A11709" w:rsidRPr="00E02841">
        <w:rPr>
          <w:lang w:val="es-ES"/>
        </w:rPr>
        <w:t>P</w:t>
      </w:r>
      <w:r w:rsidRPr="00E02841">
        <w:rPr>
          <w:lang w:val="es-ES"/>
        </w:rPr>
        <w:t xml:space="preserve">rograma estaría abierto a las contribuciones y solicitudes de apoyo durante un período de diez años contados a partir de la fecha de establecimiento de su </w:t>
      </w:r>
      <w:r w:rsidR="005A0D5B" w:rsidRPr="00E02841">
        <w:rPr>
          <w:lang w:val="es-ES"/>
        </w:rPr>
        <w:t>Fondo Fiduciario</w:t>
      </w:r>
      <w:r w:rsidRPr="00E02841">
        <w:rPr>
          <w:lang w:val="es-ES"/>
        </w:rPr>
        <w:t>, y que la Conferencia de las Partes podría decidir prorrogar ese plazo por un período no superior a siete años, teniendo en cuenta el proceso de examen descrito en el párrafo 11 del artículo</w:t>
      </w:r>
      <w:r w:rsidR="00DD1DC6">
        <w:rPr>
          <w:lang w:val="es-ES"/>
        </w:rPr>
        <w:t xml:space="preserve"> 13</w:t>
      </w:r>
      <w:r w:rsidRPr="00E02841">
        <w:rPr>
          <w:lang w:val="es-ES"/>
        </w:rPr>
        <w:t xml:space="preserve"> y en los párrafos 2 y 3 de la presente nota. Por consiguiente, tras el establecimiento del </w:t>
      </w:r>
      <w:r w:rsidR="005A0D5B" w:rsidRPr="00E02841">
        <w:rPr>
          <w:lang w:val="es-ES"/>
        </w:rPr>
        <w:t>Fondo Fiduciario</w:t>
      </w:r>
      <w:r w:rsidRPr="00E02841">
        <w:rPr>
          <w:lang w:val="es-ES"/>
        </w:rPr>
        <w:t xml:space="preserve"> específico por el PNUMA en enero de 2018 de conformidad con la decisión MC</w:t>
      </w:r>
      <w:r w:rsidRPr="00E02841">
        <w:rPr>
          <w:lang w:val="es-ES"/>
        </w:rPr>
        <w:noBreakHyphen/>
        <w:t xml:space="preserve">1/10, el </w:t>
      </w:r>
      <w:r w:rsidR="00E2428E" w:rsidRPr="00E02841">
        <w:rPr>
          <w:lang w:val="es-ES"/>
        </w:rPr>
        <w:t>P</w:t>
      </w:r>
      <w:r w:rsidR="00093808" w:rsidRPr="00E02841">
        <w:rPr>
          <w:lang w:val="es-ES"/>
        </w:rPr>
        <w:t>rograma estará vigente</w:t>
      </w:r>
      <w:r w:rsidRPr="00E02841">
        <w:rPr>
          <w:lang w:val="es-ES"/>
        </w:rPr>
        <w:t>, en principio, durante un período de diez años, o sea, hasta 2028.</w:t>
      </w:r>
    </w:p>
    <w:p w14:paraId="34C3F47A" w14:textId="77777777" w:rsidR="00C0264B" w:rsidRPr="00E02841" w:rsidRDefault="00FD59CB"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E</w:t>
      </w:r>
      <w:r w:rsidR="00BD5045" w:rsidRPr="00E02841">
        <w:rPr>
          <w:lang w:val="es-ES"/>
        </w:rPr>
        <w:t xml:space="preserve">l FMAM </w:t>
      </w:r>
      <w:r w:rsidR="00377C48" w:rsidRPr="00E02841">
        <w:rPr>
          <w:lang w:val="es-ES"/>
        </w:rPr>
        <w:t>viene</w:t>
      </w:r>
      <w:r w:rsidR="00BD5045" w:rsidRPr="00E02841">
        <w:rPr>
          <w:lang w:val="es-ES"/>
        </w:rPr>
        <w:t xml:space="preserve"> concedi</w:t>
      </w:r>
      <w:r w:rsidR="00377C48" w:rsidRPr="00E02841">
        <w:rPr>
          <w:lang w:val="es-ES"/>
        </w:rPr>
        <w:t>en</w:t>
      </w:r>
      <w:r w:rsidR="00BD5045" w:rsidRPr="00E02841">
        <w:rPr>
          <w:lang w:val="es-ES"/>
        </w:rPr>
        <w:t xml:space="preserve">do financiación </w:t>
      </w:r>
      <w:r w:rsidR="00377C48" w:rsidRPr="00E02841">
        <w:rPr>
          <w:lang w:val="es-ES"/>
        </w:rPr>
        <w:t>para fines relacionados</w:t>
      </w:r>
      <w:r w:rsidRPr="00E02841">
        <w:rPr>
          <w:lang w:val="es-ES"/>
        </w:rPr>
        <w:t xml:space="preserve"> con el mercurio </w:t>
      </w:r>
      <w:r w:rsidR="00BD5045" w:rsidRPr="00E02841">
        <w:rPr>
          <w:lang w:val="es-ES"/>
        </w:rPr>
        <w:t>desde</w:t>
      </w:r>
      <w:r w:rsidR="008C3192" w:rsidRPr="00E02841">
        <w:rPr>
          <w:lang w:val="es-ES"/>
        </w:rPr>
        <w:t> </w:t>
      </w:r>
      <w:r w:rsidR="00BD5045" w:rsidRPr="00E02841">
        <w:rPr>
          <w:lang w:val="es-ES"/>
        </w:rPr>
        <w:t xml:space="preserve">2013, </w:t>
      </w:r>
      <w:r w:rsidRPr="00E02841">
        <w:rPr>
          <w:lang w:val="es-ES"/>
        </w:rPr>
        <w:t xml:space="preserve">pero </w:t>
      </w:r>
      <w:r w:rsidR="00BD5045" w:rsidRPr="00E02841">
        <w:rPr>
          <w:lang w:val="es-ES"/>
        </w:rPr>
        <w:t xml:space="preserve">el </w:t>
      </w:r>
      <w:r w:rsidR="00A11709" w:rsidRPr="00E02841">
        <w:rPr>
          <w:lang w:val="es-ES"/>
        </w:rPr>
        <w:t>P</w:t>
      </w:r>
      <w:r w:rsidR="00BD5045" w:rsidRPr="00E02841">
        <w:rPr>
          <w:lang w:val="es-ES"/>
        </w:rPr>
        <w:t>rograma internacional específico solo ha estado en funcionamiento durante un</w:t>
      </w:r>
      <w:r w:rsidR="008C3192" w:rsidRPr="00E02841">
        <w:rPr>
          <w:lang w:val="es-ES"/>
        </w:rPr>
        <w:t> </w:t>
      </w:r>
      <w:r w:rsidR="00BD5045" w:rsidRPr="00E02841">
        <w:rPr>
          <w:lang w:val="es-ES"/>
        </w:rPr>
        <w:t xml:space="preserve">período de 18 meses. El </w:t>
      </w:r>
      <w:r w:rsidR="005A0D5B" w:rsidRPr="00E02841">
        <w:rPr>
          <w:lang w:val="es-ES"/>
        </w:rPr>
        <w:t>Fondo Fiduciario</w:t>
      </w:r>
      <w:r w:rsidR="00BD5045" w:rsidRPr="00E02841">
        <w:rPr>
          <w:lang w:val="es-ES"/>
        </w:rPr>
        <w:t xml:space="preserve"> específico ha estado abierto a contribu</w:t>
      </w:r>
      <w:r w:rsidRPr="00E02841">
        <w:rPr>
          <w:lang w:val="es-ES"/>
        </w:rPr>
        <w:t>ciones desde enero</w:t>
      </w:r>
      <w:r w:rsidR="008C3192" w:rsidRPr="00E02841">
        <w:rPr>
          <w:lang w:val="es-ES"/>
        </w:rPr>
        <w:t> </w:t>
      </w:r>
      <w:r w:rsidRPr="00E02841">
        <w:rPr>
          <w:lang w:val="es-ES"/>
        </w:rPr>
        <w:t xml:space="preserve">de 2018. La </w:t>
      </w:r>
      <w:r w:rsidR="004E49A6">
        <w:rPr>
          <w:lang w:val="es-ES"/>
        </w:rPr>
        <w:t>Junta Directiva</w:t>
      </w:r>
      <w:r w:rsidR="00BD5045" w:rsidRPr="00E02841">
        <w:rPr>
          <w:lang w:val="es-ES"/>
        </w:rPr>
        <w:t xml:space="preserve"> quedó constituida a principios de 2018 y la primera ronda de solicitudes al </w:t>
      </w:r>
      <w:r w:rsidR="00E2428E" w:rsidRPr="00E02841">
        <w:rPr>
          <w:lang w:val="es-ES"/>
        </w:rPr>
        <w:t>P</w:t>
      </w:r>
      <w:r w:rsidR="00BD5045" w:rsidRPr="00E02841">
        <w:rPr>
          <w:lang w:val="es-ES"/>
        </w:rPr>
        <w:t xml:space="preserve">rograma internacional específico estuvo abierta del 5 de junio al 31 de agosto de 2018. Tras la primera ronda de solicitudes, la </w:t>
      </w:r>
      <w:r w:rsidR="004E49A6">
        <w:rPr>
          <w:lang w:val="es-ES"/>
        </w:rPr>
        <w:t>Junta Directiva</w:t>
      </w:r>
      <w:r w:rsidR="00BD5045" w:rsidRPr="00E02841">
        <w:rPr>
          <w:lang w:val="es-ES"/>
        </w:rPr>
        <w:t xml:space="preserve"> aprobó la financiación de cinco proyectos en octubre de 2018</w:t>
      </w:r>
      <w:r w:rsidR="00152775" w:rsidRPr="00E02841">
        <w:rPr>
          <w:vertAlign w:val="superscript"/>
          <w:lang w:val="es-ES"/>
        </w:rPr>
        <w:footnoteReference w:id="4"/>
      </w:r>
      <w:r w:rsidR="00BD5045" w:rsidRPr="00E02841">
        <w:rPr>
          <w:lang w:val="es-ES"/>
        </w:rPr>
        <w:t xml:space="preserve">. La segunda ronda de solicitudes al </w:t>
      </w:r>
      <w:r w:rsidR="00E2428E" w:rsidRPr="00E02841">
        <w:rPr>
          <w:lang w:val="es-ES"/>
        </w:rPr>
        <w:t>P</w:t>
      </w:r>
      <w:r w:rsidR="00BD5045" w:rsidRPr="00E02841">
        <w:rPr>
          <w:lang w:val="es-ES"/>
        </w:rPr>
        <w:t>rograma estuvo abierta del 5 de marzo al 14 de</w:t>
      </w:r>
      <w:r w:rsidR="008C3192" w:rsidRPr="00E02841">
        <w:rPr>
          <w:lang w:val="es-ES"/>
        </w:rPr>
        <w:t> </w:t>
      </w:r>
      <w:r w:rsidR="00BD5045" w:rsidRPr="00E02841">
        <w:rPr>
          <w:lang w:val="es-ES"/>
        </w:rPr>
        <w:t xml:space="preserve">junio de 2019. En su cuarta reunión, </w:t>
      </w:r>
      <w:r w:rsidR="00B863CA">
        <w:rPr>
          <w:lang w:val="es-ES"/>
        </w:rPr>
        <w:t>celebrada</w:t>
      </w:r>
      <w:r w:rsidRPr="00E02841">
        <w:rPr>
          <w:lang w:val="es-ES"/>
        </w:rPr>
        <w:t xml:space="preserve"> en septiembre de 2019, la </w:t>
      </w:r>
      <w:r w:rsidR="004E49A6">
        <w:rPr>
          <w:lang w:val="es-ES"/>
        </w:rPr>
        <w:t>Junta Directiva</w:t>
      </w:r>
      <w:r w:rsidR="00BD5045" w:rsidRPr="00E02841">
        <w:rPr>
          <w:lang w:val="es-ES"/>
        </w:rPr>
        <w:t xml:space="preserve"> aprob</w:t>
      </w:r>
      <w:r w:rsidR="00B863CA">
        <w:rPr>
          <w:lang w:val="es-ES"/>
        </w:rPr>
        <w:t xml:space="preserve">ó </w:t>
      </w:r>
      <w:r w:rsidR="00BD5045" w:rsidRPr="00E02841">
        <w:rPr>
          <w:lang w:val="es-ES"/>
        </w:rPr>
        <w:t>la financiación de proyectos de la segunda ronda con los fondos recibidos antes de la reunión.</w:t>
      </w:r>
      <w:r w:rsidR="008C3192" w:rsidRPr="00E02841">
        <w:rPr>
          <w:lang w:val="es-ES"/>
        </w:rPr>
        <w:t> </w:t>
      </w:r>
      <w:r w:rsidR="00BD5045" w:rsidRPr="00E02841">
        <w:rPr>
          <w:lang w:val="es-ES"/>
        </w:rPr>
        <w:t>El result</w:t>
      </w:r>
      <w:r w:rsidRPr="00E02841">
        <w:rPr>
          <w:lang w:val="es-ES"/>
        </w:rPr>
        <w:t xml:space="preserve">ado de la cuarta reunión de la </w:t>
      </w:r>
      <w:r w:rsidR="004E49A6">
        <w:rPr>
          <w:lang w:val="es-ES"/>
        </w:rPr>
        <w:t>Junta Directiva</w:t>
      </w:r>
      <w:r w:rsidR="00BD5045" w:rsidRPr="00E02841">
        <w:rPr>
          <w:lang w:val="es-ES"/>
        </w:rPr>
        <w:t xml:space="preserve"> se </w:t>
      </w:r>
      <w:r w:rsidR="00B863CA">
        <w:rPr>
          <w:lang w:val="es-ES"/>
        </w:rPr>
        <w:t>presenta</w:t>
      </w:r>
      <w:r w:rsidR="00B863CA" w:rsidRPr="00E02841">
        <w:rPr>
          <w:lang w:val="es-ES"/>
        </w:rPr>
        <w:t xml:space="preserve"> </w:t>
      </w:r>
      <w:r w:rsidR="00BD5045" w:rsidRPr="00E02841">
        <w:rPr>
          <w:lang w:val="es-ES"/>
        </w:rPr>
        <w:t xml:space="preserve">en el anexo III del documento UNEP/MC/COP.3/10/Add.1. </w:t>
      </w:r>
    </w:p>
    <w:p w14:paraId="5C86C136" w14:textId="77777777" w:rsidR="00656010" w:rsidRPr="00E02841" w:rsidRDefault="00B87A21"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Cuatro de los cinco primeros proyectos aprobados en la primera ronda de solicitudes se pusieron en marcha en el segundo trime</w:t>
      </w:r>
      <w:r w:rsidR="00FB42A0" w:rsidRPr="00E02841">
        <w:rPr>
          <w:lang w:val="es-ES"/>
        </w:rPr>
        <w:t>stre de 2019, una vez formalizados</w:t>
      </w:r>
      <w:r w:rsidRPr="00E02841">
        <w:rPr>
          <w:lang w:val="es-ES"/>
        </w:rPr>
        <w:t xml:space="preserve"> los arreglos jurídicos necesarios. Dado que el </w:t>
      </w:r>
      <w:r w:rsidR="00A7568A" w:rsidRPr="00E02841">
        <w:rPr>
          <w:lang w:val="es-ES"/>
        </w:rPr>
        <w:t>P</w:t>
      </w:r>
      <w:r w:rsidRPr="00E02841">
        <w:rPr>
          <w:lang w:val="es-ES"/>
        </w:rPr>
        <w:t xml:space="preserve">rograma contaba apenas con 18 meses de experiencia, la </w:t>
      </w:r>
      <w:r w:rsidR="004E49A6">
        <w:rPr>
          <w:lang w:val="es-ES"/>
        </w:rPr>
        <w:t>Junta Directiva</w:t>
      </w:r>
      <w:r w:rsidR="00BC7E96" w:rsidRPr="00E02841">
        <w:rPr>
          <w:lang w:val="es-ES"/>
        </w:rPr>
        <w:t xml:space="preserve"> </w:t>
      </w:r>
      <w:r w:rsidRPr="00E02841">
        <w:rPr>
          <w:lang w:val="es-ES"/>
        </w:rPr>
        <w:t xml:space="preserve">consideró que era demasiado pronto para evaluar su eficacia y su capacidad de atender las necesidades cambiantes de las Partes que son países en desarrollo y las Partes con economías en transición. </w:t>
      </w:r>
    </w:p>
    <w:p w14:paraId="38AF2D1A" w14:textId="77777777" w:rsidR="00BD5045" w:rsidRPr="00E02841" w:rsidRDefault="00B87A21"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En cuanto al nivel de financiación del </w:t>
      </w:r>
      <w:r w:rsidR="00E2428E" w:rsidRPr="00E02841">
        <w:rPr>
          <w:lang w:val="es-ES"/>
        </w:rPr>
        <w:t>P</w:t>
      </w:r>
      <w:r w:rsidRPr="00E02841">
        <w:rPr>
          <w:lang w:val="es-ES"/>
        </w:rPr>
        <w:t>rograma internacional específico, los contribuyentes al</w:t>
      </w:r>
      <w:r w:rsidR="007B510D" w:rsidRPr="00E02841">
        <w:rPr>
          <w:lang w:val="es-ES"/>
        </w:rPr>
        <w:t> </w:t>
      </w:r>
      <w:r w:rsidR="00E2428E" w:rsidRPr="00E02841">
        <w:rPr>
          <w:lang w:val="es-ES"/>
        </w:rPr>
        <w:t>P</w:t>
      </w:r>
      <w:r w:rsidRPr="00E02841">
        <w:rPr>
          <w:lang w:val="es-ES"/>
        </w:rPr>
        <w:t>rograma hasta la fecha han sido Alemania, Austria, Dinamarca, los Estados Unidos de América, Noruega, los Países Bajos, el Reino Unido de Gran Bretaña e Irlanda del Norte</w:t>
      </w:r>
      <w:r w:rsidR="00FB42A0" w:rsidRPr="00E02841">
        <w:rPr>
          <w:lang w:val="es-ES"/>
        </w:rPr>
        <w:t>,</w:t>
      </w:r>
      <w:r w:rsidRPr="00E02841">
        <w:rPr>
          <w:lang w:val="es-ES"/>
        </w:rPr>
        <w:t xml:space="preserve"> Suecia y Suiza. En</w:t>
      </w:r>
      <w:r w:rsidR="007B510D" w:rsidRPr="00E02841">
        <w:rPr>
          <w:lang w:val="es-ES"/>
        </w:rPr>
        <w:t> </w:t>
      </w:r>
      <w:r w:rsidRPr="00E02841">
        <w:rPr>
          <w:lang w:val="es-ES"/>
        </w:rPr>
        <w:t>la</w:t>
      </w:r>
      <w:r w:rsidR="007B510D" w:rsidRPr="00E02841">
        <w:rPr>
          <w:lang w:val="es-ES"/>
        </w:rPr>
        <w:t> </w:t>
      </w:r>
      <w:r w:rsidRPr="00E02841">
        <w:rPr>
          <w:lang w:val="es-ES"/>
        </w:rPr>
        <w:t xml:space="preserve">primera ronda de solicitudes (2018) se recibió un total de 1.281.448 dólares y en la segunda ronda (2019), 2.414.413 dólares, o sea, casi el doble de la suma prometida y las contribuciones recibidas en la primera. El aumento de las contribuciones es señal evidente de que los donantes </w:t>
      </w:r>
      <w:r w:rsidR="00F53BE0" w:rsidRPr="00E02841">
        <w:rPr>
          <w:lang w:val="es-ES"/>
        </w:rPr>
        <w:t>confían plenamente</w:t>
      </w:r>
      <w:r w:rsidRPr="00E02841">
        <w:rPr>
          <w:lang w:val="es-ES"/>
        </w:rPr>
        <w:t xml:space="preserve"> en el </w:t>
      </w:r>
      <w:r w:rsidR="00A7568A" w:rsidRPr="00E02841">
        <w:rPr>
          <w:lang w:val="es-ES"/>
        </w:rPr>
        <w:t>P</w:t>
      </w:r>
      <w:r w:rsidRPr="00E02841">
        <w:rPr>
          <w:lang w:val="es-ES"/>
        </w:rPr>
        <w:t xml:space="preserve">rograma. </w:t>
      </w:r>
    </w:p>
    <w:p w14:paraId="33621B48" w14:textId="77777777" w:rsidR="00FF1401" w:rsidRPr="00E02841" w:rsidRDefault="00B87A21"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 xml:space="preserve">No obstante, pese al aumento considerable de la financiación, la cantidad disponible para la segunda ronda representa tan solo la mitad de la cantidad que se necesitaría para financiar todas las solicitudes recibidas en esa ronda, a saber, 4.284.393 dólares. </w:t>
      </w:r>
    </w:p>
    <w:p w14:paraId="55BD7504" w14:textId="77777777" w:rsidR="00FF1401" w:rsidRPr="00E02841" w:rsidRDefault="00B87A21"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sidRPr="00E02841">
        <w:rPr>
          <w:lang w:val="es-ES"/>
        </w:rPr>
        <w:t>En la parte B del anexo I de la decisión MC-1/6, la Conferencia d</w:t>
      </w:r>
      <w:r w:rsidR="00F53BE0" w:rsidRPr="00E02841">
        <w:rPr>
          <w:lang w:val="es-ES"/>
        </w:rPr>
        <w:t>e las Partes impartió orientaciones sobre el ámbito de aplicación</w:t>
      </w:r>
      <w:r w:rsidRPr="00E02841">
        <w:rPr>
          <w:lang w:val="es-ES"/>
        </w:rPr>
        <w:t xml:space="preserve">, las condiciones </w:t>
      </w:r>
      <w:r w:rsidR="00F53BE0" w:rsidRPr="00E02841">
        <w:rPr>
          <w:lang w:val="es-ES"/>
        </w:rPr>
        <w:t>exigidas</w:t>
      </w:r>
      <w:r w:rsidRPr="00E02841">
        <w:rPr>
          <w:lang w:val="es-ES"/>
        </w:rPr>
        <w:t xml:space="preserve">, </w:t>
      </w:r>
      <w:r w:rsidR="00F53BE0" w:rsidRPr="00E02841">
        <w:rPr>
          <w:lang w:val="es-ES"/>
        </w:rPr>
        <w:t>el funcionamiento</w:t>
      </w:r>
      <w:r w:rsidRPr="00E02841">
        <w:rPr>
          <w:lang w:val="es-ES"/>
        </w:rPr>
        <w:t xml:space="preserve"> y los recursos del </w:t>
      </w:r>
      <w:r w:rsidR="00E2428E" w:rsidRPr="00E02841">
        <w:rPr>
          <w:lang w:val="es-ES"/>
        </w:rPr>
        <w:t>P</w:t>
      </w:r>
      <w:r w:rsidRPr="00E02841">
        <w:rPr>
          <w:lang w:val="es-ES"/>
        </w:rPr>
        <w:t xml:space="preserve">rograma internacional específico, y en el anexo II se reprodujo el mandato del </w:t>
      </w:r>
      <w:r w:rsidR="00E2428E" w:rsidRPr="00E02841">
        <w:rPr>
          <w:lang w:val="es-ES"/>
        </w:rPr>
        <w:t>P</w:t>
      </w:r>
      <w:r w:rsidRPr="00E02841">
        <w:rPr>
          <w:lang w:val="es-ES"/>
        </w:rPr>
        <w:t>rograma. La orientación y el mandato se incorporaron en</w:t>
      </w:r>
      <w:r w:rsidR="007958A6" w:rsidRPr="00E02841">
        <w:rPr>
          <w:lang w:val="es-ES"/>
        </w:rPr>
        <w:t xml:space="preserve"> el reglamento aprobado por la </w:t>
      </w:r>
      <w:r w:rsidR="004E49A6">
        <w:rPr>
          <w:lang w:val="es-ES"/>
        </w:rPr>
        <w:t>Junta Directiva</w:t>
      </w:r>
      <w:r w:rsidRPr="00E02841">
        <w:rPr>
          <w:lang w:val="es-ES"/>
        </w:rPr>
        <w:t xml:space="preserve"> en su primera reunión, celebrada en Ginebra en mayo de 2018, junto con los criterios de evaluación para la primera ronda y el marco para la adopción de decisiones sobre las solicitude</w:t>
      </w:r>
      <w:r w:rsidR="007958A6" w:rsidRPr="00E02841">
        <w:rPr>
          <w:lang w:val="es-ES"/>
        </w:rPr>
        <w:t xml:space="preserve">s de la segunda ronda </w:t>
      </w:r>
      <w:r w:rsidRPr="00E02841">
        <w:rPr>
          <w:lang w:val="es-ES"/>
        </w:rPr>
        <w:t xml:space="preserve">aprobado en su tercera reunión, celebrada en febrero de 2019. </w:t>
      </w:r>
    </w:p>
    <w:p w14:paraId="603F0ED1" w14:textId="77777777" w:rsidR="004E0DFF" w:rsidRPr="00E02841" w:rsidRDefault="00DD1DC6" w:rsidP="000A1CC4">
      <w:pPr>
        <w:pStyle w:val="Normalnumber"/>
        <w:tabs>
          <w:tab w:val="clear" w:pos="1134"/>
          <w:tab w:val="clear" w:pos="1247"/>
          <w:tab w:val="clear" w:pos="1814"/>
          <w:tab w:val="clear" w:pos="2381"/>
          <w:tab w:val="clear" w:pos="2948"/>
          <w:tab w:val="clear" w:pos="3515"/>
          <w:tab w:val="clear" w:pos="4082"/>
          <w:tab w:val="num" w:pos="624"/>
        </w:tabs>
        <w:rPr>
          <w:lang w:val="es-ES"/>
        </w:rPr>
      </w:pPr>
      <w:r>
        <w:rPr>
          <w:lang w:val="es-ES"/>
        </w:rPr>
        <w:lastRenderedPageBreak/>
        <w:t xml:space="preserve">Se </w:t>
      </w:r>
      <w:r w:rsidR="00372D38" w:rsidRPr="00E02841">
        <w:rPr>
          <w:lang w:val="es-ES"/>
        </w:rPr>
        <w:t xml:space="preserve">presentaron informes sobre el </w:t>
      </w:r>
      <w:r w:rsidR="00E2428E" w:rsidRPr="00E02841">
        <w:rPr>
          <w:lang w:val="es-ES"/>
        </w:rPr>
        <w:t>P</w:t>
      </w:r>
      <w:r w:rsidR="00372D38" w:rsidRPr="00E02841">
        <w:rPr>
          <w:lang w:val="es-ES"/>
        </w:rPr>
        <w:t xml:space="preserve">rograma internacional específico </w:t>
      </w:r>
      <w:r>
        <w:rPr>
          <w:lang w:val="es-ES"/>
        </w:rPr>
        <w:t xml:space="preserve">a la Conferencia de las Partes en sus reuniones segunda y tercera para que los examinase </w:t>
      </w:r>
      <w:r w:rsidR="00372D38" w:rsidRPr="00E02841">
        <w:rPr>
          <w:lang w:val="es-ES"/>
        </w:rPr>
        <w:t>(UNEP/MC/COP.2/9; UNEP/MC/COP</w:t>
      </w:r>
      <w:r w:rsidR="008C3192" w:rsidRPr="00E02841">
        <w:rPr>
          <w:lang w:val="es-ES"/>
        </w:rPr>
        <w:t>.</w:t>
      </w:r>
      <w:r w:rsidR="00372D38" w:rsidRPr="00E02841">
        <w:rPr>
          <w:lang w:val="es-ES"/>
        </w:rPr>
        <w:t>3/10). Además, en el sitio web del Convenio de Minamata pueden consultarse los informes de las reuniones pr</w:t>
      </w:r>
      <w:r w:rsidR="007958A6" w:rsidRPr="00E02841">
        <w:rPr>
          <w:lang w:val="es-ES"/>
        </w:rPr>
        <w:t xml:space="preserve">imera, segunda y tercera de la </w:t>
      </w:r>
      <w:r w:rsidR="004E49A6">
        <w:rPr>
          <w:lang w:val="es-ES"/>
        </w:rPr>
        <w:t>Junta Directiva</w:t>
      </w:r>
      <w:r w:rsidR="00372D38" w:rsidRPr="00E02841">
        <w:rPr>
          <w:lang w:val="es-ES"/>
        </w:rPr>
        <w:t xml:space="preserve"> (UNEP/MC/SIP.GB.1/6; UNEP/MC/SIP.GB.3/2; UNEP/MC/COP</w:t>
      </w:r>
      <w:r w:rsidR="008C3192" w:rsidRPr="00E02841">
        <w:rPr>
          <w:lang w:val="es-ES"/>
        </w:rPr>
        <w:t>.</w:t>
      </w:r>
      <w:r w:rsidR="00372D38" w:rsidRPr="00E02841">
        <w:rPr>
          <w:lang w:val="es-ES"/>
        </w:rPr>
        <w:t>3/10/Add.1, anexo I)</w:t>
      </w:r>
      <w:r w:rsidR="00F91674" w:rsidRPr="00E02841">
        <w:rPr>
          <w:rStyle w:val="FootnoteReference"/>
          <w:bCs/>
          <w:szCs w:val="20"/>
          <w:lang w:val="es-ES"/>
        </w:rPr>
        <w:footnoteReference w:id="5"/>
      </w:r>
      <w:r w:rsidR="00372D38" w:rsidRPr="00E02841">
        <w:rPr>
          <w:lang w:val="es-ES"/>
        </w:rPr>
        <w:t xml:space="preserve">. </w:t>
      </w:r>
    </w:p>
    <w:p w14:paraId="6E284522" w14:textId="77777777" w:rsidR="00FE7303" w:rsidRPr="008F67B5" w:rsidRDefault="00FE7303" w:rsidP="008F67B5">
      <w:pPr>
        <w:pStyle w:val="CH3"/>
        <w:rPr>
          <w:sz w:val="24"/>
          <w:szCs w:val="24"/>
          <w:lang w:val="es-ES"/>
        </w:rPr>
      </w:pPr>
      <w:r w:rsidRPr="00E02841">
        <w:rPr>
          <w:lang w:val="es-ES"/>
        </w:rPr>
        <w:tab/>
      </w:r>
      <w:r w:rsidRPr="008F67B5">
        <w:rPr>
          <w:bCs/>
          <w:sz w:val="28"/>
          <w:szCs w:val="28"/>
          <w:lang w:val="es-ES"/>
        </w:rPr>
        <w:tab/>
      </w:r>
      <w:r w:rsidRPr="008F67B5">
        <w:rPr>
          <w:bCs/>
          <w:sz w:val="24"/>
          <w:szCs w:val="24"/>
          <w:lang w:val="es-ES"/>
        </w:rPr>
        <w:t>Medida que podría adoptar la Conferencia de las Partes</w:t>
      </w:r>
    </w:p>
    <w:p w14:paraId="19F1280F" w14:textId="77777777" w:rsidR="00BF78C8" w:rsidRDefault="007F67E2" w:rsidP="00E02841">
      <w:pPr>
        <w:pStyle w:val="Normalnumber"/>
        <w:tabs>
          <w:tab w:val="clear" w:pos="1134"/>
          <w:tab w:val="clear" w:pos="1247"/>
          <w:tab w:val="clear" w:pos="1814"/>
          <w:tab w:val="clear" w:pos="2381"/>
          <w:tab w:val="clear" w:pos="2948"/>
          <w:tab w:val="clear" w:pos="3515"/>
          <w:tab w:val="clear" w:pos="4082"/>
          <w:tab w:val="num" w:pos="624"/>
        </w:tabs>
        <w:rPr>
          <w:lang w:val="es-ES"/>
        </w:rPr>
      </w:pPr>
      <w:bookmarkStart w:id="12" w:name="_Hlk526149645"/>
      <w:r w:rsidRPr="00E02841">
        <w:rPr>
          <w:lang w:val="es-ES"/>
        </w:rPr>
        <w:t>Teniendo en cuenta el</w:t>
      </w:r>
      <w:r w:rsidR="000C25C0" w:rsidRPr="00E02841">
        <w:rPr>
          <w:lang w:val="es-ES"/>
        </w:rPr>
        <w:t xml:space="preserve"> requisito del Convenio</w:t>
      </w:r>
      <w:r w:rsidRPr="00E02841">
        <w:rPr>
          <w:lang w:val="es-ES"/>
        </w:rPr>
        <w:t xml:space="preserve"> según el cual</w:t>
      </w:r>
      <w:r w:rsidR="000C25C0" w:rsidRPr="00E02841">
        <w:rPr>
          <w:lang w:val="es-ES"/>
        </w:rPr>
        <w:t xml:space="preserve"> la Conferencia de las Partes debería examinar el mecanismo financiero establecido con arreglo al artículo 13 a más tardar en su tercera reunión, la Conferencia de l</w:t>
      </w:r>
      <w:r w:rsidRPr="00E02841">
        <w:rPr>
          <w:lang w:val="es-ES"/>
        </w:rPr>
        <w:t>as Partes tal vez desee tomar en consideración</w:t>
      </w:r>
      <w:r w:rsidR="000C25C0" w:rsidRPr="00E02841">
        <w:rPr>
          <w:lang w:val="es-ES"/>
        </w:rPr>
        <w:t xml:space="preserve"> la información recogida en la presente nota como </w:t>
      </w:r>
      <w:r w:rsidR="00DD1DC6">
        <w:rPr>
          <w:lang w:val="es-ES"/>
        </w:rPr>
        <w:t>parte de ese</w:t>
      </w:r>
      <w:r w:rsidR="00DD1DC6" w:rsidRPr="00E02841">
        <w:rPr>
          <w:lang w:val="es-ES"/>
        </w:rPr>
        <w:t xml:space="preserve"> </w:t>
      </w:r>
      <w:r w:rsidRPr="00E02841">
        <w:rPr>
          <w:lang w:val="es-ES"/>
        </w:rPr>
        <w:t>primer</w:t>
      </w:r>
      <w:r w:rsidR="000C25C0" w:rsidRPr="00E02841">
        <w:rPr>
          <w:lang w:val="es-ES"/>
        </w:rPr>
        <w:t xml:space="preserve"> examen</w:t>
      </w:r>
      <w:bookmarkEnd w:id="12"/>
      <w:r w:rsidR="00DD1DC6">
        <w:rPr>
          <w:lang w:val="es-ES"/>
        </w:rPr>
        <w:t xml:space="preserve"> y adoptar una decisión del tenor siguiente:</w:t>
      </w:r>
    </w:p>
    <w:p w14:paraId="539A80EB" w14:textId="77777777" w:rsidR="00BF78C8" w:rsidRPr="008F67B5" w:rsidRDefault="00BF78C8" w:rsidP="008F67B5">
      <w:pPr>
        <w:pStyle w:val="Normalnumber"/>
        <w:numPr>
          <w:ilvl w:val="0"/>
          <w:numId w:val="0"/>
        </w:numPr>
        <w:ind w:left="1247"/>
        <w:rPr>
          <w:b/>
          <w:sz w:val="28"/>
          <w:szCs w:val="28"/>
          <w:lang w:val="es-ES"/>
        </w:rPr>
      </w:pPr>
      <w:r w:rsidRPr="008F67B5">
        <w:rPr>
          <w:b/>
          <w:sz w:val="28"/>
          <w:szCs w:val="28"/>
          <w:lang w:val="es-ES"/>
        </w:rPr>
        <w:t>Decisión MC-3</w:t>
      </w:r>
      <w:proofErr w:type="gramStart"/>
      <w:r w:rsidRPr="008F67B5">
        <w:rPr>
          <w:b/>
          <w:sz w:val="28"/>
          <w:szCs w:val="28"/>
          <w:lang w:val="es-ES"/>
        </w:rPr>
        <w:t>/[</w:t>
      </w:r>
      <w:proofErr w:type="gramEnd"/>
      <w:r w:rsidRPr="008F67B5">
        <w:rPr>
          <w:b/>
          <w:sz w:val="28"/>
          <w:szCs w:val="28"/>
          <w:lang w:val="es-ES"/>
        </w:rPr>
        <w:t>--]</w:t>
      </w:r>
    </w:p>
    <w:p w14:paraId="69509D6C" w14:textId="77777777" w:rsidR="00BF78C8" w:rsidRPr="008F67B5" w:rsidRDefault="00BF78C8" w:rsidP="008F67B5">
      <w:pPr>
        <w:pStyle w:val="Normalnumber"/>
        <w:numPr>
          <w:ilvl w:val="0"/>
          <w:numId w:val="0"/>
        </w:numPr>
        <w:tabs>
          <w:tab w:val="clear" w:pos="1247"/>
          <w:tab w:val="clear" w:pos="1814"/>
          <w:tab w:val="clear" w:pos="2381"/>
          <w:tab w:val="clear" w:pos="2948"/>
          <w:tab w:val="clear" w:pos="3515"/>
          <w:tab w:val="clear" w:pos="4082"/>
          <w:tab w:val="left" w:pos="624"/>
        </w:tabs>
        <w:ind w:left="1247"/>
        <w:rPr>
          <w:bCs/>
          <w:i/>
          <w:iCs/>
          <w:lang w:val="es-ES"/>
        </w:rPr>
      </w:pPr>
      <w:r w:rsidRPr="008F67B5">
        <w:rPr>
          <w:bCs/>
          <w:i/>
          <w:iCs/>
          <w:lang w:val="es-ES"/>
        </w:rPr>
        <w:tab/>
      </w:r>
      <w:r w:rsidRPr="008F67B5">
        <w:rPr>
          <w:bCs/>
          <w:i/>
          <w:iCs/>
          <w:lang w:val="es-ES"/>
        </w:rPr>
        <w:tab/>
        <w:t>La Conferencia de las Partes,</w:t>
      </w:r>
    </w:p>
    <w:p w14:paraId="54B42135" w14:textId="77777777" w:rsidR="00BF78C8" w:rsidRPr="008F67B5" w:rsidRDefault="00BF78C8" w:rsidP="008F67B5">
      <w:pPr>
        <w:pStyle w:val="Normalnumber"/>
        <w:numPr>
          <w:ilvl w:val="0"/>
          <w:numId w:val="0"/>
        </w:numPr>
        <w:tabs>
          <w:tab w:val="clear" w:pos="1247"/>
          <w:tab w:val="clear" w:pos="1814"/>
          <w:tab w:val="clear" w:pos="2381"/>
          <w:tab w:val="clear" w:pos="2948"/>
          <w:tab w:val="clear" w:pos="3515"/>
          <w:tab w:val="clear" w:pos="4082"/>
          <w:tab w:val="left" w:pos="624"/>
        </w:tabs>
        <w:ind w:left="1247"/>
        <w:rPr>
          <w:bCs/>
          <w:i/>
          <w:iCs/>
          <w:lang w:val="es-ES"/>
        </w:rPr>
      </w:pPr>
      <w:r w:rsidRPr="008F67B5">
        <w:rPr>
          <w:bCs/>
          <w:i/>
          <w:iCs/>
          <w:lang w:val="es-ES"/>
        </w:rPr>
        <w:tab/>
      </w:r>
      <w:r w:rsidRPr="008F67B5">
        <w:rPr>
          <w:bCs/>
          <w:i/>
          <w:iCs/>
          <w:lang w:val="es-ES"/>
        </w:rPr>
        <w:tab/>
        <w:t xml:space="preserve">Tomando en consideración </w:t>
      </w:r>
      <w:r w:rsidRPr="008F67B5">
        <w:rPr>
          <w:bCs/>
          <w:lang w:val="es-ES"/>
        </w:rPr>
        <w:t>el párrafo 11 del artículo 13, relativo al examen del mecanismo financiero,</w:t>
      </w:r>
    </w:p>
    <w:p w14:paraId="1D6ADA74" w14:textId="77777777" w:rsidR="00BF78C8" w:rsidRPr="008F67B5" w:rsidRDefault="00BF78C8" w:rsidP="008F67B5">
      <w:pPr>
        <w:pStyle w:val="Normalnumber"/>
        <w:numPr>
          <w:ilvl w:val="0"/>
          <w:numId w:val="0"/>
        </w:numPr>
        <w:tabs>
          <w:tab w:val="clear" w:pos="1247"/>
          <w:tab w:val="clear" w:pos="1814"/>
          <w:tab w:val="clear" w:pos="2381"/>
          <w:tab w:val="clear" w:pos="2948"/>
          <w:tab w:val="clear" w:pos="3515"/>
          <w:tab w:val="clear" w:pos="4082"/>
          <w:tab w:val="left" w:pos="624"/>
        </w:tabs>
        <w:ind w:left="1247"/>
        <w:rPr>
          <w:lang w:val="es-ES"/>
        </w:rPr>
      </w:pPr>
      <w:r w:rsidRPr="008F67B5">
        <w:rPr>
          <w:lang w:val="es-ES"/>
        </w:rPr>
        <w:tab/>
      </w:r>
      <w:r w:rsidRPr="008F67B5">
        <w:rPr>
          <w:lang w:val="es-ES"/>
        </w:rPr>
        <w:tab/>
        <w:t>1.</w:t>
      </w:r>
      <w:r w:rsidRPr="008F67B5">
        <w:rPr>
          <w:lang w:val="es-ES"/>
        </w:rPr>
        <w:tab/>
      </w:r>
      <w:r w:rsidRPr="008F67B5">
        <w:rPr>
          <w:i/>
          <w:iCs/>
          <w:lang w:val="es-ES"/>
        </w:rPr>
        <w:t>Acoge con satisfacción</w:t>
      </w:r>
      <w:r w:rsidRPr="008F67B5">
        <w:rPr>
          <w:lang w:val="es-ES"/>
        </w:rPr>
        <w:t xml:space="preserve"> el informe sobre el primer examen del mecanismo financiero, a partir del cual la Conferencia de las Partes ha emprendido el examen previs</w:t>
      </w:r>
      <w:r w:rsidR="008F67B5">
        <w:rPr>
          <w:lang w:val="es-ES"/>
        </w:rPr>
        <w:t>t</w:t>
      </w:r>
      <w:r w:rsidRPr="008F67B5">
        <w:rPr>
          <w:lang w:val="es-ES"/>
        </w:rPr>
        <w:t xml:space="preserve">o en el párrafo 11 del artículo 13; </w:t>
      </w:r>
    </w:p>
    <w:p w14:paraId="274B52B5" w14:textId="77777777" w:rsidR="00BF78C8" w:rsidRPr="008F67B5" w:rsidRDefault="00BF78C8" w:rsidP="008F67B5">
      <w:pPr>
        <w:pStyle w:val="Normalnumber"/>
        <w:numPr>
          <w:ilvl w:val="0"/>
          <w:numId w:val="0"/>
        </w:numPr>
        <w:tabs>
          <w:tab w:val="clear" w:pos="1247"/>
          <w:tab w:val="clear" w:pos="1814"/>
          <w:tab w:val="clear" w:pos="2381"/>
          <w:tab w:val="clear" w:pos="2948"/>
          <w:tab w:val="clear" w:pos="3515"/>
          <w:tab w:val="clear" w:pos="4082"/>
          <w:tab w:val="left" w:pos="624"/>
        </w:tabs>
        <w:ind w:left="1247"/>
        <w:rPr>
          <w:lang w:val="es-ES"/>
        </w:rPr>
      </w:pPr>
      <w:r w:rsidRPr="008F67B5">
        <w:rPr>
          <w:lang w:val="es-ES"/>
        </w:rPr>
        <w:tab/>
      </w:r>
      <w:r w:rsidRPr="008F67B5">
        <w:rPr>
          <w:lang w:val="es-ES"/>
        </w:rPr>
        <w:tab/>
        <w:t>2.</w:t>
      </w:r>
      <w:r w:rsidRPr="008F67B5">
        <w:rPr>
          <w:lang w:val="es-ES"/>
        </w:rPr>
        <w:tab/>
      </w:r>
      <w:r w:rsidRPr="008F67B5">
        <w:rPr>
          <w:i/>
          <w:iCs/>
          <w:lang w:val="es-ES"/>
        </w:rPr>
        <w:t>Solicita</w:t>
      </w:r>
      <w:r w:rsidRPr="008F67B5">
        <w:rPr>
          <w:lang w:val="es-ES"/>
        </w:rPr>
        <w:t xml:space="preserve"> a la Secretaría que prepare el mandato del segundo examen para que la Conferencia de las Partes lo examine en su cuarta reunión. </w:t>
      </w:r>
    </w:p>
    <w:p w14:paraId="0FB0B6EF" w14:textId="77777777" w:rsidR="001D568F" w:rsidRDefault="00FE7303" w:rsidP="008F67B5">
      <w:pPr>
        <w:pStyle w:val="Normalnumber"/>
        <w:numPr>
          <w:ilvl w:val="0"/>
          <w:numId w:val="0"/>
        </w:numPr>
        <w:tabs>
          <w:tab w:val="clear" w:pos="1247"/>
          <w:tab w:val="clear" w:pos="1814"/>
          <w:tab w:val="clear" w:pos="2381"/>
          <w:tab w:val="clear" w:pos="2948"/>
          <w:tab w:val="clear" w:pos="3515"/>
          <w:tab w:val="clear" w:pos="4082"/>
        </w:tabs>
        <w:ind w:left="1247"/>
        <w:rPr>
          <w:lang w:val="es-ES"/>
        </w:rPr>
        <w:sectPr w:rsidR="001D568F" w:rsidSect="00314D43">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907" w:right="992" w:bottom="1418" w:left="1418" w:header="539" w:footer="975" w:gutter="0"/>
          <w:cols w:space="720"/>
          <w:titlePg/>
          <w:docGrid w:linePitch="272"/>
        </w:sectPr>
      </w:pPr>
      <w:r w:rsidRPr="00BF78C8">
        <w:rPr>
          <w:lang w:val="es-ES"/>
        </w:rPr>
        <w:br w:type="page"/>
      </w:r>
    </w:p>
    <w:p w14:paraId="0966A5C0" w14:textId="77777777" w:rsidR="00FE7303" w:rsidRPr="00E02841" w:rsidRDefault="00FE7303" w:rsidP="000A1CC4">
      <w:pPr>
        <w:pStyle w:val="ZZAnxheader"/>
        <w:rPr>
          <w:lang w:val="es-ES"/>
        </w:rPr>
      </w:pPr>
      <w:r w:rsidRPr="00E02841">
        <w:rPr>
          <w:lang w:val="es-ES"/>
        </w:rPr>
        <w:lastRenderedPageBreak/>
        <w:t xml:space="preserve">Anexo I </w:t>
      </w:r>
    </w:p>
    <w:p w14:paraId="41F16FB2" w14:textId="77777777" w:rsidR="00493097" w:rsidRPr="00E02841" w:rsidRDefault="00DD02D3" w:rsidP="00493097">
      <w:pPr>
        <w:pStyle w:val="ZZAnxtitle"/>
        <w:rPr>
          <w:lang w:val="es-ES"/>
        </w:rPr>
      </w:pPr>
      <w:r w:rsidRPr="00E02841">
        <w:rPr>
          <w:lang w:val="es-ES"/>
        </w:rPr>
        <w:t>Información suministrada por el Fondo para el Medio Ambiente</w:t>
      </w:r>
      <w:r w:rsidR="001525C8" w:rsidRPr="00E02841">
        <w:rPr>
          <w:lang w:val="es-ES"/>
        </w:rPr>
        <w:t> </w:t>
      </w:r>
      <w:r w:rsidRPr="00E02841">
        <w:rPr>
          <w:lang w:val="es-ES"/>
        </w:rPr>
        <w:t>Mundial de conformidad con el artículo</w:t>
      </w:r>
      <w:r w:rsidR="00C74C16">
        <w:rPr>
          <w:lang w:val="es-ES"/>
        </w:rPr>
        <w:t> </w:t>
      </w:r>
      <w:r w:rsidRPr="00E02841">
        <w:rPr>
          <w:lang w:val="es-ES"/>
        </w:rPr>
        <w:t>13 del</w:t>
      </w:r>
      <w:r w:rsidR="001525C8" w:rsidRPr="00E02841">
        <w:rPr>
          <w:lang w:val="es-ES"/>
        </w:rPr>
        <w:t> </w:t>
      </w:r>
      <w:r w:rsidR="000806ED" w:rsidRPr="00E02841">
        <w:rPr>
          <w:lang w:val="es-ES"/>
        </w:rPr>
        <w:t>Convenio</w:t>
      </w:r>
      <w:r w:rsidR="001525C8" w:rsidRPr="00E02841">
        <w:rPr>
          <w:lang w:val="es-ES"/>
        </w:rPr>
        <w:t> </w:t>
      </w:r>
      <w:r w:rsidR="000806ED" w:rsidRPr="00E02841">
        <w:rPr>
          <w:lang w:val="es-ES"/>
        </w:rPr>
        <w:t>de Minamata sobre el M</w:t>
      </w:r>
      <w:r w:rsidRPr="00E02841">
        <w:rPr>
          <w:lang w:val="es-ES"/>
        </w:rPr>
        <w:t xml:space="preserve">ercurio </w:t>
      </w:r>
    </w:p>
    <w:p w14:paraId="6656DB4D" w14:textId="77777777" w:rsidR="00E953EE" w:rsidRPr="00E02841" w:rsidRDefault="00E953EE" w:rsidP="002F7012">
      <w:pPr>
        <w:pStyle w:val="Normal-pool"/>
        <w:rPr>
          <w:lang w:val="es-ES"/>
        </w:rPr>
      </w:pPr>
    </w:p>
    <w:p w14:paraId="2D27F86F" w14:textId="77777777" w:rsidR="001525C8" w:rsidRPr="00E02841" w:rsidRDefault="001525C8" w:rsidP="002F7012">
      <w:pPr>
        <w:pStyle w:val="Normal-pool"/>
        <w:rPr>
          <w:lang w:val="es-ES"/>
        </w:rPr>
      </w:pPr>
    </w:p>
    <w:p w14:paraId="71727D88" w14:textId="77777777" w:rsidR="00E953EE" w:rsidRPr="00E02841" w:rsidRDefault="00E953EE" w:rsidP="00E953EE">
      <w:pPr>
        <w:spacing w:before="240" w:after="240"/>
        <w:jc w:val="center"/>
        <w:rPr>
          <w:rFonts w:ascii="Calibri" w:eastAsia="SimSun" w:hAnsi="Calibri"/>
          <w:szCs w:val="22"/>
          <w:lang w:val="es-ES" w:eastAsia="zh-CN"/>
        </w:rPr>
      </w:pPr>
      <w:r w:rsidRPr="00E02841">
        <w:rPr>
          <w:rFonts w:ascii="Calibri" w:eastAsia="SimSun" w:hAnsi="Calibri"/>
          <w:noProof/>
          <w:szCs w:val="22"/>
          <w:lang w:val="es-ES" w:eastAsia="es-ES"/>
        </w:rPr>
        <w:drawing>
          <wp:anchor distT="0" distB="0" distL="114300" distR="114300" simplePos="0" relativeHeight="251658752" behindDoc="0" locked="0" layoutInCell="1" allowOverlap="1" wp14:anchorId="0BD27C28" wp14:editId="24F1AF53">
            <wp:simplePos x="0" y="0"/>
            <wp:positionH relativeFrom="margin">
              <wp:align>center</wp:align>
            </wp:positionH>
            <wp:positionV relativeFrom="paragraph">
              <wp:posOffset>0</wp:posOffset>
            </wp:positionV>
            <wp:extent cx="3625215" cy="802640"/>
            <wp:effectExtent l="0" t="0" r="0" b="0"/>
            <wp:wrapThrough wrapText="bothSides">
              <wp:wrapPolygon edited="0">
                <wp:start x="0" y="0"/>
                <wp:lineTo x="0" y="21019"/>
                <wp:lineTo x="21452" y="21019"/>
                <wp:lineTo x="21452"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25215" cy="802640"/>
                    </a:xfrm>
                    <a:prstGeom prst="rect">
                      <a:avLst/>
                    </a:prstGeom>
                    <a:noFill/>
                  </pic:spPr>
                </pic:pic>
              </a:graphicData>
            </a:graphic>
            <wp14:sizeRelH relativeFrom="page">
              <wp14:pctWidth>0</wp14:pctWidth>
            </wp14:sizeRelH>
            <wp14:sizeRelV relativeFrom="page">
              <wp14:pctHeight>0</wp14:pctHeight>
            </wp14:sizeRelV>
          </wp:anchor>
        </w:drawing>
      </w:r>
    </w:p>
    <w:tbl>
      <w:tblPr>
        <w:tblW w:w="9470" w:type="dxa"/>
        <w:tblBorders>
          <w:bottom w:val="single" w:sz="18" w:space="0" w:color="auto"/>
        </w:tblBorders>
        <w:tblLayout w:type="fixed"/>
        <w:tblLook w:val="0000" w:firstRow="0" w:lastRow="0" w:firstColumn="0" w:lastColumn="0" w:noHBand="0" w:noVBand="0"/>
      </w:tblPr>
      <w:tblGrid>
        <w:gridCol w:w="9470"/>
      </w:tblGrid>
      <w:tr w:rsidR="00E953EE" w:rsidRPr="00E02841" w14:paraId="43C2532F" w14:textId="77777777" w:rsidTr="006909EB">
        <w:trPr>
          <w:trHeight w:val="711"/>
        </w:trPr>
        <w:tc>
          <w:tcPr>
            <w:tcW w:w="9470" w:type="dxa"/>
            <w:tcBorders>
              <w:bottom w:val="single" w:sz="18" w:space="0" w:color="auto"/>
            </w:tcBorders>
            <w:vAlign w:val="bottom"/>
          </w:tcPr>
          <w:p w14:paraId="5046C7FC" w14:textId="77777777" w:rsidR="00E953EE" w:rsidRPr="00E02841" w:rsidRDefault="00E953EE" w:rsidP="006909EB">
            <w:pPr>
              <w:jc w:val="right"/>
              <w:rPr>
                <w:rFonts w:ascii="Calibri" w:eastAsia="SimSun" w:hAnsi="Calibri"/>
                <w:lang w:val="es-ES" w:eastAsia="zh-CN"/>
              </w:rPr>
            </w:pPr>
          </w:p>
          <w:p w14:paraId="4672F8DF" w14:textId="77777777" w:rsidR="00E953EE" w:rsidRPr="00E02841" w:rsidRDefault="00E953EE" w:rsidP="006909EB">
            <w:pPr>
              <w:jc w:val="right"/>
              <w:rPr>
                <w:rFonts w:asciiTheme="minorHAnsi" w:eastAsia="SimSun" w:hAnsiTheme="minorHAnsi" w:cs="Arial"/>
                <w:i/>
                <w:lang w:val="es-ES"/>
              </w:rPr>
            </w:pPr>
            <w:r w:rsidRPr="00E02841">
              <w:rPr>
                <w:rFonts w:asciiTheme="minorHAnsi" w:hAnsiTheme="minorHAnsi" w:cs="Arial"/>
                <w:lang w:val="es-ES"/>
              </w:rPr>
              <w:t>28 de mayo de 2019</w:t>
            </w:r>
          </w:p>
        </w:tc>
      </w:tr>
    </w:tbl>
    <w:p w14:paraId="10FE198E" w14:textId="77777777" w:rsidR="00E953EE" w:rsidRPr="00E02841" w:rsidRDefault="00E953EE" w:rsidP="00E953EE">
      <w:pPr>
        <w:spacing w:before="240" w:after="240"/>
        <w:rPr>
          <w:rFonts w:ascii="Calibri" w:eastAsia="SimSun" w:hAnsi="Calibri"/>
          <w:lang w:val="es-ES" w:eastAsia="zh-CN"/>
        </w:rPr>
      </w:pPr>
    </w:p>
    <w:p w14:paraId="7F270A24" w14:textId="77777777" w:rsidR="00E953EE" w:rsidRPr="00E02841" w:rsidRDefault="00E953EE" w:rsidP="00E953EE">
      <w:pPr>
        <w:spacing w:before="240" w:after="240"/>
        <w:rPr>
          <w:rFonts w:ascii="Calibri" w:eastAsia="SimSun" w:hAnsi="Calibri"/>
          <w:lang w:val="es-ES" w:eastAsia="zh-CN"/>
        </w:rPr>
      </w:pPr>
    </w:p>
    <w:p w14:paraId="17BCF1B4" w14:textId="77777777" w:rsidR="00E953EE" w:rsidRPr="00E02841" w:rsidRDefault="00E953EE" w:rsidP="00E953EE">
      <w:pPr>
        <w:spacing w:before="240" w:after="240"/>
        <w:rPr>
          <w:rFonts w:ascii="Calibri" w:eastAsia="SimSun" w:hAnsi="Calibri"/>
          <w:lang w:val="es-ES" w:eastAsia="zh-CN"/>
        </w:rPr>
      </w:pPr>
    </w:p>
    <w:p w14:paraId="46914C26" w14:textId="77777777" w:rsidR="00E953EE" w:rsidRPr="00E02841" w:rsidRDefault="00E953EE" w:rsidP="00E953EE">
      <w:pPr>
        <w:spacing w:before="240" w:after="240"/>
        <w:rPr>
          <w:rFonts w:ascii="Calibri" w:eastAsia="SimSun" w:hAnsi="Calibri"/>
          <w:b/>
          <w:smallCaps/>
          <w:lang w:val="es-ES" w:eastAsia="zh-CN"/>
        </w:rPr>
      </w:pPr>
    </w:p>
    <w:p w14:paraId="4F232BC4" w14:textId="77777777" w:rsidR="00E953EE" w:rsidRPr="00E02841" w:rsidRDefault="00E953EE" w:rsidP="00E953EE">
      <w:pPr>
        <w:spacing w:before="240" w:after="240"/>
        <w:jc w:val="center"/>
        <w:rPr>
          <w:rFonts w:ascii="Calibri" w:eastAsia="SimSun" w:hAnsi="Calibri"/>
          <w:b/>
          <w:smallCaps/>
          <w:sz w:val="36"/>
          <w:lang w:val="es-ES" w:eastAsia="zh-CN"/>
        </w:rPr>
      </w:pPr>
    </w:p>
    <w:p w14:paraId="1352CF81" w14:textId="77777777" w:rsidR="00E953EE" w:rsidRPr="00E02841" w:rsidRDefault="00E953EE" w:rsidP="00E953EE">
      <w:pPr>
        <w:spacing w:before="240" w:after="240"/>
        <w:jc w:val="center"/>
        <w:rPr>
          <w:rFonts w:ascii="Calibri" w:eastAsia="SimSun" w:hAnsi="Calibri"/>
          <w:b/>
          <w:smallCaps/>
          <w:sz w:val="36"/>
          <w:lang w:val="es-ES" w:eastAsia="zh-CN"/>
        </w:rPr>
      </w:pPr>
    </w:p>
    <w:p w14:paraId="6AEF3E69" w14:textId="77777777" w:rsidR="00E953EE" w:rsidRPr="00E02841" w:rsidRDefault="00E953EE" w:rsidP="00E953EE">
      <w:pPr>
        <w:spacing w:before="240" w:after="240"/>
        <w:jc w:val="center"/>
        <w:rPr>
          <w:rFonts w:ascii="Calibri" w:eastAsia="SimSun" w:hAnsi="Calibri"/>
          <w:b/>
          <w:smallCaps/>
          <w:sz w:val="36"/>
          <w:lang w:val="es-ES" w:eastAsia="zh-CN"/>
        </w:rPr>
      </w:pPr>
    </w:p>
    <w:p w14:paraId="773A24F9" w14:textId="77777777" w:rsidR="00EC5A2F" w:rsidRPr="00E02841" w:rsidRDefault="00EC5A2F" w:rsidP="00EC5A2F">
      <w:pPr>
        <w:spacing w:before="240" w:after="240"/>
        <w:jc w:val="center"/>
        <w:rPr>
          <w:rFonts w:ascii="Calibri" w:eastAsia="SimSun" w:hAnsi="Calibri"/>
          <w:b/>
          <w:smallCaps/>
          <w:lang w:val="es-ES" w:eastAsia="zh-CN"/>
        </w:rPr>
      </w:pPr>
      <w:bookmarkStart w:id="13" w:name="_Toc9942382"/>
      <w:r w:rsidRPr="00E02841">
        <w:rPr>
          <w:rFonts w:ascii="Calibri" w:eastAsia="SimSun" w:hAnsi="Calibri"/>
          <w:b/>
          <w:smallCaps/>
          <w:sz w:val="36"/>
          <w:lang w:val="es-ES" w:eastAsia="zh-CN"/>
        </w:rPr>
        <w:t xml:space="preserve">Información </w:t>
      </w:r>
      <w:r w:rsidR="006B77B3" w:rsidRPr="00E02841">
        <w:rPr>
          <w:rFonts w:ascii="Calibri" w:eastAsia="SimSun" w:hAnsi="Calibri"/>
          <w:b/>
          <w:smallCaps/>
          <w:sz w:val="36"/>
          <w:lang w:val="es-ES" w:eastAsia="zh-CN"/>
        </w:rPr>
        <w:t>S</w:t>
      </w:r>
      <w:r w:rsidRPr="00E02841">
        <w:rPr>
          <w:rFonts w:ascii="Calibri" w:eastAsia="SimSun" w:hAnsi="Calibri"/>
          <w:b/>
          <w:smallCaps/>
          <w:sz w:val="36"/>
          <w:lang w:val="es-ES" w:eastAsia="zh-CN"/>
        </w:rPr>
        <w:t xml:space="preserve">uministrada por el Fondo para el Medio Ambiente Mundial de </w:t>
      </w:r>
      <w:r w:rsidR="006B77B3" w:rsidRPr="00E02841">
        <w:rPr>
          <w:rFonts w:ascii="Calibri" w:eastAsia="SimSun" w:hAnsi="Calibri"/>
          <w:b/>
          <w:smallCaps/>
          <w:sz w:val="36"/>
          <w:lang w:val="es-ES" w:eastAsia="zh-CN"/>
        </w:rPr>
        <w:t>C</w:t>
      </w:r>
      <w:r w:rsidRPr="00E02841">
        <w:rPr>
          <w:rFonts w:ascii="Calibri" w:eastAsia="SimSun" w:hAnsi="Calibri"/>
          <w:b/>
          <w:smallCaps/>
          <w:sz w:val="36"/>
          <w:lang w:val="es-ES" w:eastAsia="zh-CN"/>
        </w:rPr>
        <w:t xml:space="preserve">onformidad con el </w:t>
      </w:r>
      <w:r w:rsidR="006B77B3" w:rsidRPr="00E02841">
        <w:rPr>
          <w:rFonts w:ascii="Calibri" w:eastAsia="SimSun" w:hAnsi="Calibri"/>
          <w:b/>
          <w:smallCaps/>
          <w:sz w:val="36"/>
          <w:lang w:val="es-ES" w:eastAsia="zh-CN"/>
        </w:rPr>
        <w:t>A</w:t>
      </w:r>
      <w:r w:rsidRPr="00E02841">
        <w:rPr>
          <w:rFonts w:ascii="Calibri" w:eastAsia="SimSun" w:hAnsi="Calibri"/>
          <w:b/>
          <w:smallCaps/>
          <w:sz w:val="36"/>
          <w:lang w:val="es-ES" w:eastAsia="zh-CN"/>
        </w:rPr>
        <w:t>rtículo 13 del Convenio</w:t>
      </w:r>
      <w:r w:rsidR="006B77B3" w:rsidRPr="00E02841">
        <w:rPr>
          <w:rFonts w:ascii="Calibri" w:eastAsia="SimSun" w:hAnsi="Calibri"/>
          <w:b/>
          <w:smallCaps/>
          <w:sz w:val="36"/>
          <w:lang w:val="es-ES" w:eastAsia="zh-CN"/>
        </w:rPr>
        <w:t> </w:t>
      </w:r>
      <w:r w:rsidRPr="00E02841">
        <w:rPr>
          <w:rFonts w:ascii="Calibri" w:eastAsia="SimSun" w:hAnsi="Calibri"/>
          <w:b/>
          <w:smallCaps/>
          <w:sz w:val="36"/>
          <w:lang w:val="es-ES" w:eastAsia="zh-CN"/>
        </w:rPr>
        <w:t>de</w:t>
      </w:r>
      <w:r w:rsidR="006B77B3" w:rsidRPr="00E02841">
        <w:rPr>
          <w:rFonts w:ascii="Calibri" w:eastAsia="SimSun" w:hAnsi="Calibri"/>
          <w:b/>
          <w:smallCaps/>
          <w:sz w:val="36"/>
          <w:lang w:val="es-ES" w:eastAsia="zh-CN"/>
        </w:rPr>
        <w:t> </w:t>
      </w:r>
      <w:r w:rsidRPr="00E02841">
        <w:rPr>
          <w:rFonts w:ascii="Calibri" w:eastAsia="SimSun" w:hAnsi="Calibri"/>
          <w:b/>
          <w:smallCaps/>
          <w:sz w:val="36"/>
          <w:lang w:val="es-ES" w:eastAsia="zh-CN"/>
        </w:rPr>
        <w:t>Minamata sobre el Mercurio</w:t>
      </w:r>
    </w:p>
    <w:p w14:paraId="0CA954C7" w14:textId="77777777" w:rsidR="00C75B4C" w:rsidRPr="00E02841" w:rsidRDefault="00C75B4C">
      <w:pPr>
        <w:tabs>
          <w:tab w:val="clear" w:pos="1247"/>
          <w:tab w:val="clear" w:pos="1814"/>
          <w:tab w:val="clear" w:pos="2381"/>
          <w:tab w:val="clear" w:pos="2948"/>
          <w:tab w:val="clear" w:pos="3515"/>
        </w:tabs>
        <w:rPr>
          <w:rFonts w:ascii="Calibri" w:eastAsia="SimSun" w:hAnsi="Calibri"/>
          <w:lang w:val="es-ES" w:eastAsia="zh-CN"/>
        </w:rPr>
      </w:pPr>
      <w:r w:rsidRPr="00E02841">
        <w:rPr>
          <w:rFonts w:ascii="Calibri" w:eastAsia="SimSun" w:hAnsi="Calibri"/>
          <w:b/>
          <w:lang w:val="es-ES" w:eastAsia="zh-CN"/>
        </w:rPr>
        <w:br w:type="page"/>
      </w:r>
    </w:p>
    <w:p w14:paraId="5726148F" w14:textId="77777777" w:rsidR="0092000E" w:rsidRPr="00E02841" w:rsidRDefault="00E953EE" w:rsidP="0092000E">
      <w:pPr>
        <w:pStyle w:val="Heading1"/>
        <w:ind w:firstLine="0"/>
        <w:rPr>
          <w:bCs/>
          <w:lang w:val="es-ES"/>
        </w:rPr>
      </w:pPr>
      <w:r w:rsidRPr="00E02841">
        <w:rPr>
          <w:bCs/>
          <w:lang w:val="es-ES"/>
        </w:rPr>
        <w:lastRenderedPageBreak/>
        <w:t>Índice</w:t>
      </w:r>
      <w:bookmarkEnd w:id="13"/>
    </w:p>
    <w:p w14:paraId="6AEF899D" w14:textId="77777777" w:rsidR="0092000E" w:rsidRPr="00E02841" w:rsidRDefault="002D23A8" w:rsidP="0092000E">
      <w:pPr>
        <w:pStyle w:val="TOC1"/>
        <w:tabs>
          <w:tab w:val="clear" w:pos="1247"/>
          <w:tab w:val="clear" w:pos="1814"/>
          <w:tab w:val="right" w:pos="9550"/>
        </w:tabs>
        <w:spacing w:before="0" w:after="120"/>
        <w:ind w:left="1701" w:firstLine="0"/>
        <w:rPr>
          <w:rFonts w:eastAsiaTheme="minorEastAsia"/>
          <w:b/>
          <w:bCs w:val="0"/>
          <w:caps/>
          <w:sz w:val="22"/>
          <w:szCs w:val="22"/>
          <w:lang w:val="es-ES"/>
        </w:rPr>
      </w:pPr>
      <w:hyperlink w:anchor="_Toc9942382" w:history="1">
        <w:r w:rsidR="0092000E" w:rsidRPr="00E02841">
          <w:rPr>
            <w:rStyle w:val="Hyperlink"/>
            <w:lang w:val="es-ES"/>
          </w:rPr>
          <w:t>Índice</w:t>
        </w:r>
        <w:r w:rsidR="0092000E" w:rsidRPr="00E02841">
          <w:rPr>
            <w:webHidden/>
            <w:lang w:val="es-ES"/>
          </w:rPr>
          <w:tab/>
        </w:r>
        <w:r w:rsidR="001863F9" w:rsidRPr="001863F9">
          <w:rPr>
            <w:webHidden/>
            <w:lang w:val="es-ES"/>
          </w:rPr>
          <w:t>6</w:t>
        </w:r>
      </w:hyperlink>
    </w:p>
    <w:p w14:paraId="027F39CF" w14:textId="77777777" w:rsidR="0092000E" w:rsidRPr="00E02841" w:rsidRDefault="002D23A8" w:rsidP="0092000E">
      <w:pPr>
        <w:pStyle w:val="TOC1"/>
        <w:tabs>
          <w:tab w:val="clear" w:pos="1247"/>
          <w:tab w:val="clear" w:pos="1814"/>
          <w:tab w:val="right" w:pos="9550"/>
        </w:tabs>
        <w:spacing w:before="0" w:after="120"/>
        <w:ind w:left="1701" w:firstLine="0"/>
        <w:rPr>
          <w:rFonts w:eastAsiaTheme="minorEastAsia"/>
          <w:b/>
          <w:bCs w:val="0"/>
          <w:caps/>
          <w:sz w:val="22"/>
          <w:szCs w:val="22"/>
          <w:lang w:val="es-ES"/>
        </w:rPr>
      </w:pPr>
      <w:hyperlink w:anchor="_Toc9942383" w:history="1">
        <w:r w:rsidR="0092000E" w:rsidRPr="00E02841">
          <w:rPr>
            <w:rStyle w:val="Hyperlink"/>
            <w:lang w:val="es-ES"/>
          </w:rPr>
          <w:t>Introducción</w:t>
        </w:r>
        <w:r w:rsidR="0092000E" w:rsidRPr="00E02841">
          <w:rPr>
            <w:webHidden/>
            <w:lang w:val="es-ES"/>
          </w:rPr>
          <w:tab/>
        </w:r>
        <w:r w:rsidR="0092000E" w:rsidRPr="00E02841">
          <w:rPr>
            <w:b/>
            <w:webHidden/>
            <w:lang w:val="es-ES"/>
          </w:rPr>
          <w:fldChar w:fldCharType="begin"/>
        </w:r>
        <w:r w:rsidR="0092000E" w:rsidRPr="00E02841">
          <w:rPr>
            <w:webHidden/>
            <w:lang w:val="es-ES"/>
          </w:rPr>
          <w:instrText xml:space="preserve"> PAGEREF _Toc9942383 \h </w:instrText>
        </w:r>
        <w:r w:rsidR="0092000E" w:rsidRPr="00E02841">
          <w:rPr>
            <w:b/>
            <w:webHidden/>
            <w:lang w:val="es-ES"/>
          </w:rPr>
        </w:r>
        <w:r w:rsidR="0092000E" w:rsidRPr="00E02841">
          <w:rPr>
            <w:b/>
            <w:webHidden/>
            <w:lang w:val="es-ES"/>
          </w:rPr>
          <w:fldChar w:fldCharType="separate"/>
        </w:r>
        <w:r w:rsidR="003153B9" w:rsidRPr="00E02841">
          <w:rPr>
            <w:noProof/>
            <w:webHidden/>
            <w:lang w:val="es-ES"/>
          </w:rPr>
          <w:t>7</w:t>
        </w:r>
        <w:r w:rsidR="0092000E" w:rsidRPr="00E02841">
          <w:rPr>
            <w:b/>
            <w:webHidden/>
            <w:lang w:val="es-ES"/>
          </w:rPr>
          <w:fldChar w:fldCharType="end"/>
        </w:r>
      </w:hyperlink>
    </w:p>
    <w:p w14:paraId="65D971B8" w14:textId="77777777" w:rsidR="0092000E" w:rsidRPr="00E02841" w:rsidRDefault="002D23A8" w:rsidP="0092000E">
      <w:pPr>
        <w:pStyle w:val="TOC1"/>
        <w:tabs>
          <w:tab w:val="clear" w:pos="1247"/>
          <w:tab w:val="clear" w:pos="1814"/>
          <w:tab w:val="right" w:pos="9550"/>
        </w:tabs>
        <w:spacing w:before="0" w:after="120"/>
        <w:ind w:left="1701" w:firstLine="0"/>
        <w:rPr>
          <w:rFonts w:eastAsiaTheme="minorEastAsia"/>
          <w:b/>
          <w:bCs w:val="0"/>
          <w:caps/>
          <w:sz w:val="22"/>
          <w:szCs w:val="22"/>
          <w:lang w:val="es-ES"/>
        </w:rPr>
      </w:pPr>
      <w:hyperlink w:anchor="_Toc9942384" w:history="1">
        <w:r w:rsidR="0092000E" w:rsidRPr="00E02841">
          <w:rPr>
            <w:rStyle w:val="Hyperlink"/>
            <w:lang w:val="es-ES"/>
          </w:rPr>
          <w:t>Recopilación de las respuestas del Consejo del FMAM a la orientación impartida por</w:t>
        </w:r>
        <w:r w:rsidR="00BD30F7" w:rsidRPr="00E02841">
          <w:rPr>
            <w:rStyle w:val="Hyperlink"/>
            <w:lang w:val="es-ES"/>
          </w:rPr>
          <w:t> </w:t>
        </w:r>
        <w:r w:rsidR="0092000E" w:rsidRPr="00E02841">
          <w:rPr>
            <w:rStyle w:val="Hyperlink"/>
            <w:lang w:val="es-ES"/>
          </w:rPr>
          <w:t>el</w:t>
        </w:r>
        <w:r w:rsidR="00BD30F7" w:rsidRPr="00E02841">
          <w:rPr>
            <w:rStyle w:val="Hyperlink"/>
            <w:lang w:val="es-ES"/>
          </w:rPr>
          <w:t> </w:t>
        </w:r>
        <w:r w:rsidR="0092000E" w:rsidRPr="00E02841">
          <w:rPr>
            <w:rStyle w:val="Hyperlink"/>
            <w:lang w:val="es-ES"/>
          </w:rPr>
          <w:t>Convenio de Minamata sobre el Mercurio</w:t>
        </w:r>
        <w:r w:rsidR="0092000E" w:rsidRPr="00E02841">
          <w:rPr>
            <w:webHidden/>
            <w:lang w:val="es-ES"/>
          </w:rPr>
          <w:tab/>
        </w:r>
        <w:r w:rsidR="0092000E" w:rsidRPr="00E02841">
          <w:rPr>
            <w:b/>
            <w:webHidden/>
            <w:lang w:val="es-ES"/>
          </w:rPr>
          <w:fldChar w:fldCharType="begin"/>
        </w:r>
        <w:r w:rsidR="0092000E" w:rsidRPr="00E02841">
          <w:rPr>
            <w:webHidden/>
            <w:lang w:val="es-ES"/>
          </w:rPr>
          <w:instrText xml:space="preserve"> PAGEREF _Toc9942384 \h </w:instrText>
        </w:r>
        <w:r w:rsidR="0092000E" w:rsidRPr="00E02841">
          <w:rPr>
            <w:b/>
            <w:webHidden/>
            <w:lang w:val="es-ES"/>
          </w:rPr>
        </w:r>
        <w:r w:rsidR="0092000E" w:rsidRPr="00E02841">
          <w:rPr>
            <w:b/>
            <w:webHidden/>
            <w:lang w:val="es-ES"/>
          </w:rPr>
          <w:fldChar w:fldCharType="separate"/>
        </w:r>
        <w:r w:rsidR="003153B9" w:rsidRPr="00E02841">
          <w:rPr>
            <w:noProof/>
            <w:webHidden/>
            <w:lang w:val="es-ES"/>
          </w:rPr>
          <w:t>8</w:t>
        </w:r>
        <w:r w:rsidR="0092000E" w:rsidRPr="00E02841">
          <w:rPr>
            <w:b/>
            <w:webHidden/>
            <w:lang w:val="es-ES"/>
          </w:rPr>
          <w:fldChar w:fldCharType="end"/>
        </w:r>
      </w:hyperlink>
    </w:p>
    <w:p w14:paraId="61EC9089" w14:textId="77777777" w:rsidR="0092000E" w:rsidRPr="00E02841" w:rsidRDefault="002D23A8" w:rsidP="0092000E">
      <w:pPr>
        <w:pStyle w:val="TOC1"/>
        <w:tabs>
          <w:tab w:val="clear" w:pos="1247"/>
          <w:tab w:val="clear" w:pos="1814"/>
          <w:tab w:val="right" w:pos="9550"/>
        </w:tabs>
        <w:spacing w:before="0" w:after="120"/>
        <w:ind w:left="1701" w:firstLine="0"/>
        <w:rPr>
          <w:rFonts w:eastAsiaTheme="minorEastAsia"/>
          <w:b/>
          <w:bCs w:val="0"/>
          <w:sz w:val="22"/>
          <w:szCs w:val="22"/>
          <w:lang w:val="es-ES"/>
        </w:rPr>
      </w:pPr>
      <w:hyperlink w:anchor="_Toc9942385" w:history="1">
        <w:r w:rsidR="0092000E" w:rsidRPr="00E02841">
          <w:rPr>
            <w:rStyle w:val="Hyperlink"/>
            <w:lang w:val="es-ES"/>
          </w:rPr>
          <w:t xml:space="preserve">Orientación inicial para el FMAM impartida en la primera reunión </w:t>
        </w:r>
        <w:r w:rsidR="00BD30F7" w:rsidRPr="00E02841">
          <w:rPr>
            <w:rStyle w:val="Hyperlink"/>
            <w:lang w:val="es-ES"/>
          </w:rPr>
          <w:br/>
        </w:r>
        <w:r w:rsidR="0092000E" w:rsidRPr="00E02841">
          <w:rPr>
            <w:rStyle w:val="Hyperlink"/>
            <w:lang w:val="es-ES"/>
          </w:rPr>
          <w:t>de la Conferencia de las Partes</w:t>
        </w:r>
        <w:proofErr w:type="gramStart"/>
        <w:r w:rsidR="0092000E" w:rsidRPr="00E02841">
          <w:rPr>
            <w:rStyle w:val="Hyperlink"/>
            <w:lang w:val="es-ES"/>
          </w:rPr>
          <w:t xml:space="preserve"> ....</w:t>
        </w:r>
        <w:proofErr w:type="gramEnd"/>
        <w:r w:rsidR="0092000E" w:rsidRPr="00E02841">
          <w:rPr>
            <w:webHidden/>
            <w:lang w:val="es-ES"/>
          </w:rPr>
          <w:tab/>
        </w:r>
        <w:r w:rsidR="0092000E" w:rsidRPr="00E02841">
          <w:rPr>
            <w:b/>
            <w:webHidden/>
            <w:lang w:val="es-ES"/>
          </w:rPr>
          <w:fldChar w:fldCharType="begin"/>
        </w:r>
        <w:r w:rsidR="0092000E" w:rsidRPr="00E02841">
          <w:rPr>
            <w:webHidden/>
            <w:lang w:val="es-ES"/>
          </w:rPr>
          <w:instrText xml:space="preserve"> PAGEREF _Toc9942385 \h </w:instrText>
        </w:r>
        <w:r w:rsidR="0092000E" w:rsidRPr="00E02841">
          <w:rPr>
            <w:b/>
            <w:webHidden/>
            <w:lang w:val="es-ES"/>
          </w:rPr>
        </w:r>
        <w:r w:rsidR="0092000E" w:rsidRPr="00E02841">
          <w:rPr>
            <w:b/>
            <w:webHidden/>
            <w:lang w:val="es-ES"/>
          </w:rPr>
          <w:fldChar w:fldCharType="separate"/>
        </w:r>
        <w:r w:rsidR="003153B9" w:rsidRPr="00E02841">
          <w:rPr>
            <w:noProof/>
            <w:webHidden/>
            <w:lang w:val="es-ES"/>
          </w:rPr>
          <w:t>8</w:t>
        </w:r>
        <w:r w:rsidR="0092000E" w:rsidRPr="00E02841">
          <w:rPr>
            <w:b/>
            <w:webHidden/>
            <w:lang w:val="es-ES"/>
          </w:rPr>
          <w:fldChar w:fldCharType="end"/>
        </w:r>
      </w:hyperlink>
    </w:p>
    <w:p w14:paraId="4B71CFCE" w14:textId="77777777" w:rsidR="0092000E" w:rsidRPr="00E02841" w:rsidRDefault="002D23A8" w:rsidP="0092000E">
      <w:pPr>
        <w:pStyle w:val="TOC1"/>
        <w:tabs>
          <w:tab w:val="clear" w:pos="1247"/>
          <w:tab w:val="clear" w:pos="1814"/>
          <w:tab w:val="right" w:pos="9550"/>
        </w:tabs>
        <w:spacing w:before="0" w:after="120"/>
        <w:ind w:left="1701" w:firstLine="0"/>
        <w:rPr>
          <w:rFonts w:eastAsiaTheme="minorEastAsia"/>
          <w:b/>
          <w:bCs w:val="0"/>
          <w:sz w:val="22"/>
          <w:szCs w:val="22"/>
          <w:lang w:val="es-ES"/>
        </w:rPr>
      </w:pPr>
      <w:hyperlink w:anchor="_Toc9942386" w:history="1">
        <w:r w:rsidR="0092000E" w:rsidRPr="00E02841">
          <w:rPr>
            <w:rStyle w:val="Hyperlink"/>
            <w:lang w:val="es-ES"/>
          </w:rPr>
          <w:t xml:space="preserve">Orientación recibida en el sexto período de sesiones del Comité </w:t>
        </w:r>
        <w:r w:rsidR="00BD30F7" w:rsidRPr="00E02841">
          <w:rPr>
            <w:rStyle w:val="Hyperlink"/>
            <w:lang w:val="es-ES"/>
          </w:rPr>
          <w:br/>
        </w:r>
        <w:r w:rsidR="0092000E" w:rsidRPr="00E02841">
          <w:rPr>
            <w:rStyle w:val="Hyperlink"/>
            <w:lang w:val="es-ES"/>
          </w:rPr>
          <w:t xml:space="preserve">Intergubernamental de Negociación encargado de elaborar un </w:t>
        </w:r>
        <w:r w:rsidR="00BD30F7" w:rsidRPr="00E02841">
          <w:rPr>
            <w:rStyle w:val="Hyperlink"/>
            <w:lang w:val="es-ES"/>
          </w:rPr>
          <w:br/>
        </w:r>
        <w:r w:rsidR="0092000E" w:rsidRPr="00E02841">
          <w:rPr>
            <w:rStyle w:val="Hyperlink"/>
            <w:lang w:val="es-ES"/>
          </w:rPr>
          <w:t>instrumento jurídicamente vinculante a nivel mundial sobre el mercurio</w:t>
        </w:r>
        <w:r w:rsidR="0092000E" w:rsidRPr="00E02841">
          <w:rPr>
            <w:webHidden/>
            <w:lang w:val="es-ES"/>
          </w:rPr>
          <w:tab/>
        </w:r>
        <w:r w:rsidR="0092000E" w:rsidRPr="00E02841">
          <w:rPr>
            <w:b/>
            <w:webHidden/>
            <w:lang w:val="es-ES"/>
          </w:rPr>
          <w:fldChar w:fldCharType="begin"/>
        </w:r>
        <w:r w:rsidR="0092000E" w:rsidRPr="00E02841">
          <w:rPr>
            <w:webHidden/>
            <w:lang w:val="es-ES"/>
          </w:rPr>
          <w:instrText xml:space="preserve"> PAGEREF _Toc9942386 \h </w:instrText>
        </w:r>
        <w:r w:rsidR="0092000E" w:rsidRPr="00E02841">
          <w:rPr>
            <w:b/>
            <w:webHidden/>
            <w:lang w:val="es-ES"/>
          </w:rPr>
        </w:r>
        <w:r w:rsidR="0092000E" w:rsidRPr="00E02841">
          <w:rPr>
            <w:b/>
            <w:webHidden/>
            <w:lang w:val="es-ES"/>
          </w:rPr>
          <w:fldChar w:fldCharType="separate"/>
        </w:r>
        <w:r w:rsidR="003153B9" w:rsidRPr="00E02841">
          <w:rPr>
            <w:noProof/>
            <w:webHidden/>
            <w:lang w:val="es-ES"/>
          </w:rPr>
          <w:t>12</w:t>
        </w:r>
        <w:r w:rsidR="0092000E" w:rsidRPr="00E02841">
          <w:rPr>
            <w:b/>
            <w:webHidden/>
            <w:lang w:val="es-ES"/>
          </w:rPr>
          <w:fldChar w:fldCharType="end"/>
        </w:r>
      </w:hyperlink>
    </w:p>
    <w:p w14:paraId="683DEB39" w14:textId="77777777" w:rsidR="0092000E" w:rsidRPr="00E02841" w:rsidRDefault="002D23A8" w:rsidP="0092000E">
      <w:pPr>
        <w:pStyle w:val="TOC1"/>
        <w:tabs>
          <w:tab w:val="clear" w:pos="1247"/>
          <w:tab w:val="clear" w:pos="1814"/>
          <w:tab w:val="right" w:pos="9550"/>
        </w:tabs>
        <w:spacing w:before="0" w:after="120"/>
        <w:ind w:left="1701" w:firstLine="0"/>
        <w:rPr>
          <w:rFonts w:eastAsiaTheme="minorEastAsia"/>
          <w:b/>
          <w:bCs w:val="0"/>
          <w:sz w:val="22"/>
          <w:szCs w:val="22"/>
          <w:lang w:val="es-ES"/>
        </w:rPr>
      </w:pPr>
      <w:hyperlink w:anchor="_Toc9942387" w:history="1">
        <w:r w:rsidR="0092000E" w:rsidRPr="00E02841">
          <w:rPr>
            <w:rStyle w:val="Hyperlink"/>
            <w:lang w:val="es-ES"/>
          </w:rPr>
          <w:t xml:space="preserve">Resoluciones aprobadas por la Conferencia de Plenipotenciarios </w:t>
        </w:r>
        <w:r w:rsidR="00BD30F7" w:rsidRPr="00E02841">
          <w:rPr>
            <w:rStyle w:val="Hyperlink"/>
            <w:lang w:val="es-ES"/>
          </w:rPr>
          <w:br/>
        </w:r>
        <w:r w:rsidR="0092000E" w:rsidRPr="00E02841">
          <w:rPr>
            <w:rStyle w:val="Hyperlink"/>
            <w:lang w:val="es-ES"/>
          </w:rPr>
          <w:t>sobre el Convenio de Minamata sobre el Mercurio y respuesta del FMAM</w:t>
        </w:r>
        <w:r w:rsidR="0092000E" w:rsidRPr="00E02841">
          <w:rPr>
            <w:webHidden/>
            <w:lang w:val="es-ES"/>
          </w:rPr>
          <w:tab/>
        </w:r>
        <w:r w:rsidR="0092000E" w:rsidRPr="00E02841">
          <w:rPr>
            <w:b/>
            <w:webHidden/>
            <w:lang w:val="es-ES"/>
          </w:rPr>
          <w:fldChar w:fldCharType="begin"/>
        </w:r>
        <w:r w:rsidR="0092000E" w:rsidRPr="00E02841">
          <w:rPr>
            <w:webHidden/>
            <w:lang w:val="es-ES"/>
          </w:rPr>
          <w:instrText xml:space="preserve"> PAGEREF _Toc9942387 \h </w:instrText>
        </w:r>
        <w:r w:rsidR="0092000E" w:rsidRPr="00E02841">
          <w:rPr>
            <w:b/>
            <w:webHidden/>
            <w:lang w:val="es-ES"/>
          </w:rPr>
        </w:r>
        <w:r w:rsidR="0092000E" w:rsidRPr="00E02841">
          <w:rPr>
            <w:b/>
            <w:webHidden/>
            <w:lang w:val="es-ES"/>
          </w:rPr>
          <w:fldChar w:fldCharType="separate"/>
        </w:r>
        <w:r w:rsidR="003153B9" w:rsidRPr="00E02841">
          <w:rPr>
            <w:noProof/>
            <w:webHidden/>
            <w:lang w:val="es-ES"/>
          </w:rPr>
          <w:t>13</w:t>
        </w:r>
        <w:r w:rsidR="0092000E" w:rsidRPr="00E02841">
          <w:rPr>
            <w:b/>
            <w:webHidden/>
            <w:lang w:val="es-ES"/>
          </w:rPr>
          <w:fldChar w:fldCharType="end"/>
        </w:r>
      </w:hyperlink>
    </w:p>
    <w:p w14:paraId="2A75DE4C" w14:textId="77777777" w:rsidR="0092000E" w:rsidRPr="00E02841" w:rsidRDefault="002D23A8" w:rsidP="0092000E">
      <w:pPr>
        <w:pStyle w:val="TOC1"/>
        <w:tabs>
          <w:tab w:val="clear" w:pos="1247"/>
          <w:tab w:val="clear" w:pos="1814"/>
          <w:tab w:val="right" w:pos="9550"/>
        </w:tabs>
        <w:spacing w:before="0" w:after="120"/>
        <w:ind w:left="1701" w:firstLine="0"/>
        <w:rPr>
          <w:lang w:val="es-ES"/>
        </w:rPr>
      </w:pPr>
      <w:hyperlink w:anchor="_Toc9942388" w:history="1">
        <w:r w:rsidR="0092000E" w:rsidRPr="00E02841">
          <w:rPr>
            <w:rStyle w:val="Hyperlink"/>
            <w:lang w:val="es-ES"/>
          </w:rPr>
          <w:t>Recursos programados para el Convenio de Minamata, julio de 2010 a mayo de 2019</w:t>
        </w:r>
        <w:r w:rsidR="0092000E" w:rsidRPr="00E02841">
          <w:rPr>
            <w:webHidden/>
            <w:lang w:val="es-ES"/>
          </w:rPr>
          <w:tab/>
        </w:r>
        <w:r w:rsidR="0092000E" w:rsidRPr="00E02841">
          <w:rPr>
            <w:b/>
            <w:webHidden/>
            <w:lang w:val="es-ES"/>
          </w:rPr>
          <w:fldChar w:fldCharType="begin"/>
        </w:r>
        <w:r w:rsidR="0092000E" w:rsidRPr="00E02841">
          <w:rPr>
            <w:webHidden/>
            <w:lang w:val="es-ES"/>
          </w:rPr>
          <w:instrText xml:space="preserve"> PAGEREF _Toc9942388 \h </w:instrText>
        </w:r>
        <w:r w:rsidR="0092000E" w:rsidRPr="00E02841">
          <w:rPr>
            <w:b/>
            <w:webHidden/>
            <w:lang w:val="es-ES"/>
          </w:rPr>
        </w:r>
        <w:r w:rsidR="0092000E" w:rsidRPr="00E02841">
          <w:rPr>
            <w:b/>
            <w:webHidden/>
            <w:lang w:val="es-ES"/>
          </w:rPr>
          <w:fldChar w:fldCharType="separate"/>
        </w:r>
        <w:r w:rsidR="003153B9" w:rsidRPr="00E02841">
          <w:rPr>
            <w:noProof/>
            <w:webHidden/>
            <w:lang w:val="es-ES"/>
          </w:rPr>
          <w:t>15</w:t>
        </w:r>
        <w:r w:rsidR="0092000E" w:rsidRPr="00E02841">
          <w:rPr>
            <w:b/>
            <w:webHidden/>
            <w:lang w:val="es-ES"/>
          </w:rPr>
          <w:fldChar w:fldCharType="end"/>
        </w:r>
      </w:hyperlink>
    </w:p>
    <w:p w14:paraId="06DDD55E" w14:textId="77777777" w:rsidR="00E953EE" w:rsidRPr="00E02841" w:rsidRDefault="00E953EE" w:rsidP="00E953EE">
      <w:pPr>
        <w:rPr>
          <w:lang w:val="es-ES"/>
        </w:rPr>
      </w:pPr>
    </w:p>
    <w:p w14:paraId="074F1CC4" w14:textId="77777777" w:rsidR="00C75B4C" w:rsidRPr="00E02841" w:rsidRDefault="00C75B4C">
      <w:pPr>
        <w:tabs>
          <w:tab w:val="clear" w:pos="1247"/>
          <w:tab w:val="clear" w:pos="1814"/>
          <w:tab w:val="clear" w:pos="2381"/>
          <w:tab w:val="clear" w:pos="2948"/>
          <w:tab w:val="clear" w:pos="3515"/>
        </w:tabs>
        <w:rPr>
          <w:lang w:val="es-ES"/>
        </w:rPr>
      </w:pPr>
      <w:bookmarkStart w:id="14" w:name="_Toc9941937"/>
      <w:bookmarkStart w:id="15" w:name="_Toc9942383"/>
      <w:r w:rsidRPr="00E02841">
        <w:rPr>
          <w:b/>
          <w:lang w:val="es-ES"/>
        </w:rPr>
        <w:br w:type="page"/>
      </w:r>
    </w:p>
    <w:p w14:paraId="010F45BA" w14:textId="77777777" w:rsidR="00E953EE" w:rsidRPr="00E02841" w:rsidRDefault="00E953EE" w:rsidP="00E953EE">
      <w:pPr>
        <w:pStyle w:val="Heading1"/>
        <w:ind w:firstLine="0"/>
        <w:rPr>
          <w:b w:val="0"/>
          <w:szCs w:val="28"/>
          <w:lang w:val="es-ES"/>
        </w:rPr>
      </w:pPr>
      <w:r w:rsidRPr="00E02841">
        <w:rPr>
          <w:bCs/>
          <w:szCs w:val="28"/>
          <w:lang w:val="es-ES"/>
        </w:rPr>
        <w:t>Introducción:</w:t>
      </w:r>
      <w:bookmarkEnd w:id="14"/>
      <w:bookmarkEnd w:id="15"/>
    </w:p>
    <w:p w14:paraId="41F29EBA" w14:textId="77777777" w:rsidR="00E953EE" w:rsidRPr="00E02841" w:rsidRDefault="00E953EE" w:rsidP="0092000E">
      <w:pPr>
        <w:pStyle w:val="Style1"/>
      </w:pPr>
      <w:r w:rsidRPr="00E02841">
        <w:t xml:space="preserve">En el párrafo 5 de su artículo 13, el Convenio de Minamata sobre el Mercurio define un mecanismo </w:t>
      </w:r>
      <w:r w:rsidR="000E07B3" w:rsidRPr="00E02841">
        <w:t>para facilitar</w:t>
      </w:r>
      <w:r w:rsidRPr="00E02841">
        <w:t xml:space="preserve"> recursos financieros adecuados, previsibles y oportunos a fin de apoyar a las Partes que son países en desarrollo y a las Partes con economías en transición en el cumplimiento de las obligaciones </w:t>
      </w:r>
      <w:r w:rsidR="000E07B3" w:rsidRPr="00E02841">
        <w:t>contraídas en virtud</w:t>
      </w:r>
      <w:r w:rsidRPr="00E02841">
        <w:t xml:space="preserve"> </w:t>
      </w:r>
      <w:r w:rsidR="000E07B3" w:rsidRPr="00E02841">
        <w:t>d</w:t>
      </w:r>
      <w:r w:rsidRPr="00E02841">
        <w:t>el Convenio.</w:t>
      </w:r>
    </w:p>
    <w:p w14:paraId="13C01B38" w14:textId="77777777" w:rsidR="00E953EE" w:rsidRPr="00E02841" w:rsidRDefault="00E953EE" w:rsidP="0092000E">
      <w:pPr>
        <w:pStyle w:val="Style1"/>
      </w:pPr>
      <w:r w:rsidRPr="00E02841">
        <w:t xml:space="preserve">En el párrafo 6 del artículo 13 se establece que el mecanismo incluirá el </w:t>
      </w:r>
      <w:r w:rsidR="005A0D5B" w:rsidRPr="00E02841">
        <w:t>Fondo Fiduciario</w:t>
      </w:r>
      <w:r w:rsidRPr="00E02841">
        <w:t xml:space="preserve"> del Fondo para el Medio Ambiente Mundial y un </w:t>
      </w:r>
      <w:r w:rsidR="00E2428E" w:rsidRPr="00E02841">
        <w:t>P</w:t>
      </w:r>
      <w:r w:rsidRPr="00E02841">
        <w:t>rograma internacional específico para apoyar la creación de capacidad y la asistencia técnica.</w:t>
      </w:r>
    </w:p>
    <w:p w14:paraId="4BE0E386" w14:textId="77777777" w:rsidR="00E953EE" w:rsidRPr="00E02841" w:rsidRDefault="00E953EE" w:rsidP="0092000E">
      <w:pPr>
        <w:pStyle w:val="Style1"/>
      </w:pPr>
      <w:r w:rsidRPr="00E02841">
        <w:t>En su artículo 13, párrafo 11, el Convenio de Minamat</w:t>
      </w:r>
      <w:r w:rsidR="000E07B3" w:rsidRPr="00E02841">
        <w:t xml:space="preserve">a sobre el Mercurio dispone </w:t>
      </w:r>
      <w:r w:rsidRPr="00E02841">
        <w:t xml:space="preserve">lo siguiente: </w:t>
      </w:r>
    </w:p>
    <w:p w14:paraId="0D855DA8" w14:textId="77777777" w:rsidR="00E953EE" w:rsidRPr="00E02841" w:rsidRDefault="00E953EE" w:rsidP="0092000E">
      <w:pPr>
        <w:pStyle w:val="Style1"/>
        <w:numPr>
          <w:ilvl w:val="0"/>
          <w:numId w:val="0"/>
        </w:numPr>
        <w:ind w:left="1872"/>
      </w:pPr>
      <w:r w:rsidRPr="00E02841">
        <w:t>“La Conferencia de las Partes examinará, a más tardar en su tercera reunión, y de ahí en adelante de manera periódica, el nivel de financiación, la orientación facilitada por la Conferencia de las Partes a las entidades encargadas del funcionamiento del Mecanismo establecido conforme al presente artículo y la eficacia de tales entidades, así como su capacidad</w:t>
      </w:r>
      <w:r w:rsidR="000E07B3" w:rsidRPr="00E02841">
        <w:t xml:space="preserve"> </w:t>
      </w:r>
      <w:r w:rsidRPr="00E02841">
        <w:t>para atender a las cambiantes necesidades de las Partes que son países en desarrollo y las Partes con economías en transición. Sobre la base de ese examen, la Conferencia adoptará las medidas apropiadas a fin de incrementar la eficacia del Mecanismo.”</w:t>
      </w:r>
    </w:p>
    <w:p w14:paraId="50669E91" w14:textId="77777777" w:rsidR="00E953EE" w:rsidRPr="00E02841" w:rsidRDefault="00E953EE" w:rsidP="0092000E">
      <w:pPr>
        <w:pStyle w:val="Style1"/>
      </w:pPr>
      <w:r w:rsidRPr="00E02841">
        <w:t>El presente documento contiene información sobre el nivel de financiación concedido por el</w:t>
      </w:r>
      <w:r w:rsidR="00421674" w:rsidRPr="00E02841">
        <w:t> </w:t>
      </w:r>
      <w:r w:rsidRPr="00E02841">
        <w:t xml:space="preserve">FMAM para ayudar a las Partes que son países en desarrollo y las Partes con economías en transición a cumplir las obligaciones </w:t>
      </w:r>
      <w:r w:rsidR="000E07B3" w:rsidRPr="00E02841">
        <w:t>del</w:t>
      </w:r>
      <w:r w:rsidRPr="00E02841">
        <w:t xml:space="preserve"> Convenio y la respuesta a la orientación impartida por la Conferencia de las Partes y el Comité Intergubernamental de Negociación y por la Conferencia de Plenipotenciarios sobre el Convenio de Minamata sobre el Mercurio.</w:t>
      </w:r>
    </w:p>
    <w:p w14:paraId="0BDE04C9" w14:textId="77777777" w:rsidR="00E953EE" w:rsidRPr="00E02841" w:rsidRDefault="00E953EE" w:rsidP="00E953EE">
      <w:pPr>
        <w:rPr>
          <w:rFonts w:eastAsiaTheme="majorEastAsia"/>
          <w:b/>
          <w:lang w:val="es-ES"/>
        </w:rPr>
      </w:pPr>
      <w:bookmarkStart w:id="16" w:name="_Toc9941938"/>
      <w:bookmarkStart w:id="17" w:name="_Toc9942384"/>
      <w:r w:rsidRPr="00E02841">
        <w:rPr>
          <w:b/>
          <w:lang w:val="es-ES"/>
        </w:rPr>
        <w:br w:type="page"/>
      </w:r>
    </w:p>
    <w:p w14:paraId="5F6A39E8" w14:textId="77777777" w:rsidR="00E953EE" w:rsidRPr="00E02841" w:rsidRDefault="00E953EE" w:rsidP="0092000E">
      <w:pPr>
        <w:pStyle w:val="Heading1"/>
        <w:spacing w:before="120"/>
        <w:ind w:firstLine="0"/>
        <w:rPr>
          <w:szCs w:val="28"/>
          <w:lang w:val="es-ES"/>
        </w:rPr>
      </w:pPr>
      <w:r w:rsidRPr="00E02841">
        <w:rPr>
          <w:szCs w:val="28"/>
          <w:lang w:val="es-ES"/>
        </w:rPr>
        <w:t>Recopilación de las respuestas del Consejo del FMAM a la orientación impartida por el Convenio de Minamata sobre</w:t>
      </w:r>
      <w:r w:rsidR="007B510D" w:rsidRPr="00E02841">
        <w:rPr>
          <w:szCs w:val="28"/>
          <w:lang w:val="es-ES"/>
        </w:rPr>
        <w:t> </w:t>
      </w:r>
      <w:r w:rsidRPr="00E02841">
        <w:rPr>
          <w:szCs w:val="28"/>
          <w:lang w:val="es-ES"/>
        </w:rPr>
        <w:t>el</w:t>
      </w:r>
      <w:r w:rsidR="007B510D" w:rsidRPr="00E02841">
        <w:rPr>
          <w:szCs w:val="28"/>
          <w:lang w:val="es-ES"/>
        </w:rPr>
        <w:t> </w:t>
      </w:r>
      <w:r w:rsidRPr="00E02841">
        <w:rPr>
          <w:szCs w:val="28"/>
          <w:lang w:val="es-ES"/>
        </w:rPr>
        <w:t>Mercurio:</w:t>
      </w:r>
      <w:bookmarkEnd w:id="16"/>
      <w:bookmarkEnd w:id="17"/>
    </w:p>
    <w:p w14:paraId="093C5D8A" w14:textId="77777777" w:rsidR="001C47DE" w:rsidRPr="00E02841" w:rsidRDefault="001C47DE" w:rsidP="001C47DE">
      <w:pPr>
        <w:pStyle w:val="Normalnumber"/>
        <w:numPr>
          <w:ilvl w:val="0"/>
          <w:numId w:val="0"/>
        </w:numPr>
        <w:ind w:left="1247"/>
        <w:rPr>
          <w:rFonts w:eastAsiaTheme="minorHAnsi"/>
          <w:lang w:val="es-ES"/>
        </w:rPr>
      </w:pPr>
      <w:bookmarkStart w:id="18" w:name="_Toc9941939"/>
      <w:bookmarkStart w:id="19" w:name="_Toc9942385"/>
      <w:r w:rsidRPr="00E02841">
        <w:rPr>
          <w:b/>
          <w:sz w:val="24"/>
          <w:szCs w:val="24"/>
          <w:lang w:val="es-ES"/>
        </w:rPr>
        <w:t>Orientación inicial para el FMAM recibida en la primera reunión de la Conferencia de las Partes</w:t>
      </w:r>
      <w:r w:rsidRPr="00E02841">
        <w:rPr>
          <w:rStyle w:val="FootnoteReference"/>
          <w:lang w:val="es-ES"/>
        </w:rPr>
        <w:footnoteReference w:id="6"/>
      </w:r>
      <w:bookmarkEnd w:id="18"/>
      <w:bookmarkEnd w:id="19"/>
    </w:p>
    <w:tbl>
      <w:tblPr>
        <w:tblStyle w:val="TableGrid"/>
        <w:tblW w:w="8387" w:type="dxa"/>
        <w:tblInd w:w="1247" w:type="dxa"/>
        <w:tblLook w:val="04A0" w:firstRow="1" w:lastRow="0" w:firstColumn="1" w:lastColumn="0" w:noHBand="0" w:noVBand="1"/>
      </w:tblPr>
      <w:tblGrid>
        <w:gridCol w:w="4372"/>
        <w:gridCol w:w="4015"/>
      </w:tblGrid>
      <w:tr w:rsidR="009C5061" w:rsidRPr="002D23A8" w14:paraId="1EEC3205" w14:textId="77777777" w:rsidTr="009C5061">
        <w:tc>
          <w:tcPr>
            <w:tcW w:w="0" w:type="auto"/>
            <w:gridSpan w:val="2"/>
            <w:tcBorders>
              <w:bottom w:val="nil"/>
            </w:tcBorders>
          </w:tcPr>
          <w:p w14:paraId="6BDD2BF4" w14:textId="77777777" w:rsidR="009C5061" w:rsidRPr="00E02841" w:rsidRDefault="009C5061" w:rsidP="00CE4B65">
            <w:pPr>
              <w:pStyle w:val="Style2"/>
              <w:tabs>
                <w:tab w:val="left" w:pos="284"/>
              </w:tabs>
              <w:rPr>
                <w:sz w:val="18"/>
                <w:szCs w:val="18"/>
              </w:rPr>
            </w:pPr>
          </w:p>
        </w:tc>
      </w:tr>
      <w:tr w:rsidR="00CF461B" w:rsidRPr="002D23A8" w14:paraId="64D800B2" w14:textId="77777777" w:rsidTr="009C5061">
        <w:tc>
          <w:tcPr>
            <w:tcW w:w="0" w:type="auto"/>
            <w:tcBorders>
              <w:bottom w:val="nil"/>
            </w:tcBorders>
          </w:tcPr>
          <w:p w14:paraId="66479F63" w14:textId="77777777" w:rsidR="00CF461B" w:rsidRPr="00E02841" w:rsidRDefault="00CF461B" w:rsidP="00CE4B65">
            <w:pPr>
              <w:pStyle w:val="Style2"/>
              <w:tabs>
                <w:tab w:val="left" w:pos="284"/>
              </w:tabs>
              <w:rPr>
                <w:sz w:val="18"/>
                <w:szCs w:val="18"/>
              </w:rPr>
            </w:pPr>
            <w:r w:rsidRPr="00E02841">
              <w:rPr>
                <w:sz w:val="18"/>
                <w:szCs w:val="18"/>
              </w:rPr>
              <w:t>Para tener derecho a recibir financiación del FMAM, que es una de las entidades que integran el mecanismo financiero del Convenio de Minamata sobre el Mercurio, un país debe ser Parte en el Convenio y ser un país en desarrollo o un país con economía en transición.</w:t>
            </w:r>
          </w:p>
        </w:tc>
        <w:tc>
          <w:tcPr>
            <w:tcW w:w="0" w:type="auto"/>
            <w:tcBorders>
              <w:bottom w:val="nil"/>
            </w:tcBorders>
          </w:tcPr>
          <w:p w14:paraId="64BA944B" w14:textId="77777777" w:rsidR="00CF461B" w:rsidRPr="00E02841" w:rsidRDefault="00CF461B" w:rsidP="00CE4B65">
            <w:pPr>
              <w:pStyle w:val="Style2"/>
              <w:tabs>
                <w:tab w:val="left" w:pos="284"/>
              </w:tabs>
              <w:rPr>
                <w:sz w:val="18"/>
                <w:szCs w:val="18"/>
              </w:rPr>
            </w:pPr>
            <w:r w:rsidRPr="00E02841">
              <w:rPr>
                <w:sz w:val="18"/>
                <w:szCs w:val="18"/>
              </w:rPr>
              <w:t>Los requisitos fijados por el FMAM para obtener financiación en relación con el mercurio incorporan los criterios para la financiación de actividades de apoyo. Las directrices para esas actividades de apoyo se exponen en el documento informativo de la 45ª reunión del Consejo del FMAM, revisado en enero de 2014</w:t>
            </w:r>
            <w:r w:rsidRPr="00E02841">
              <w:rPr>
                <w:rStyle w:val="FootnoteReference"/>
                <w:sz w:val="18"/>
              </w:rPr>
              <w:footnoteReference w:id="7"/>
            </w:r>
            <w:r w:rsidRPr="00E02841">
              <w:rPr>
                <w:sz w:val="18"/>
                <w:szCs w:val="18"/>
              </w:rPr>
              <w:t>.</w:t>
            </w:r>
          </w:p>
        </w:tc>
      </w:tr>
      <w:tr w:rsidR="00CF461B" w:rsidRPr="002D23A8" w14:paraId="0454F8D3" w14:textId="77777777" w:rsidTr="009C5061">
        <w:tc>
          <w:tcPr>
            <w:tcW w:w="0" w:type="auto"/>
            <w:tcBorders>
              <w:top w:val="nil"/>
            </w:tcBorders>
          </w:tcPr>
          <w:p w14:paraId="4D9FABBE" w14:textId="77777777" w:rsidR="00CF461B" w:rsidRPr="00E02841" w:rsidRDefault="00CF461B" w:rsidP="00CE4B65">
            <w:pPr>
              <w:pStyle w:val="Style2"/>
              <w:tabs>
                <w:tab w:val="left" w:pos="284"/>
              </w:tabs>
              <w:rPr>
                <w:sz w:val="18"/>
                <w:szCs w:val="18"/>
              </w:rPr>
            </w:pPr>
          </w:p>
        </w:tc>
        <w:tc>
          <w:tcPr>
            <w:tcW w:w="0" w:type="auto"/>
            <w:tcBorders>
              <w:top w:val="nil"/>
            </w:tcBorders>
          </w:tcPr>
          <w:p w14:paraId="018C7444" w14:textId="77777777" w:rsidR="00CF461B" w:rsidRPr="00E02841" w:rsidRDefault="00CF461B" w:rsidP="00CE4B65">
            <w:pPr>
              <w:pStyle w:val="Style2"/>
              <w:tabs>
                <w:tab w:val="left" w:pos="284"/>
              </w:tabs>
              <w:rPr>
                <w:sz w:val="18"/>
                <w:szCs w:val="18"/>
              </w:rPr>
            </w:pPr>
            <w:r w:rsidRPr="00E02841">
              <w:rPr>
                <w:sz w:val="18"/>
                <w:szCs w:val="18"/>
              </w:rPr>
              <w:t>En la sexta reposición del FMAM, antes de la Conferencia de las Partes, tanto los países signatarios como las Partes tenían derecho a recibir financiación del FMAM. En la séptima reposición, solo las Partes tienen derecho a acceder a los recursos del FMAM.</w:t>
            </w:r>
          </w:p>
        </w:tc>
      </w:tr>
      <w:tr w:rsidR="009C5061" w:rsidRPr="002D23A8" w14:paraId="35912EE7" w14:textId="77777777" w:rsidTr="009C5061">
        <w:tc>
          <w:tcPr>
            <w:tcW w:w="0" w:type="auto"/>
            <w:gridSpan w:val="2"/>
          </w:tcPr>
          <w:p w14:paraId="4ADA58E5" w14:textId="77777777" w:rsidR="009C5061" w:rsidRPr="00E02841" w:rsidRDefault="009C5061" w:rsidP="00CE4B65">
            <w:pPr>
              <w:pStyle w:val="Style2"/>
              <w:tabs>
                <w:tab w:val="left" w:pos="284"/>
              </w:tabs>
              <w:rPr>
                <w:sz w:val="18"/>
                <w:szCs w:val="18"/>
              </w:rPr>
            </w:pPr>
          </w:p>
        </w:tc>
      </w:tr>
      <w:tr w:rsidR="00CF461B" w:rsidRPr="002D23A8" w14:paraId="09FA0EFA" w14:textId="77777777" w:rsidTr="009C5061">
        <w:tc>
          <w:tcPr>
            <w:tcW w:w="0" w:type="auto"/>
          </w:tcPr>
          <w:p w14:paraId="1DC1291D" w14:textId="77777777" w:rsidR="00CF461B" w:rsidRPr="00E02841" w:rsidRDefault="00CF461B" w:rsidP="00CE4B65">
            <w:pPr>
              <w:pStyle w:val="Style2"/>
              <w:tabs>
                <w:tab w:val="left" w:pos="284"/>
              </w:tabs>
              <w:rPr>
                <w:sz w:val="18"/>
                <w:szCs w:val="18"/>
              </w:rPr>
            </w:pPr>
            <w:r w:rsidRPr="00E02841">
              <w:rPr>
                <w:sz w:val="18"/>
                <w:szCs w:val="18"/>
              </w:rPr>
              <w:t xml:space="preserve">Podrán recibir financiación del </w:t>
            </w:r>
            <w:r w:rsidR="005A0D5B" w:rsidRPr="00E02841">
              <w:rPr>
                <w:sz w:val="18"/>
                <w:szCs w:val="18"/>
              </w:rPr>
              <w:t>Fondo Fiduciario</w:t>
            </w:r>
            <w:r w:rsidRPr="00E02841">
              <w:rPr>
                <w:sz w:val="18"/>
                <w:szCs w:val="18"/>
              </w:rPr>
              <w:t xml:space="preserve"> del FMAM las actividades que promuevan el logro de los objetivos del Convenio y se ajusten a las presentes orientaciones.</w:t>
            </w:r>
          </w:p>
        </w:tc>
        <w:tc>
          <w:tcPr>
            <w:tcW w:w="0" w:type="auto"/>
          </w:tcPr>
          <w:p w14:paraId="1653052B" w14:textId="77777777" w:rsidR="00CF461B" w:rsidRPr="00E02841" w:rsidRDefault="00CF461B" w:rsidP="00CE4B65">
            <w:pPr>
              <w:pStyle w:val="Style2"/>
              <w:tabs>
                <w:tab w:val="left" w:pos="284"/>
              </w:tabs>
              <w:rPr>
                <w:sz w:val="18"/>
                <w:szCs w:val="18"/>
              </w:rPr>
            </w:pPr>
            <w:r w:rsidRPr="00E02841">
              <w:rPr>
                <w:sz w:val="18"/>
                <w:szCs w:val="18"/>
              </w:rPr>
              <w:t>Según lo dispuesto en el párrafo 6 e) del Instrumento del FMAM, este funcionará como una de las entidades que integran el mecanismo financiero del</w:t>
            </w:r>
            <w:r w:rsidR="002D3FF9" w:rsidRPr="00E02841">
              <w:rPr>
                <w:sz w:val="18"/>
                <w:szCs w:val="18"/>
              </w:rPr>
              <w:t> </w:t>
            </w:r>
            <w:r w:rsidRPr="00E02841">
              <w:rPr>
                <w:sz w:val="18"/>
                <w:szCs w:val="18"/>
              </w:rPr>
              <w:t>Convenio de Minamata sobre el Mercurio, de</w:t>
            </w:r>
            <w:r w:rsidR="002D3FF9" w:rsidRPr="00E02841">
              <w:rPr>
                <w:sz w:val="18"/>
                <w:szCs w:val="18"/>
              </w:rPr>
              <w:t> </w:t>
            </w:r>
            <w:r w:rsidRPr="00E02841">
              <w:rPr>
                <w:sz w:val="18"/>
                <w:szCs w:val="18"/>
              </w:rPr>
              <w:t>conformidad con los párrafos 5, 6 y 8 de su artículo 13. A tal efecto, el FMAM seguirá las orientaciones de la Conferencia de las Partes, a la que rendirá cuentas. La Conferencia de las Partes facilitará orientaciones sobre las estrategias generales, las políticas, las prioridades programáticas y las condiciones que otorguen el derecho a acceder a los recursos financieros y utilizarlos. Además, el Fondo recibirá orientación de la Conferencia de las Partes sobre una lista indicativa de categorías de actividades que podrán recibir apoyo y aportará recursos para sufragar los costos adicionales convenidos que permitan obtener beneficios ambientales mundiales y la totalidad de los costos convenidos de algunas actividades de apoyo, de conformidad con el artículo 13, párrafo 7, del Convenio de Minamata sobre el Mercurio.</w:t>
            </w:r>
          </w:p>
        </w:tc>
      </w:tr>
      <w:tr w:rsidR="009C5061" w:rsidRPr="002D23A8" w14:paraId="52BF8F34" w14:textId="77777777" w:rsidTr="009C5061">
        <w:tc>
          <w:tcPr>
            <w:tcW w:w="0" w:type="auto"/>
            <w:gridSpan w:val="2"/>
          </w:tcPr>
          <w:p w14:paraId="591D43D1" w14:textId="77777777" w:rsidR="009C5061" w:rsidRPr="00E02841" w:rsidRDefault="009C5061" w:rsidP="00CE4B65">
            <w:pPr>
              <w:pStyle w:val="Style2"/>
              <w:tabs>
                <w:tab w:val="left" w:pos="284"/>
              </w:tabs>
              <w:rPr>
                <w:sz w:val="18"/>
                <w:szCs w:val="18"/>
              </w:rPr>
            </w:pPr>
          </w:p>
        </w:tc>
      </w:tr>
      <w:tr w:rsidR="00CF461B" w:rsidRPr="002D23A8" w14:paraId="2D1BEB17" w14:textId="77777777" w:rsidTr="009C5061">
        <w:tc>
          <w:tcPr>
            <w:tcW w:w="0" w:type="auto"/>
          </w:tcPr>
          <w:p w14:paraId="19E59569" w14:textId="77777777" w:rsidR="00CF461B" w:rsidRPr="00E02841" w:rsidRDefault="00CF461B" w:rsidP="00CE4B65">
            <w:pPr>
              <w:pStyle w:val="Style2"/>
              <w:tabs>
                <w:tab w:val="left" w:pos="284"/>
              </w:tabs>
              <w:rPr>
                <w:sz w:val="18"/>
                <w:szCs w:val="18"/>
              </w:rPr>
            </w:pPr>
            <w:r w:rsidRPr="00E02841">
              <w:rPr>
                <w:sz w:val="18"/>
                <w:szCs w:val="18"/>
              </w:rPr>
              <w:t>Los signatarios del Convenio tienen derecho a obtener financiación del FMAM para actividades de apoyo siempre y cuando el signatario en cuestión esté adoptando verdaderas medidas para convertirse en Parte, demostradas por el envío de una carta del ministro competente al Director Ejecutivo del Programa de las Naciones Unidas para el Medio Ambiente y al Funcionario Ejecutivo Principal y Presidente del Fondo para el Medio Ambiente Mundial.</w:t>
            </w:r>
          </w:p>
        </w:tc>
        <w:tc>
          <w:tcPr>
            <w:tcW w:w="0" w:type="auto"/>
          </w:tcPr>
          <w:p w14:paraId="17A1969E" w14:textId="77777777" w:rsidR="00CF461B" w:rsidRPr="00E02841" w:rsidRDefault="00CF461B" w:rsidP="00CE4B65">
            <w:pPr>
              <w:pStyle w:val="Style2"/>
              <w:tabs>
                <w:tab w:val="left" w:pos="284"/>
              </w:tabs>
              <w:rPr>
                <w:sz w:val="18"/>
                <w:szCs w:val="18"/>
              </w:rPr>
            </w:pPr>
            <w:r w:rsidRPr="00E02841">
              <w:rPr>
                <w:sz w:val="18"/>
                <w:szCs w:val="18"/>
              </w:rPr>
              <w:t>A 30 de junio de 2018, el FMAM había prestado apoyo a un total de 110 países mediante la quinta y sexta reposiciones del Fondo para que llevasen a cabo las evaluaciones iniciales del Convenio de Minamata y a 32 países para la preparación de sus planes nacionales de acción relativos a la extracción de oro artesanal y en pequeña escala. Recibieron financiación para esas actividades de apoyo 78 de los</w:t>
            </w:r>
            <w:r w:rsidR="00421674" w:rsidRPr="00E02841">
              <w:rPr>
                <w:sz w:val="18"/>
                <w:szCs w:val="18"/>
              </w:rPr>
              <w:t> </w:t>
            </w:r>
            <w:r w:rsidRPr="00E02841">
              <w:rPr>
                <w:sz w:val="18"/>
                <w:szCs w:val="18"/>
              </w:rPr>
              <w:t>89 signatarios. Hasta la fecha, de los 11 países restantes, seis se han convertido en Partes. Un total de</w:t>
            </w:r>
            <w:r w:rsidR="002D3FF9" w:rsidRPr="00E02841">
              <w:rPr>
                <w:sz w:val="18"/>
                <w:szCs w:val="18"/>
              </w:rPr>
              <w:t> </w:t>
            </w:r>
            <w:r w:rsidRPr="00E02841">
              <w:rPr>
                <w:sz w:val="18"/>
                <w:szCs w:val="18"/>
              </w:rPr>
              <w:t>23 países que no son signatarios ni Partes ha tenido acceso a recursos para actividades de apoyo gracias a la modificación de los criterios de admisibilidad que introdujo el Consejo del FMAM mediante una decisión por correo el 14 de enero de</w:t>
            </w:r>
            <w:r w:rsidR="002D3FF9" w:rsidRPr="00E02841">
              <w:rPr>
                <w:sz w:val="18"/>
                <w:szCs w:val="18"/>
              </w:rPr>
              <w:t> </w:t>
            </w:r>
            <w:r w:rsidRPr="00E02841">
              <w:rPr>
                <w:sz w:val="18"/>
                <w:szCs w:val="18"/>
              </w:rPr>
              <w:t>2015, a petición del sexto período de sesiones del Comité Intergubernamental sobre el mercurio, a fin de que los Estados que no son signatarios ni Partes pudiesen acceder a los recursos del FMAM para llevar a cabo actividades de apoyo. Esta modificación de las condiciones de admisibilidad para los países que no son signatarios ni Partes ya no es aplicable: la orientación de la primera Conferencia de las Partes rige únicamente para los signatarios y las Partes en relación con el acceso a la financiación para actividades de apoyo</w:t>
            </w:r>
            <w:r w:rsidRPr="00E02841">
              <w:rPr>
                <w:rStyle w:val="FootnoteReference"/>
                <w:sz w:val="18"/>
              </w:rPr>
              <w:footnoteReference w:id="8"/>
            </w:r>
            <w:r w:rsidRPr="00E02841">
              <w:rPr>
                <w:sz w:val="18"/>
                <w:szCs w:val="18"/>
              </w:rPr>
              <w:t>.</w:t>
            </w:r>
          </w:p>
        </w:tc>
      </w:tr>
      <w:tr w:rsidR="009C5061" w:rsidRPr="002D23A8" w14:paraId="343756EE" w14:textId="77777777" w:rsidTr="009C5061">
        <w:tc>
          <w:tcPr>
            <w:tcW w:w="0" w:type="auto"/>
            <w:gridSpan w:val="2"/>
            <w:tcBorders>
              <w:bottom w:val="nil"/>
            </w:tcBorders>
          </w:tcPr>
          <w:p w14:paraId="231693F8" w14:textId="77777777" w:rsidR="009C5061" w:rsidRPr="00E02841" w:rsidRDefault="009C5061" w:rsidP="00CE4B65">
            <w:pPr>
              <w:pStyle w:val="Style2"/>
              <w:tabs>
                <w:tab w:val="left" w:pos="284"/>
              </w:tabs>
              <w:rPr>
                <w:sz w:val="18"/>
                <w:szCs w:val="18"/>
              </w:rPr>
            </w:pPr>
          </w:p>
        </w:tc>
      </w:tr>
      <w:tr w:rsidR="00CF461B" w:rsidRPr="002D23A8" w14:paraId="0D326422" w14:textId="77777777" w:rsidTr="009C5061">
        <w:tc>
          <w:tcPr>
            <w:tcW w:w="0" w:type="auto"/>
            <w:tcBorders>
              <w:bottom w:val="nil"/>
            </w:tcBorders>
          </w:tcPr>
          <w:p w14:paraId="4A0EA707" w14:textId="77777777" w:rsidR="00CF461B" w:rsidRPr="00E02841" w:rsidRDefault="00CF461B" w:rsidP="00CE4B65">
            <w:pPr>
              <w:pStyle w:val="Style2"/>
              <w:tabs>
                <w:tab w:val="left" w:pos="284"/>
              </w:tabs>
              <w:rPr>
                <w:sz w:val="18"/>
                <w:szCs w:val="18"/>
              </w:rPr>
            </w:pPr>
            <w:r w:rsidRPr="00E02841">
              <w:rPr>
                <w:sz w:val="18"/>
                <w:szCs w:val="18"/>
              </w:rPr>
              <w:t>Según lo dispuesto en el párrafo 7 del artículo</w:t>
            </w:r>
            <w:r w:rsidR="00B0037A" w:rsidRPr="00E02841">
              <w:rPr>
                <w:sz w:val="18"/>
                <w:szCs w:val="18"/>
              </w:rPr>
              <w:t> </w:t>
            </w:r>
            <w:r w:rsidRPr="00E02841">
              <w:rPr>
                <w:sz w:val="18"/>
                <w:szCs w:val="18"/>
              </w:rPr>
              <w:t xml:space="preserve">13 del Convenio, el </w:t>
            </w:r>
            <w:r w:rsidR="005A0D5B" w:rsidRPr="00E02841">
              <w:rPr>
                <w:sz w:val="18"/>
                <w:szCs w:val="18"/>
              </w:rPr>
              <w:t>Fondo Fiduciario</w:t>
            </w:r>
            <w:r w:rsidRPr="00E02841">
              <w:rPr>
                <w:sz w:val="18"/>
                <w:szCs w:val="18"/>
              </w:rPr>
              <w:t xml:space="preserve"> del FMAM aportará nuevos recursos financieros previsibles, adecuados y oportunos para sufragar los costos de apoyo a la aplicación del Convenio conforme a lo acordado por la Conferencia de las Partes, incluidos los costos derivados de actividades que:</w:t>
            </w:r>
          </w:p>
        </w:tc>
        <w:tc>
          <w:tcPr>
            <w:tcW w:w="0" w:type="auto"/>
            <w:tcBorders>
              <w:bottom w:val="nil"/>
            </w:tcBorders>
          </w:tcPr>
          <w:p w14:paraId="2F2A84B8" w14:textId="77777777" w:rsidR="00CF461B" w:rsidRPr="00E02841" w:rsidRDefault="00CF461B" w:rsidP="00CE4B65">
            <w:pPr>
              <w:pStyle w:val="Style2"/>
              <w:tabs>
                <w:tab w:val="left" w:pos="284"/>
              </w:tabs>
              <w:rPr>
                <w:sz w:val="18"/>
                <w:szCs w:val="18"/>
              </w:rPr>
            </w:pPr>
            <w:r w:rsidRPr="00E02841">
              <w:rPr>
                <w:sz w:val="18"/>
                <w:szCs w:val="18"/>
              </w:rPr>
              <w:t xml:space="preserve">Esta orientación se ha usado para fundamentar la programación de la sexta reposición del FMAM y se ha examinado en las negociaciones de la séptima reposición del Fondo, concluidas en abril de 2018. La nueva estrategia se incluye en el resumen de las negociaciones de la séptima reposición del </w:t>
            </w:r>
            <w:r w:rsidR="005A0D5B" w:rsidRPr="00E02841">
              <w:rPr>
                <w:sz w:val="18"/>
                <w:szCs w:val="18"/>
              </w:rPr>
              <w:t>Fondo Fiduciario</w:t>
            </w:r>
            <w:r w:rsidRPr="00E02841">
              <w:rPr>
                <w:sz w:val="18"/>
                <w:szCs w:val="18"/>
              </w:rPr>
              <w:t xml:space="preserve"> del FMAM</w:t>
            </w:r>
            <w:r w:rsidRPr="00E02841">
              <w:rPr>
                <w:rStyle w:val="FootnoteReference"/>
                <w:sz w:val="18"/>
              </w:rPr>
              <w:footnoteReference w:id="9"/>
            </w:r>
            <w:r w:rsidRPr="00E02841">
              <w:rPr>
                <w:sz w:val="18"/>
                <w:szCs w:val="18"/>
              </w:rPr>
              <w:t>.</w:t>
            </w:r>
          </w:p>
        </w:tc>
      </w:tr>
      <w:tr w:rsidR="005B0567" w:rsidRPr="002D23A8" w14:paraId="2304075D" w14:textId="77777777" w:rsidTr="009C5061">
        <w:tc>
          <w:tcPr>
            <w:tcW w:w="0" w:type="auto"/>
            <w:tcBorders>
              <w:top w:val="nil"/>
            </w:tcBorders>
          </w:tcPr>
          <w:p w14:paraId="6138254C" w14:textId="77777777" w:rsidR="005B0567" w:rsidRPr="00E02841" w:rsidRDefault="005B0567" w:rsidP="00E96F89">
            <w:pPr>
              <w:pStyle w:val="Style2"/>
              <w:tabs>
                <w:tab w:val="left" w:pos="284"/>
              </w:tabs>
              <w:spacing w:after="60"/>
              <w:rPr>
                <w:sz w:val="18"/>
                <w:szCs w:val="18"/>
              </w:rPr>
            </w:pPr>
            <w:r w:rsidRPr="00E02841">
              <w:rPr>
                <w:sz w:val="18"/>
                <w:szCs w:val="18"/>
              </w:rPr>
              <w:t>a)</w:t>
            </w:r>
            <w:r w:rsidRPr="00E02841">
              <w:rPr>
                <w:sz w:val="18"/>
                <w:szCs w:val="18"/>
              </w:rPr>
              <w:tab/>
              <w:t xml:space="preserve">Estén controladas por los países; </w:t>
            </w:r>
          </w:p>
          <w:p w14:paraId="41FBB03F" w14:textId="77777777" w:rsidR="005B0567" w:rsidRPr="00E02841" w:rsidRDefault="005B0567" w:rsidP="00E96F89">
            <w:pPr>
              <w:pStyle w:val="Style2"/>
              <w:tabs>
                <w:tab w:val="left" w:pos="284"/>
              </w:tabs>
              <w:spacing w:after="60"/>
              <w:rPr>
                <w:sz w:val="18"/>
                <w:szCs w:val="18"/>
              </w:rPr>
            </w:pPr>
            <w:r w:rsidRPr="00E02841">
              <w:rPr>
                <w:sz w:val="18"/>
                <w:szCs w:val="18"/>
              </w:rPr>
              <w:t>b)</w:t>
            </w:r>
            <w:r w:rsidRPr="00E02841">
              <w:rPr>
                <w:sz w:val="18"/>
                <w:szCs w:val="18"/>
              </w:rPr>
              <w:tab/>
              <w:t>Se ajusten a las prioridades programáticas reflejadas en la orientación pertinente impartida por la Conferencia de las Partes;</w:t>
            </w:r>
          </w:p>
          <w:p w14:paraId="6FA54058" w14:textId="77777777" w:rsidR="005B0567" w:rsidRPr="00E02841" w:rsidRDefault="005B0567" w:rsidP="00E96F89">
            <w:pPr>
              <w:pStyle w:val="Style2"/>
              <w:tabs>
                <w:tab w:val="left" w:pos="284"/>
              </w:tabs>
              <w:spacing w:after="60"/>
              <w:rPr>
                <w:sz w:val="18"/>
                <w:szCs w:val="18"/>
              </w:rPr>
            </w:pPr>
            <w:r w:rsidRPr="00E02841">
              <w:rPr>
                <w:sz w:val="18"/>
                <w:szCs w:val="18"/>
              </w:rPr>
              <w:t>c)</w:t>
            </w:r>
            <w:r w:rsidRPr="00E02841">
              <w:rPr>
                <w:sz w:val="18"/>
                <w:szCs w:val="18"/>
              </w:rPr>
              <w:tab/>
              <w:t xml:space="preserve">Creen capacidad y promuevan la utilización de conocimientos especializados locales y regionales, cuando proceda; </w:t>
            </w:r>
          </w:p>
          <w:p w14:paraId="31A2598B" w14:textId="77777777" w:rsidR="005B0567" w:rsidRPr="00E02841" w:rsidRDefault="005B0567" w:rsidP="00E96F89">
            <w:pPr>
              <w:pStyle w:val="Style2"/>
              <w:tabs>
                <w:tab w:val="left" w:pos="284"/>
              </w:tabs>
              <w:spacing w:after="60"/>
              <w:rPr>
                <w:sz w:val="18"/>
                <w:szCs w:val="18"/>
              </w:rPr>
            </w:pPr>
            <w:r w:rsidRPr="00E02841">
              <w:rPr>
                <w:sz w:val="18"/>
                <w:szCs w:val="18"/>
              </w:rPr>
              <w:t>d)</w:t>
            </w:r>
            <w:r w:rsidRPr="00E02841">
              <w:rPr>
                <w:sz w:val="18"/>
                <w:szCs w:val="18"/>
              </w:rPr>
              <w:tab/>
              <w:t>Promuevan sinergias con otras esferas de actividad;</w:t>
            </w:r>
          </w:p>
          <w:p w14:paraId="3C5200CA" w14:textId="77777777" w:rsidR="005B0567" w:rsidRPr="00E02841" w:rsidRDefault="005B0567" w:rsidP="00E96F89">
            <w:pPr>
              <w:pStyle w:val="Style2"/>
              <w:tabs>
                <w:tab w:val="left" w:pos="284"/>
              </w:tabs>
              <w:spacing w:after="60"/>
              <w:rPr>
                <w:sz w:val="18"/>
                <w:szCs w:val="18"/>
              </w:rPr>
            </w:pPr>
            <w:r w:rsidRPr="00E02841">
              <w:rPr>
                <w:sz w:val="18"/>
                <w:szCs w:val="18"/>
              </w:rPr>
              <w:t>e)</w:t>
            </w:r>
            <w:r w:rsidRPr="00E02841">
              <w:rPr>
                <w:sz w:val="18"/>
                <w:szCs w:val="18"/>
              </w:rPr>
              <w:tab/>
              <w:t>Continúen fomentando las sinergias y los beneficios secundarios dentro de la esfera de actividad de los productos químicos y los desechos;</w:t>
            </w:r>
          </w:p>
          <w:p w14:paraId="30F51050" w14:textId="77777777" w:rsidR="005B0567" w:rsidRPr="00E02841" w:rsidRDefault="005B0567" w:rsidP="00E96F89">
            <w:pPr>
              <w:pStyle w:val="Style2"/>
              <w:tabs>
                <w:tab w:val="left" w:pos="284"/>
              </w:tabs>
              <w:spacing w:after="60"/>
              <w:rPr>
                <w:sz w:val="18"/>
                <w:szCs w:val="18"/>
              </w:rPr>
            </w:pPr>
            <w:r w:rsidRPr="00E02841">
              <w:rPr>
                <w:sz w:val="18"/>
                <w:szCs w:val="18"/>
              </w:rPr>
              <w:t>f)</w:t>
            </w:r>
            <w:r w:rsidRPr="00E02841">
              <w:rPr>
                <w:sz w:val="18"/>
                <w:szCs w:val="18"/>
              </w:rPr>
              <w:tab/>
              <w:t xml:space="preserve">Promuevan enfoques, mecanismos y arreglos financieros de múltiples fuentes, en especial del sector privado, si procede; y </w:t>
            </w:r>
          </w:p>
          <w:p w14:paraId="447F991D" w14:textId="77777777" w:rsidR="005B0567" w:rsidRPr="00E02841" w:rsidRDefault="005B0567" w:rsidP="00CE4B65">
            <w:pPr>
              <w:pStyle w:val="Style2"/>
              <w:tabs>
                <w:tab w:val="left" w:pos="284"/>
              </w:tabs>
              <w:rPr>
                <w:sz w:val="18"/>
                <w:szCs w:val="18"/>
              </w:rPr>
            </w:pPr>
            <w:r w:rsidRPr="00E02841">
              <w:rPr>
                <w:sz w:val="18"/>
                <w:szCs w:val="18"/>
              </w:rPr>
              <w:t>g)</w:t>
            </w:r>
            <w:r w:rsidRPr="00E02841">
              <w:rPr>
                <w:sz w:val="18"/>
                <w:szCs w:val="18"/>
              </w:rPr>
              <w:tab/>
              <w:t>Fomenten el desarrollo socioeconómico nacional sostenible, la reducción de la pobreza y las actividades coherentes con los programas de gestión racional del medio ambiente vigentes a nivel nacional que tengan por objeto la protección de la salud humana y el medio ambiente.</w:t>
            </w:r>
          </w:p>
        </w:tc>
        <w:tc>
          <w:tcPr>
            <w:tcW w:w="0" w:type="auto"/>
            <w:tcBorders>
              <w:top w:val="nil"/>
            </w:tcBorders>
          </w:tcPr>
          <w:p w14:paraId="6E21D562" w14:textId="77777777" w:rsidR="005B0567" w:rsidRPr="00E02841" w:rsidRDefault="005B0567" w:rsidP="00CE4B65">
            <w:pPr>
              <w:pStyle w:val="Style2"/>
              <w:tabs>
                <w:tab w:val="left" w:pos="284"/>
              </w:tabs>
              <w:rPr>
                <w:sz w:val="18"/>
                <w:szCs w:val="18"/>
              </w:rPr>
            </w:pPr>
          </w:p>
        </w:tc>
      </w:tr>
      <w:tr w:rsidR="009C5061" w:rsidRPr="002D23A8" w14:paraId="1D7A9644" w14:textId="77777777" w:rsidTr="009C5061">
        <w:tc>
          <w:tcPr>
            <w:tcW w:w="0" w:type="auto"/>
            <w:gridSpan w:val="2"/>
            <w:tcBorders>
              <w:bottom w:val="single" w:sz="4" w:space="0" w:color="auto"/>
            </w:tcBorders>
          </w:tcPr>
          <w:p w14:paraId="6C9B50E0" w14:textId="77777777" w:rsidR="009C5061" w:rsidRPr="00E02841" w:rsidRDefault="009C5061" w:rsidP="00CE4B65">
            <w:pPr>
              <w:pStyle w:val="Style2"/>
              <w:tabs>
                <w:tab w:val="left" w:pos="284"/>
              </w:tabs>
              <w:rPr>
                <w:sz w:val="18"/>
                <w:szCs w:val="18"/>
              </w:rPr>
            </w:pPr>
          </w:p>
        </w:tc>
      </w:tr>
      <w:tr w:rsidR="00CF461B" w:rsidRPr="002D23A8" w14:paraId="7C15D2CF" w14:textId="77777777" w:rsidTr="009C5061">
        <w:tc>
          <w:tcPr>
            <w:tcW w:w="0" w:type="auto"/>
            <w:tcBorders>
              <w:bottom w:val="single" w:sz="4" w:space="0" w:color="auto"/>
            </w:tcBorders>
          </w:tcPr>
          <w:p w14:paraId="02E36FF8" w14:textId="77777777" w:rsidR="00CF461B" w:rsidRPr="00E02841" w:rsidRDefault="00CF461B" w:rsidP="00CE4B65">
            <w:pPr>
              <w:pStyle w:val="Style2"/>
              <w:tabs>
                <w:tab w:val="left" w:pos="284"/>
              </w:tabs>
              <w:rPr>
                <w:sz w:val="18"/>
                <w:szCs w:val="18"/>
              </w:rPr>
            </w:pPr>
            <w:r w:rsidRPr="00E02841">
              <w:rPr>
                <w:sz w:val="18"/>
                <w:szCs w:val="18"/>
              </w:rPr>
              <w:t xml:space="preserve">Según lo dispuesto en el párrafo 7 del artículo 13 del Convenio, el </w:t>
            </w:r>
            <w:r w:rsidR="005A0D5B" w:rsidRPr="00E02841">
              <w:rPr>
                <w:sz w:val="18"/>
                <w:szCs w:val="18"/>
              </w:rPr>
              <w:t>Fondo Fiduciario</w:t>
            </w:r>
            <w:r w:rsidRPr="00E02841">
              <w:rPr>
                <w:sz w:val="18"/>
                <w:szCs w:val="18"/>
              </w:rPr>
              <w:t xml:space="preserve"> del FMAM aportará recursos para sufragar los costos adicionales convenidos que permitan obtener beneficios ambientales mundiales y la totalidad de los costos convenidos de algunas actividades de apoyo.</w:t>
            </w:r>
          </w:p>
        </w:tc>
        <w:tc>
          <w:tcPr>
            <w:tcW w:w="0" w:type="auto"/>
            <w:tcBorders>
              <w:bottom w:val="single" w:sz="4" w:space="0" w:color="auto"/>
            </w:tcBorders>
          </w:tcPr>
          <w:p w14:paraId="6A4B3896" w14:textId="77777777" w:rsidR="00CF461B" w:rsidRPr="00E02841" w:rsidRDefault="00CF461B" w:rsidP="00CE4B65">
            <w:pPr>
              <w:pStyle w:val="Style2"/>
              <w:tabs>
                <w:tab w:val="left" w:pos="284"/>
              </w:tabs>
              <w:rPr>
                <w:sz w:val="18"/>
                <w:szCs w:val="18"/>
              </w:rPr>
            </w:pPr>
            <w:r w:rsidRPr="00E02841">
              <w:rPr>
                <w:sz w:val="18"/>
                <w:szCs w:val="18"/>
              </w:rPr>
              <w:t>Esta disposición se refleja en las estrategias del FMAM.</w:t>
            </w:r>
          </w:p>
          <w:p w14:paraId="62C6B4E0" w14:textId="77777777" w:rsidR="00CF461B" w:rsidRPr="00E02841" w:rsidRDefault="00CF461B" w:rsidP="009C5061">
            <w:pPr>
              <w:pStyle w:val="Style2"/>
              <w:tabs>
                <w:tab w:val="left" w:pos="284"/>
              </w:tabs>
              <w:spacing w:after="60"/>
              <w:rPr>
                <w:sz w:val="18"/>
                <w:szCs w:val="18"/>
              </w:rPr>
            </w:pPr>
            <w:r w:rsidRPr="00E02841">
              <w:rPr>
                <w:sz w:val="18"/>
                <w:szCs w:val="18"/>
              </w:rPr>
              <w:t>En la sexta reposición del FMAM se asignaron 141 millones</w:t>
            </w:r>
            <w:r w:rsidR="00BC7E96" w:rsidRPr="00E02841">
              <w:rPr>
                <w:sz w:val="18"/>
                <w:szCs w:val="18"/>
              </w:rPr>
              <w:t xml:space="preserve"> de dólares</w:t>
            </w:r>
            <w:r w:rsidRPr="00E02841">
              <w:rPr>
                <w:sz w:val="18"/>
                <w:szCs w:val="18"/>
              </w:rPr>
              <w:t xml:space="preserve"> a la aplicación del Convenio de Minamata. El FMAM ha programado recursos para sufragar la totalidad de los costos de la realización de evaluaciones iniciales del Convenio de Minamata y de la elaboración de planes nacionales de acción para la extracción de oro artesanal y en pequeña escala. Asimismo, el FMAM ha asignado recursos para varios proyectos que tienen por objeto la aplicación rápida del Convenio, en particular en el sector de la extracción de oro artesanal y en pequeña escala. En la séptima reposición del Fondo se asignaron teóricamente 206 millones de dólares a la aplicación del Convenio, incluida la asunción de todos los costos convenidos de algunas actividades de apoyo.</w:t>
            </w:r>
          </w:p>
        </w:tc>
      </w:tr>
      <w:tr w:rsidR="009C5061" w:rsidRPr="002D23A8" w14:paraId="372CB4F6" w14:textId="77777777" w:rsidTr="009C5061">
        <w:tc>
          <w:tcPr>
            <w:tcW w:w="0" w:type="auto"/>
            <w:gridSpan w:val="2"/>
            <w:tcBorders>
              <w:bottom w:val="nil"/>
            </w:tcBorders>
            <w:shd w:val="clear" w:color="auto" w:fill="auto"/>
          </w:tcPr>
          <w:p w14:paraId="6C453C71" w14:textId="77777777" w:rsidR="009C5061" w:rsidRPr="00E02841" w:rsidRDefault="009C5061" w:rsidP="00CE4B65">
            <w:pPr>
              <w:pStyle w:val="Style2"/>
              <w:tabs>
                <w:tab w:val="left" w:pos="284"/>
              </w:tabs>
              <w:rPr>
                <w:sz w:val="18"/>
                <w:szCs w:val="18"/>
              </w:rPr>
            </w:pPr>
          </w:p>
        </w:tc>
      </w:tr>
      <w:tr w:rsidR="00CF461B" w:rsidRPr="002D23A8" w14:paraId="578CCF47" w14:textId="77777777" w:rsidTr="009C5061">
        <w:tc>
          <w:tcPr>
            <w:tcW w:w="0" w:type="auto"/>
            <w:tcBorders>
              <w:bottom w:val="nil"/>
            </w:tcBorders>
            <w:shd w:val="clear" w:color="auto" w:fill="auto"/>
          </w:tcPr>
          <w:p w14:paraId="49270939" w14:textId="77777777" w:rsidR="00CF461B" w:rsidRPr="00E02841" w:rsidRDefault="00CF461B" w:rsidP="00CE4B65">
            <w:pPr>
              <w:pStyle w:val="Style2"/>
              <w:tabs>
                <w:tab w:val="left" w:pos="284"/>
              </w:tabs>
              <w:rPr>
                <w:sz w:val="18"/>
                <w:szCs w:val="18"/>
              </w:rPr>
            </w:pPr>
            <w:r w:rsidRPr="00E02841">
              <w:rPr>
                <w:sz w:val="18"/>
                <w:szCs w:val="18"/>
              </w:rPr>
              <w:t>Cuando dote de recursos financieros a las Partes que son países en desarrollo y países con economías en transición, el Fondo deberá priorizar en particular:</w:t>
            </w:r>
          </w:p>
          <w:p w14:paraId="7999B0F6" w14:textId="77777777" w:rsidR="00CF461B" w:rsidRPr="00E02841" w:rsidRDefault="00CF461B" w:rsidP="00CE4B65">
            <w:pPr>
              <w:pStyle w:val="Style2"/>
              <w:tabs>
                <w:tab w:val="left" w:pos="284"/>
              </w:tabs>
              <w:rPr>
                <w:sz w:val="18"/>
                <w:szCs w:val="18"/>
              </w:rPr>
            </w:pPr>
            <w:r w:rsidRPr="00E02841">
              <w:rPr>
                <w:sz w:val="18"/>
                <w:szCs w:val="18"/>
              </w:rPr>
              <w:t>a</w:t>
            </w:r>
            <w:r w:rsidR="00283AE6" w:rsidRPr="00E02841">
              <w:rPr>
                <w:sz w:val="18"/>
                <w:szCs w:val="18"/>
              </w:rPr>
              <w:t>)</w:t>
            </w:r>
            <w:r w:rsidR="00283AE6" w:rsidRPr="00E02841">
              <w:rPr>
                <w:sz w:val="18"/>
                <w:szCs w:val="18"/>
              </w:rPr>
              <w:tab/>
            </w:r>
            <w:r w:rsidRPr="00E02841">
              <w:rPr>
                <w:sz w:val="18"/>
                <w:szCs w:val="18"/>
              </w:rPr>
              <w:t>Las actividades de apoyo, en especial las actividades de evaluación inicial del Convenio de Minamata y los planes nacionales de acción para la extracción de oro artesanal y en pequeña escala;</w:t>
            </w:r>
          </w:p>
          <w:p w14:paraId="1826C4BB" w14:textId="77777777" w:rsidR="00CF461B" w:rsidRPr="00E02841" w:rsidRDefault="00CF461B" w:rsidP="00CE4B65">
            <w:pPr>
              <w:pStyle w:val="Style2"/>
              <w:tabs>
                <w:tab w:val="left" w:pos="284"/>
              </w:tabs>
              <w:rPr>
                <w:sz w:val="18"/>
                <w:szCs w:val="18"/>
              </w:rPr>
            </w:pPr>
            <w:r w:rsidRPr="00E02841">
              <w:rPr>
                <w:sz w:val="18"/>
                <w:szCs w:val="18"/>
              </w:rPr>
              <w:t>b</w:t>
            </w:r>
            <w:r w:rsidR="00283AE6" w:rsidRPr="00E02841">
              <w:rPr>
                <w:sz w:val="18"/>
                <w:szCs w:val="18"/>
              </w:rPr>
              <w:t>)</w:t>
            </w:r>
            <w:r w:rsidR="00283AE6" w:rsidRPr="00E02841">
              <w:rPr>
                <w:sz w:val="18"/>
                <w:szCs w:val="18"/>
              </w:rPr>
              <w:tab/>
            </w:r>
            <w:r w:rsidRPr="00E02841">
              <w:rPr>
                <w:sz w:val="18"/>
                <w:szCs w:val="18"/>
              </w:rPr>
              <w:t>Las actividades destinadas a aplicar las disposiciones del Convenio, priorizando las que:</w:t>
            </w:r>
          </w:p>
        </w:tc>
        <w:tc>
          <w:tcPr>
            <w:tcW w:w="0" w:type="auto"/>
            <w:tcBorders>
              <w:bottom w:val="nil"/>
            </w:tcBorders>
          </w:tcPr>
          <w:p w14:paraId="2255FB0C" w14:textId="77777777" w:rsidR="00CF461B" w:rsidRPr="00E02841" w:rsidRDefault="00CF461B" w:rsidP="00CE4B65">
            <w:pPr>
              <w:pStyle w:val="Style2"/>
              <w:tabs>
                <w:tab w:val="left" w:pos="284"/>
              </w:tabs>
              <w:rPr>
                <w:sz w:val="18"/>
                <w:szCs w:val="18"/>
              </w:rPr>
            </w:pPr>
            <w:r w:rsidRPr="00E02841">
              <w:rPr>
                <w:sz w:val="18"/>
                <w:szCs w:val="18"/>
              </w:rPr>
              <w:t>Esta orientación se ha usado con fines programáticos en la sexta reposición del FMAM y se ha examinado en las prioridades programáticas de la estrategia de la séptima reposición del Fondo correspondiente a la esfera de actividad de los productos químicos y desechos. Todos los proyectos y programas de la sexta reposición del FMAM y de lo que va de séptima que tienen por objeto la aplicación del Convenio de Minamata se ajustan a esta orientación.</w:t>
            </w:r>
          </w:p>
        </w:tc>
      </w:tr>
      <w:tr w:rsidR="00283AE6" w:rsidRPr="002D23A8" w14:paraId="5B6A239C" w14:textId="77777777" w:rsidTr="009C5061">
        <w:tc>
          <w:tcPr>
            <w:tcW w:w="0" w:type="auto"/>
            <w:tcBorders>
              <w:top w:val="nil"/>
            </w:tcBorders>
            <w:shd w:val="clear" w:color="auto" w:fill="auto"/>
          </w:tcPr>
          <w:p w14:paraId="4FF8C16A" w14:textId="77777777" w:rsidR="00283AE6" w:rsidRPr="00E02841" w:rsidRDefault="00283AE6" w:rsidP="00CE4B65">
            <w:pPr>
              <w:pStyle w:val="Style3"/>
              <w:ind w:left="568" w:hanging="284"/>
              <w:rPr>
                <w:sz w:val="18"/>
                <w:szCs w:val="18"/>
              </w:rPr>
            </w:pPr>
            <w:r w:rsidRPr="00E02841">
              <w:rPr>
                <w:sz w:val="18"/>
                <w:szCs w:val="18"/>
              </w:rPr>
              <w:t>i)</w:t>
            </w:r>
            <w:r w:rsidRPr="00E02841">
              <w:rPr>
                <w:sz w:val="18"/>
                <w:szCs w:val="18"/>
              </w:rPr>
              <w:tab/>
              <w:t>Guarden relación con obligaciones jurídicamente vinculantes;</w:t>
            </w:r>
          </w:p>
          <w:p w14:paraId="1520EB8F" w14:textId="77777777" w:rsidR="00283AE6" w:rsidRPr="00E02841" w:rsidRDefault="00283AE6" w:rsidP="00CE4B65">
            <w:pPr>
              <w:pStyle w:val="Style3"/>
              <w:ind w:left="568" w:hanging="284"/>
              <w:rPr>
                <w:sz w:val="18"/>
                <w:szCs w:val="18"/>
              </w:rPr>
            </w:pPr>
            <w:r w:rsidRPr="00E02841">
              <w:rPr>
                <w:sz w:val="18"/>
                <w:szCs w:val="18"/>
              </w:rPr>
              <w:t>ii)</w:t>
            </w:r>
            <w:r w:rsidRPr="00E02841">
              <w:rPr>
                <w:sz w:val="18"/>
                <w:szCs w:val="18"/>
              </w:rPr>
              <w:tab/>
              <w:t xml:space="preserve">Faciliten la aplicación rápida del Convenio desde su entrada en vigor para una Parte; </w:t>
            </w:r>
          </w:p>
          <w:p w14:paraId="2AF97D94" w14:textId="77777777" w:rsidR="00283AE6" w:rsidRPr="00E02841" w:rsidRDefault="00283AE6" w:rsidP="00CE4B65">
            <w:pPr>
              <w:pStyle w:val="Style3"/>
              <w:ind w:left="568" w:hanging="284"/>
              <w:rPr>
                <w:sz w:val="18"/>
                <w:szCs w:val="18"/>
              </w:rPr>
            </w:pPr>
            <w:r w:rsidRPr="00E02841">
              <w:rPr>
                <w:sz w:val="18"/>
                <w:szCs w:val="18"/>
              </w:rPr>
              <w:t>iii)</w:t>
            </w:r>
            <w:r w:rsidRPr="00E02841">
              <w:rPr>
                <w:sz w:val="18"/>
                <w:szCs w:val="18"/>
              </w:rPr>
              <w:tab/>
              <w:t>Permitan la reducción de las emisiones y liberaciones de mercurio y se ocupen de los efectos del mercurio en la salud y el medio ambiente.</w:t>
            </w:r>
          </w:p>
        </w:tc>
        <w:tc>
          <w:tcPr>
            <w:tcW w:w="0" w:type="auto"/>
            <w:tcBorders>
              <w:top w:val="nil"/>
            </w:tcBorders>
          </w:tcPr>
          <w:p w14:paraId="40536C2F" w14:textId="77777777" w:rsidR="00283AE6" w:rsidRPr="00E02841" w:rsidRDefault="00283AE6" w:rsidP="00CE4B65">
            <w:pPr>
              <w:pStyle w:val="Style2"/>
              <w:tabs>
                <w:tab w:val="left" w:pos="284"/>
              </w:tabs>
              <w:rPr>
                <w:sz w:val="18"/>
                <w:szCs w:val="18"/>
              </w:rPr>
            </w:pPr>
          </w:p>
        </w:tc>
      </w:tr>
      <w:tr w:rsidR="009C5061" w:rsidRPr="002D23A8" w14:paraId="18F20AAB" w14:textId="77777777" w:rsidTr="009C5061">
        <w:tc>
          <w:tcPr>
            <w:tcW w:w="0" w:type="auto"/>
            <w:gridSpan w:val="2"/>
          </w:tcPr>
          <w:p w14:paraId="11E4FE07" w14:textId="77777777" w:rsidR="009C5061" w:rsidRPr="00E02841" w:rsidRDefault="009C5061" w:rsidP="00CE4B65">
            <w:pPr>
              <w:pStyle w:val="Style2"/>
              <w:tabs>
                <w:tab w:val="left" w:pos="284"/>
              </w:tabs>
              <w:rPr>
                <w:sz w:val="18"/>
                <w:szCs w:val="18"/>
              </w:rPr>
            </w:pPr>
          </w:p>
        </w:tc>
      </w:tr>
      <w:tr w:rsidR="00CF461B" w:rsidRPr="002D23A8" w14:paraId="6635AE44" w14:textId="77777777" w:rsidTr="009C5061">
        <w:tc>
          <w:tcPr>
            <w:tcW w:w="0" w:type="auto"/>
          </w:tcPr>
          <w:p w14:paraId="188FF779" w14:textId="77777777" w:rsidR="00CF461B" w:rsidRPr="00E02841" w:rsidRDefault="00CF461B" w:rsidP="00CE4B65">
            <w:pPr>
              <w:pStyle w:val="Style2"/>
              <w:tabs>
                <w:tab w:val="left" w:pos="284"/>
              </w:tabs>
              <w:rPr>
                <w:sz w:val="18"/>
                <w:szCs w:val="18"/>
              </w:rPr>
            </w:pPr>
            <w:r w:rsidRPr="00E02841">
              <w:rPr>
                <w:sz w:val="18"/>
                <w:szCs w:val="18"/>
              </w:rPr>
              <w:t>Según el párrafo 8 del artículo 13 del Convenio, al aportar recursos para una actividad, el FMAM debería tener en cuenta el potencial de reducción de mercurio de una actividad propuesta en relación con su costo.</w:t>
            </w:r>
          </w:p>
        </w:tc>
        <w:tc>
          <w:tcPr>
            <w:tcW w:w="0" w:type="auto"/>
          </w:tcPr>
          <w:p w14:paraId="66159D05" w14:textId="77777777" w:rsidR="00CF461B" w:rsidRPr="00E02841" w:rsidRDefault="00CF461B" w:rsidP="00CE4B65">
            <w:pPr>
              <w:pStyle w:val="Style2"/>
              <w:tabs>
                <w:tab w:val="left" w:pos="284"/>
              </w:tabs>
              <w:rPr>
                <w:sz w:val="18"/>
                <w:szCs w:val="18"/>
              </w:rPr>
            </w:pPr>
            <w:r w:rsidRPr="00E02841">
              <w:rPr>
                <w:sz w:val="18"/>
                <w:szCs w:val="18"/>
              </w:rPr>
              <w:t>En la sexta reposición del FMAM y en lo que va de séptima se han aprobado proyectos que pueden propiciar unas reducciones de mercurio considerables. El Fondo sigue colaborando con países y organismos para estudiar el potencial de reducción de mercurio en relación con su costo.</w:t>
            </w:r>
          </w:p>
        </w:tc>
      </w:tr>
      <w:tr w:rsidR="00CF461B" w:rsidRPr="002D23A8" w14:paraId="6C916D08" w14:textId="77777777" w:rsidTr="009C5061">
        <w:tc>
          <w:tcPr>
            <w:tcW w:w="0" w:type="auto"/>
          </w:tcPr>
          <w:p w14:paraId="346B64A9" w14:textId="77777777" w:rsidR="00CF461B" w:rsidRPr="00E02841" w:rsidRDefault="00CF461B" w:rsidP="00CE4B65">
            <w:pPr>
              <w:pStyle w:val="Style2"/>
              <w:keepNext/>
              <w:keepLines/>
              <w:tabs>
                <w:tab w:val="left" w:pos="284"/>
              </w:tabs>
              <w:rPr>
                <w:sz w:val="18"/>
                <w:szCs w:val="18"/>
              </w:rPr>
            </w:pPr>
            <w:r w:rsidRPr="00E02841">
              <w:rPr>
                <w:sz w:val="18"/>
                <w:szCs w:val="18"/>
              </w:rPr>
              <w:t>1.</w:t>
            </w:r>
            <w:r w:rsidR="00283AE6" w:rsidRPr="00E02841">
              <w:rPr>
                <w:sz w:val="18"/>
                <w:szCs w:val="18"/>
              </w:rPr>
              <w:tab/>
            </w:r>
            <w:r w:rsidRPr="00E02841">
              <w:rPr>
                <w:sz w:val="18"/>
                <w:szCs w:val="18"/>
              </w:rPr>
              <w:t xml:space="preserve">Evaluaciones iniciales del Convenio de Minamata </w:t>
            </w:r>
          </w:p>
          <w:p w14:paraId="170167D6" w14:textId="77777777" w:rsidR="00CF461B" w:rsidRPr="00E02841" w:rsidRDefault="00CF461B" w:rsidP="00CE4B65">
            <w:pPr>
              <w:pStyle w:val="Style2"/>
              <w:keepNext/>
              <w:keepLines/>
              <w:tabs>
                <w:tab w:val="left" w:pos="284"/>
              </w:tabs>
              <w:rPr>
                <w:sz w:val="18"/>
                <w:szCs w:val="18"/>
              </w:rPr>
            </w:pPr>
            <w:r w:rsidRPr="00E02841">
              <w:rPr>
                <w:sz w:val="18"/>
                <w:szCs w:val="18"/>
              </w:rPr>
              <w:t>2.</w:t>
            </w:r>
            <w:r w:rsidR="00283AE6" w:rsidRPr="00E02841">
              <w:rPr>
                <w:sz w:val="18"/>
                <w:szCs w:val="18"/>
              </w:rPr>
              <w:tab/>
            </w:r>
            <w:r w:rsidRPr="00E02841">
              <w:rPr>
                <w:sz w:val="18"/>
                <w:szCs w:val="18"/>
              </w:rPr>
              <w:t>Preparación de planes nacionales de acción para la extracción del oro artesanal y en pequeña escala, según lo dispuesto en el párrafo 3 del artículo 7 y en el anexo</w:t>
            </w:r>
            <w:r w:rsidR="002D52BF" w:rsidRPr="00E02841">
              <w:rPr>
                <w:sz w:val="18"/>
                <w:szCs w:val="18"/>
              </w:rPr>
              <w:t> </w:t>
            </w:r>
            <w:r w:rsidRPr="00E02841">
              <w:rPr>
                <w:sz w:val="18"/>
                <w:szCs w:val="18"/>
              </w:rPr>
              <w:t xml:space="preserve">C </w:t>
            </w:r>
          </w:p>
          <w:p w14:paraId="2BF93850" w14:textId="77777777" w:rsidR="00CF461B" w:rsidRPr="00E02841" w:rsidRDefault="00CF461B" w:rsidP="00CE4B65">
            <w:pPr>
              <w:pStyle w:val="Style2"/>
              <w:keepNext/>
              <w:keepLines/>
              <w:tabs>
                <w:tab w:val="left" w:pos="284"/>
              </w:tabs>
              <w:rPr>
                <w:sz w:val="18"/>
                <w:szCs w:val="18"/>
              </w:rPr>
            </w:pPr>
            <w:r w:rsidRPr="00E02841">
              <w:rPr>
                <w:sz w:val="18"/>
                <w:szCs w:val="18"/>
              </w:rPr>
              <w:t>3.</w:t>
            </w:r>
            <w:r w:rsidR="00283AE6" w:rsidRPr="00E02841">
              <w:rPr>
                <w:sz w:val="18"/>
                <w:szCs w:val="18"/>
              </w:rPr>
              <w:tab/>
            </w:r>
            <w:r w:rsidRPr="00E02841">
              <w:rPr>
                <w:sz w:val="18"/>
                <w:szCs w:val="18"/>
              </w:rPr>
              <w:t>Otros tipos de actividades de apoyo acordadas por la Conferencia de las Partes</w:t>
            </w:r>
          </w:p>
        </w:tc>
        <w:tc>
          <w:tcPr>
            <w:tcW w:w="0" w:type="auto"/>
          </w:tcPr>
          <w:p w14:paraId="12F2180D" w14:textId="77777777" w:rsidR="00CF461B" w:rsidRPr="00E02841" w:rsidRDefault="00CF461B" w:rsidP="00CE4B65">
            <w:pPr>
              <w:pStyle w:val="Style2"/>
              <w:keepNext/>
              <w:keepLines/>
              <w:tabs>
                <w:tab w:val="left" w:pos="284"/>
              </w:tabs>
              <w:rPr>
                <w:sz w:val="18"/>
                <w:szCs w:val="18"/>
              </w:rPr>
            </w:pPr>
            <w:r w:rsidRPr="00E02841">
              <w:rPr>
                <w:sz w:val="18"/>
                <w:szCs w:val="18"/>
              </w:rPr>
              <w:t>Esta orientación se ha usado para fundamentar la labor programática de la sexta reposición del FMAM y se ha examinado en las prioridades programáticas de la estrategia de la séptima reposición del Fondo correspondiente a la esfera de actividad de los productos químicos y desechos. En la sexta reposición del FMAM y en lo que va de séptima se ha concedido financiación a todas las actividades de apoyo que reunían los requisitos para obtenerla y la solicitaron.</w:t>
            </w:r>
          </w:p>
        </w:tc>
      </w:tr>
      <w:tr w:rsidR="00CF461B" w:rsidRPr="002D23A8" w14:paraId="1BAAF2BF" w14:textId="77777777" w:rsidTr="009C5061">
        <w:tc>
          <w:tcPr>
            <w:tcW w:w="0" w:type="auto"/>
            <w:tcBorders>
              <w:bottom w:val="nil"/>
            </w:tcBorders>
          </w:tcPr>
          <w:p w14:paraId="2210C298" w14:textId="77777777" w:rsidR="00CF461B" w:rsidRPr="00E02841" w:rsidRDefault="005B0567" w:rsidP="00CE4B65">
            <w:pPr>
              <w:pStyle w:val="Style2"/>
              <w:tabs>
                <w:tab w:val="left" w:pos="284"/>
              </w:tabs>
              <w:rPr>
                <w:sz w:val="18"/>
                <w:szCs w:val="18"/>
              </w:rPr>
            </w:pPr>
            <w:r w:rsidRPr="00E02841">
              <w:rPr>
                <w:sz w:val="18"/>
                <w:szCs w:val="18"/>
              </w:rPr>
              <w:t>Cuando dote a las Partes que reúnan las condiciones exigidas de recursos financieros para actividades dirigidas a hacer efectivas las disposiciones del Convenio, el FMAM deberá otorgar prioridad a las actividades que guarden relación con las obligaciones jurídicamente vinculantes que incumben a las Partes en virtud del Convenio y tomar en consideración las posibles reducciones de mercurio de una actividad propuesta en relación con su costo. Esas actividades podrán estar relacionadas con los ámbitos que se indican a continuación sin seguir un orden determinado:</w:t>
            </w:r>
          </w:p>
        </w:tc>
        <w:tc>
          <w:tcPr>
            <w:tcW w:w="0" w:type="auto"/>
            <w:tcBorders>
              <w:bottom w:val="nil"/>
            </w:tcBorders>
          </w:tcPr>
          <w:p w14:paraId="78061044" w14:textId="77777777" w:rsidR="00CF461B" w:rsidRPr="00E02841" w:rsidRDefault="005B0567" w:rsidP="00CE4B65">
            <w:pPr>
              <w:pStyle w:val="Style2"/>
              <w:tabs>
                <w:tab w:val="left" w:pos="284"/>
              </w:tabs>
              <w:rPr>
                <w:sz w:val="18"/>
                <w:szCs w:val="18"/>
              </w:rPr>
            </w:pPr>
            <w:r w:rsidRPr="00E02841">
              <w:rPr>
                <w:sz w:val="18"/>
                <w:szCs w:val="18"/>
              </w:rPr>
              <w:t>Estas actividades se han incluido en la estrategia de la séptima reposición del Fondo correspondiente a la esfera de actividad de los productos químicos y desechos.</w:t>
            </w:r>
          </w:p>
        </w:tc>
      </w:tr>
      <w:tr w:rsidR="00CF461B" w:rsidRPr="002D23A8" w14:paraId="3305ED53" w14:textId="77777777" w:rsidTr="009C5061">
        <w:tc>
          <w:tcPr>
            <w:tcW w:w="0" w:type="auto"/>
            <w:tcBorders>
              <w:top w:val="nil"/>
            </w:tcBorders>
          </w:tcPr>
          <w:p w14:paraId="082F4E8D"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Fuentes de suministro y comercio de mercurio;</w:t>
            </w:r>
          </w:p>
          <w:p w14:paraId="19E51D70"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 xml:space="preserve">Productos con mercurio añadido; </w:t>
            </w:r>
          </w:p>
          <w:p w14:paraId="05A71D98"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 xml:space="preserve">Procesos de producción en los que se usa mercurio o compuestos de mercurio; </w:t>
            </w:r>
          </w:p>
          <w:p w14:paraId="772703C4"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Extracción de oro artesanal y en pequeña escala;</w:t>
            </w:r>
          </w:p>
          <w:p w14:paraId="2EC87535"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Emisiones;</w:t>
            </w:r>
          </w:p>
          <w:p w14:paraId="5B454799" w14:textId="77777777" w:rsidR="005B0567" w:rsidRPr="00E02841" w:rsidRDefault="005B0567" w:rsidP="00CE0B26">
            <w:pPr>
              <w:pStyle w:val="Style2"/>
              <w:numPr>
                <w:ilvl w:val="0"/>
                <w:numId w:val="10"/>
              </w:numPr>
              <w:tabs>
                <w:tab w:val="left" w:pos="284"/>
              </w:tabs>
              <w:spacing w:after="240"/>
              <w:ind w:left="568" w:hanging="284"/>
              <w:rPr>
                <w:sz w:val="18"/>
                <w:szCs w:val="18"/>
              </w:rPr>
            </w:pPr>
            <w:r w:rsidRPr="00E02841">
              <w:rPr>
                <w:sz w:val="18"/>
                <w:szCs w:val="18"/>
              </w:rPr>
              <w:t>Liberaciones;</w:t>
            </w:r>
          </w:p>
          <w:p w14:paraId="0BD88E27"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 xml:space="preserve">Almacenamiento provisional ambientalmente racional de mercurio, distinto del mercurio de desecho; </w:t>
            </w:r>
          </w:p>
          <w:p w14:paraId="0DD23248"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 xml:space="preserve">Desechos de mercurio; </w:t>
            </w:r>
          </w:p>
          <w:p w14:paraId="53DFABE7" w14:textId="77777777" w:rsidR="005B0567"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Presentación de informes;</w:t>
            </w:r>
          </w:p>
          <w:p w14:paraId="46D29C27" w14:textId="77777777" w:rsidR="00CF461B" w:rsidRPr="00E02841" w:rsidRDefault="005B0567" w:rsidP="00CE0B26">
            <w:pPr>
              <w:pStyle w:val="Style2"/>
              <w:numPr>
                <w:ilvl w:val="0"/>
                <w:numId w:val="10"/>
              </w:numPr>
              <w:tabs>
                <w:tab w:val="left" w:pos="284"/>
              </w:tabs>
              <w:spacing w:after="40"/>
              <w:ind w:left="568" w:hanging="284"/>
              <w:rPr>
                <w:sz w:val="18"/>
                <w:szCs w:val="18"/>
              </w:rPr>
            </w:pPr>
            <w:r w:rsidRPr="00E02841">
              <w:rPr>
                <w:sz w:val="18"/>
                <w:szCs w:val="18"/>
              </w:rPr>
              <w:t>Creación de capacidad, asistencia técnica y transferencia de tecnología en relación con los ámbitos mencionados en los puntos precedentes.</w:t>
            </w:r>
          </w:p>
        </w:tc>
        <w:tc>
          <w:tcPr>
            <w:tcW w:w="0" w:type="auto"/>
            <w:tcBorders>
              <w:top w:val="nil"/>
            </w:tcBorders>
          </w:tcPr>
          <w:p w14:paraId="18BD58D7" w14:textId="77777777" w:rsidR="00CF461B" w:rsidRPr="00E02841" w:rsidRDefault="00CF461B" w:rsidP="00CE4B65">
            <w:pPr>
              <w:pStyle w:val="Style2"/>
              <w:tabs>
                <w:tab w:val="left" w:pos="284"/>
              </w:tabs>
              <w:rPr>
                <w:sz w:val="18"/>
                <w:szCs w:val="18"/>
              </w:rPr>
            </w:pPr>
          </w:p>
        </w:tc>
      </w:tr>
      <w:tr w:rsidR="009C5061" w:rsidRPr="002D23A8" w14:paraId="736603A5" w14:textId="77777777" w:rsidTr="002D23A8">
        <w:tc>
          <w:tcPr>
            <w:tcW w:w="0" w:type="auto"/>
            <w:gridSpan w:val="2"/>
            <w:tcBorders>
              <w:bottom w:val="single" w:sz="4" w:space="0" w:color="auto"/>
            </w:tcBorders>
          </w:tcPr>
          <w:p w14:paraId="056E4BFE" w14:textId="77777777" w:rsidR="009C5061" w:rsidRPr="00E02841" w:rsidRDefault="009C5061" w:rsidP="00CE4B65">
            <w:pPr>
              <w:pStyle w:val="Style2"/>
              <w:tabs>
                <w:tab w:val="left" w:pos="284"/>
              </w:tabs>
              <w:rPr>
                <w:sz w:val="18"/>
                <w:szCs w:val="18"/>
              </w:rPr>
            </w:pPr>
          </w:p>
        </w:tc>
      </w:tr>
      <w:tr w:rsidR="00283AE6" w:rsidRPr="002D23A8" w14:paraId="352ACB87" w14:textId="77777777" w:rsidTr="009C5061">
        <w:tc>
          <w:tcPr>
            <w:tcW w:w="0" w:type="auto"/>
            <w:tcBorders>
              <w:bottom w:val="single" w:sz="4" w:space="0" w:color="auto"/>
            </w:tcBorders>
          </w:tcPr>
          <w:p w14:paraId="2BA6CFDF" w14:textId="77777777" w:rsidR="00283AE6" w:rsidRPr="00E02841" w:rsidRDefault="00283AE6" w:rsidP="00CE4B65">
            <w:pPr>
              <w:pStyle w:val="Style2"/>
              <w:tabs>
                <w:tab w:val="left" w:pos="284"/>
              </w:tabs>
              <w:rPr>
                <w:sz w:val="18"/>
                <w:szCs w:val="18"/>
              </w:rPr>
            </w:pPr>
            <w:r w:rsidRPr="00E02841">
              <w:rPr>
                <w:sz w:val="18"/>
                <w:szCs w:val="18"/>
              </w:rPr>
              <w:t>Al examinar las actividades destinadas a poner en práctica las disposiciones del Convenio que faciliten la aplicación rápida del Convenio desde el momento de su entrada en vigor, el FMAM deberá considerar también la posibilidad de prestar apoyo a las actividades que, sin ser jurídicamente obligatorias en virtud del Convenio, puedan ayudar considerablemente a una Parte a prepararse para aplicar el Convenio desde el momento en que este entre en vigor para ella.</w:t>
            </w:r>
          </w:p>
        </w:tc>
        <w:tc>
          <w:tcPr>
            <w:tcW w:w="0" w:type="auto"/>
            <w:tcBorders>
              <w:bottom w:val="single" w:sz="4" w:space="0" w:color="auto"/>
            </w:tcBorders>
          </w:tcPr>
          <w:p w14:paraId="39816C76" w14:textId="77777777" w:rsidR="00283AE6" w:rsidRPr="00E02841" w:rsidRDefault="00283AE6" w:rsidP="00CE4B65">
            <w:pPr>
              <w:pStyle w:val="Style2"/>
              <w:tabs>
                <w:tab w:val="left" w:pos="284"/>
              </w:tabs>
              <w:rPr>
                <w:sz w:val="18"/>
                <w:szCs w:val="18"/>
              </w:rPr>
            </w:pPr>
            <w:r w:rsidRPr="00E02841">
              <w:rPr>
                <w:sz w:val="18"/>
                <w:szCs w:val="18"/>
              </w:rPr>
              <w:t>Esta cuestión se abordará durante la labor programática de la séptima reposición del Fondo, y se informará al respecto en las Conferencias de las Partes posteriores.</w:t>
            </w:r>
          </w:p>
        </w:tc>
      </w:tr>
      <w:tr w:rsidR="009C5061" w:rsidRPr="002D23A8" w14:paraId="26B5440A" w14:textId="77777777" w:rsidTr="002D23A8">
        <w:tc>
          <w:tcPr>
            <w:tcW w:w="0" w:type="auto"/>
            <w:gridSpan w:val="2"/>
            <w:tcBorders>
              <w:bottom w:val="nil"/>
            </w:tcBorders>
          </w:tcPr>
          <w:p w14:paraId="45CEB9A8" w14:textId="77777777" w:rsidR="009C5061" w:rsidRPr="00E02841" w:rsidRDefault="009C5061" w:rsidP="00CE4B65">
            <w:pPr>
              <w:pStyle w:val="Style2"/>
              <w:keepNext/>
              <w:keepLines/>
              <w:tabs>
                <w:tab w:val="left" w:pos="284"/>
              </w:tabs>
              <w:rPr>
                <w:sz w:val="18"/>
                <w:szCs w:val="18"/>
              </w:rPr>
            </w:pPr>
          </w:p>
        </w:tc>
      </w:tr>
      <w:tr w:rsidR="00CF461B" w:rsidRPr="002D23A8" w14:paraId="62C8C50E" w14:textId="77777777" w:rsidTr="009C5061">
        <w:tc>
          <w:tcPr>
            <w:tcW w:w="0" w:type="auto"/>
            <w:tcBorders>
              <w:bottom w:val="nil"/>
            </w:tcBorders>
          </w:tcPr>
          <w:p w14:paraId="12FFFD97" w14:textId="77777777" w:rsidR="00CF461B" w:rsidRPr="00E02841" w:rsidRDefault="005B0567" w:rsidP="00CE4B65">
            <w:pPr>
              <w:pStyle w:val="Style2"/>
              <w:keepNext/>
              <w:keepLines/>
              <w:tabs>
                <w:tab w:val="left" w:pos="284"/>
              </w:tabs>
              <w:rPr>
                <w:sz w:val="18"/>
                <w:szCs w:val="18"/>
              </w:rPr>
            </w:pPr>
            <w:r w:rsidRPr="00E02841">
              <w:rPr>
                <w:sz w:val="18"/>
                <w:szCs w:val="18"/>
              </w:rPr>
              <w:t>En el contexto del mandato del Fondo, esas actividades pueden consistir entre otras cosas, en la prestación de apoyo para lo siguiente:</w:t>
            </w:r>
          </w:p>
        </w:tc>
        <w:tc>
          <w:tcPr>
            <w:tcW w:w="0" w:type="auto"/>
            <w:tcBorders>
              <w:bottom w:val="nil"/>
            </w:tcBorders>
          </w:tcPr>
          <w:p w14:paraId="01B0480D" w14:textId="77777777" w:rsidR="00CF461B" w:rsidRPr="00E02841" w:rsidRDefault="00283AE6" w:rsidP="00CE4B65">
            <w:pPr>
              <w:pStyle w:val="Style2"/>
              <w:keepNext/>
              <w:keepLines/>
              <w:tabs>
                <w:tab w:val="left" w:pos="284"/>
              </w:tabs>
              <w:rPr>
                <w:sz w:val="18"/>
                <w:szCs w:val="18"/>
              </w:rPr>
            </w:pPr>
            <w:r w:rsidRPr="00E02841">
              <w:rPr>
                <w:sz w:val="18"/>
                <w:szCs w:val="18"/>
              </w:rPr>
              <w:t>Estas cuestiones se abordarán durante la labor programática de la séptima reposición del Fondo, y se informará al respecto en las Conferencias de las Partes posteriores.</w:t>
            </w:r>
          </w:p>
        </w:tc>
      </w:tr>
      <w:tr w:rsidR="00CF461B" w:rsidRPr="002D23A8" w14:paraId="3E21331E" w14:textId="77777777" w:rsidTr="009C5061">
        <w:tc>
          <w:tcPr>
            <w:tcW w:w="0" w:type="auto"/>
            <w:tcBorders>
              <w:top w:val="nil"/>
            </w:tcBorders>
          </w:tcPr>
          <w:p w14:paraId="4B3C9BFB" w14:textId="77777777" w:rsidR="005B0567" w:rsidRPr="00E02841" w:rsidRDefault="005B0567" w:rsidP="003F406B">
            <w:pPr>
              <w:pStyle w:val="Style2"/>
              <w:tabs>
                <w:tab w:val="left" w:pos="284"/>
              </w:tabs>
              <w:spacing w:after="60"/>
              <w:rPr>
                <w:sz w:val="18"/>
                <w:szCs w:val="18"/>
              </w:rPr>
            </w:pPr>
            <w:r w:rsidRPr="00E02841">
              <w:rPr>
                <w:sz w:val="18"/>
                <w:szCs w:val="18"/>
              </w:rPr>
              <w:t>a</w:t>
            </w:r>
            <w:r w:rsidR="006A3CA4" w:rsidRPr="00E02841">
              <w:rPr>
                <w:sz w:val="18"/>
                <w:szCs w:val="18"/>
              </w:rPr>
              <w:t>)</w:t>
            </w:r>
            <w:r w:rsidR="006A3CA4" w:rsidRPr="00E02841">
              <w:rPr>
                <w:sz w:val="18"/>
                <w:szCs w:val="18"/>
              </w:rPr>
              <w:tab/>
            </w:r>
            <w:r w:rsidRPr="00E02841">
              <w:rPr>
                <w:sz w:val="18"/>
                <w:szCs w:val="18"/>
              </w:rPr>
              <w:t>Con respecto a las emisiones, la elaboración, por las Partes que alberguen fuentes de emisiones que sean del caso, de planes nacionales en los que se establezcan las medidas que deben adoptarse para controlar las emisiones y sus metas, objetivos y resultados previstos;</w:t>
            </w:r>
          </w:p>
          <w:p w14:paraId="6F38BA42" w14:textId="77777777" w:rsidR="005B0567" w:rsidRPr="00E02841" w:rsidRDefault="005B0567" w:rsidP="003F406B">
            <w:pPr>
              <w:pStyle w:val="Style2"/>
              <w:tabs>
                <w:tab w:val="left" w:pos="284"/>
              </w:tabs>
              <w:spacing w:after="60"/>
              <w:rPr>
                <w:sz w:val="18"/>
                <w:szCs w:val="18"/>
              </w:rPr>
            </w:pPr>
            <w:r w:rsidRPr="00E02841">
              <w:rPr>
                <w:sz w:val="18"/>
                <w:szCs w:val="18"/>
              </w:rPr>
              <w:t>b</w:t>
            </w:r>
            <w:r w:rsidR="006A3CA4" w:rsidRPr="00E02841">
              <w:rPr>
                <w:sz w:val="18"/>
                <w:szCs w:val="18"/>
              </w:rPr>
              <w:t>)</w:t>
            </w:r>
            <w:r w:rsidR="006A3CA4" w:rsidRPr="00E02841">
              <w:rPr>
                <w:sz w:val="18"/>
                <w:szCs w:val="18"/>
              </w:rPr>
              <w:tab/>
            </w:r>
            <w:r w:rsidRPr="00E02841">
              <w:rPr>
                <w:sz w:val="18"/>
                <w:szCs w:val="18"/>
              </w:rPr>
              <w:t>Con respecto a las liberaciones, la elaboración, por las Partes que alberguen fuentes de liberaciones que sean del caso, de planes nacionales en los que se establezcan las medidas que deben adoptarse para controlar las libraciones y sus metas, objetivos y resultados previstos;</w:t>
            </w:r>
          </w:p>
          <w:p w14:paraId="6E4E5A27" w14:textId="77777777" w:rsidR="005B0567" w:rsidRPr="00E02841" w:rsidRDefault="005B0567" w:rsidP="003F406B">
            <w:pPr>
              <w:pStyle w:val="Style2"/>
              <w:tabs>
                <w:tab w:val="left" w:pos="284"/>
              </w:tabs>
              <w:spacing w:after="60"/>
              <w:rPr>
                <w:sz w:val="18"/>
                <w:szCs w:val="18"/>
              </w:rPr>
            </w:pPr>
            <w:r w:rsidRPr="00E02841">
              <w:rPr>
                <w:sz w:val="18"/>
                <w:szCs w:val="18"/>
              </w:rPr>
              <w:t>c</w:t>
            </w:r>
            <w:r w:rsidR="006A3CA4" w:rsidRPr="00E02841">
              <w:rPr>
                <w:sz w:val="18"/>
                <w:szCs w:val="18"/>
              </w:rPr>
              <w:t>)</w:t>
            </w:r>
            <w:r w:rsidR="006A3CA4" w:rsidRPr="00E02841">
              <w:rPr>
                <w:sz w:val="18"/>
                <w:szCs w:val="18"/>
              </w:rPr>
              <w:tab/>
            </w:r>
            <w:r w:rsidRPr="00E02841">
              <w:rPr>
                <w:sz w:val="18"/>
                <w:szCs w:val="18"/>
              </w:rPr>
              <w:t>Con respecto a los sitios contaminados, la creación de capacidad para la elaboración de estrategias destinadas a localizar y evaluar los sitios contaminados con mercurio o compuestos de mercurio y, cuando proceda, para la rehabilitación de esos sitios;</w:t>
            </w:r>
          </w:p>
          <w:p w14:paraId="4EE584D3" w14:textId="77777777" w:rsidR="005B0567" w:rsidRPr="00E02841" w:rsidRDefault="005B0567" w:rsidP="003F406B">
            <w:pPr>
              <w:pStyle w:val="Style2"/>
              <w:tabs>
                <w:tab w:val="left" w:pos="284"/>
              </w:tabs>
              <w:spacing w:after="60"/>
              <w:rPr>
                <w:sz w:val="18"/>
                <w:szCs w:val="18"/>
              </w:rPr>
            </w:pPr>
            <w:r w:rsidRPr="00E02841">
              <w:rPr>
                <w:sz w:val="18"/>
                <w:szCs w:val="18"/>
              </w:rPr>
              <w:t>d</w:t>
            </w:r>
            <w:r w:rsidR="006A3CA4" w:rsidRPr="00E02841">
              <w:rPr>
                <w:sz w:val="18"/>
                <w:szCs w:val="18"/>
              </w:rPr>
              <w:t>)</w:t>
            </w:r>
            <w:r w:rsidR="006A3CA4" w:rsidRPr="00E02841">
              <w:rPr>
                <w:sz w:val="18"/>
                <w:szCs w:val="18"/>
              </w:rPr>
              <w:tab/>
            </w:r>
            <w:r w:rsidRPr="00E02841">
              <w:rPr>
                <w:sz w:val="18"/>
                <w:szCs w:val="18"/>
              </w:rPr>
              <w:t xml:space="preserve">Intercambio de información; </w:t>
            </w:r>
          </w:p>
          <w:p w14:paraId="562579D4" w14:textId="77777777" w:rsidR="005B0567" w:rsidRPr="00E02841" w:rsidRDefault="005B0567" w:rsidP="003F406B">
            <w:pPr>
              <w:pStyle w:val="Style2"/>
              <w:tabs>
                <w:tab w:val="left" w:pos="284"/>
              </w:tabs>
              <w:spacing w:after="60"/>
              <w:rPr>
                <w:sz w:val="18"/>
                <w:szCs w:val="18"/>
              </w:rPr>
            </w:pPr>
            <w:r w:rsidRPr="00E02841">
              <w:rPr>
                <w:sz w:val="18"/>
                <w:szCs w:val="18"/>
              </w:rPr>
              <w:t>e</w:t>
            </w:r>
            <w:r w:rsidR="006A3CA4" w:rsidRPr="00E02841">
              <w:rPr>
                <w:sz w:val="18"/>
                <w:szCs w:val="18"/>
              </w:rPr>
              <w:t>)</w:t>
            </w:r>
            <w:r w:rsidR="006A3CA4" w:rsidRPr="00E02841">
              <w:rPr>
                <w:sz w:val="18"/>
                <w:szCs w:val="18"/>
              </w:rPr>
              <w:tab/>
            </w:r>
            <w:r w:rsidRPr="00E02841">
              <w:rPr>
                <w:sz w:val="18"/>
                <w:szCs w:val="18"/>
              </w:rPr>
              <w:t xml:space="preserve">Información, sensibilización y formación del público; </w:t>
            </w:r>
          </w:p>
          <w:p w14:paraId="76BF986C" w14:textId="77777777" w:rsidR="005B0567" w:rsidRPr="00E02841" w:rsidRDefault="005B0567" w:rsidP="003F406B">
            <w:pPr>
              <w:pStyle w:val="Style2"/>
              <w:tabs>
                <w:tab w:val="left" w:pos="284"/>
              </w:tabs>
              <w:spacing w:after="60"/>
              <w:rPr>
                <w:sz w:val="18"/>
                <w:szCs w:val="18"/>
              </w:rPr>
            </w:pPr>
            <w:r w:rsidRPr="00E02841">
              <w:rPr>
                <w:sz w:val="18"/>
                <w:szCs w:val="18"/>
              </w:rPr>
              <w:t>f</w:t>
            </w:r>
            <w:r w:rsidR="006A3CA4" w:rsidRPr="00E02841">
              <w:rPr>
                <w:sz w:val="18"/>
                <w:szCs w:val="18"/>
              </w:rPr>
              <w:t>)</w:t>
            </w:r>
            <w:r w:rsidR="006A3CA4" w:rsidRPr="00E02841">
              <w:rPr>
                <w:sz w:val="18"/>
                <w:szCs w:val="18"/>
              </w:rPr>
              <w:tab/>
            </w:r>
            <w:r w:rsidRPr="00E02841">
              <w:rPr>
                <w:sz w:val="18"/>
                <w:szCs w:val="18"/>
              </w:rPr>
              <w:t>Cooperación en la concepción y el perfeccionamiento de las actividades de investigación, desarrollo y vigilancia;</w:t>
            </w:r>
          </w:p>
          <w:p w14:paraId="2F476258" w14:textId="77777777" w:rsidR="00CF461B" w:rsidRPr="00E02841" w:rsidRDefault="005B0567" w:rsidP="003F406B">
            <w:pPr>
              <w:pStyle w:val="Style2"/>
              <w:tabs>
                <w:tab w:val="left" w:pos="284"/>
              </w:tabs>
              <w:spacing w:after="60"/>
              <w:rPr>
                <w:sz w:val="18"/>
                <w:szCs w:val="18"/>
              </w:rPr>
            </w:pPr>
            <w:r w:rsidRPr="00E02841">
              <w:rPr>
                <w:sz w:val="18"/>
                <w:szCs w:val="18"/>
              </w:rPr>
              <w:t>g</w:t>
            </w:r>
            <w:r w:rsidR="006A3CA4" w:rsidRPr="00E02841">
              <w:rPr>
                <w:sz w:val="18"/>
                <w:szCs w:val="18"/>
              </w:rPr>
              <w:t>)</w:t>
            </w:r>
            <w:r w:rsidR="006A3CA4" w:rsidRPr="00E02841">
              <w:rPr>
                <w:sz w:val="18"/>
                <w:szCs w:val="18"/>
              </w:rPr>
              <w:tab/>
            </w:r>
            <w:r w:rsidRPr="00E02841">
              <w:rPr>
                <w:sz w:val="18"/>
                <w:szCs w:val="18"/>
              </w:rPr>
              <w:t>Elaboración de planes de ejecución tras las evaluaciones iniciales.</w:t>
            </w:r>
          </w:p>
        </w:tc>
        <w:tc>
          <w:tcPr>
            <w:tcW w:w="0" w:type="auto"/>
            <w:tcBorders>
              <w:top w:val="nil"/>
            </w:tcBorders>
          </w:tcPr>
          <w:p w14:paraId="60948E3A" w14:textId="77777777" w:rsidR="00CF461B" w:rsidRPr="00E02841" w:rsidRDefault="00CF461B" w:rsidP="00CE4B65">
            <w:pPr>
              <w:pStyle w:val="Style2"/>
              <w:tabs>
                <w:tab w:val="left" w:pos="284"/>
              </w:tabs>
              <w:rPr>
                <w:sz w:val="18"/>
                <w:szCs w:val="18"/>
              </w:rPr>
            </w:pPr>
          </w:p>
        </w:tc>
      </w:tr>
      <w:tr w:rsidR="009C5061" w:rsidRPr="002D23A8" w14:paraId="1C04096D" w14:textId="77777777" w:rsidTr="009C5061">
        <w:tc>
          <w:tcPr>
            <w:tcW w:w="0" w:type="auto"/>
          </w:tcPr>
          <w:p w14:paraId="1AB2DCE5" w14:textId="77777777" w:rsidR="009C5061" w:rsidRPr="00E02841" w:rsidRDefault="009C5061" w:rsidP="00CE4B65">
            <w:pPr>
              <w:pStyle w:val="Style2"/>
              <w:tabs>
                <w:tab w:val="left" w:pos="284"/>
              </w:tabs>
              <w:rPr>
                <w:sz w:val="18"/>
                <w:szCs w:val="18"/>
              </w:rPr>
            </w:pPr>
          </w:p>
        </w:tc>
        <w:tc>
          <w:tcPr>
            <w:tcW w:w="0" w:type="auto"/>
          </w:tcPr>
          <w:p w14:paraId="5AD0EC3F" w14:textId="77777777" w:rsidR="009C5061" w:rsidRPr="00E02841" w:rsidRDefault="009C5061" w:rsidP="00CE4B65">
            <w:pPr>
              <w:pStyle w:val="Style2"/>
              <w:tabs>
                <w:tab w:val="left" w:pos="284"/>
              </w:tabs>
              <w:rPr>
                <w:sz w:val="18"/>
                <w:szCs w:val="18"/>
              </w:rPr>
            </w:pPr>
          </w:p>
        </w:tc>
      </w:tr>
      <w:tr w:rsidR="00CF461B" w:rsidRPr="002D23A8" w14:paraId="418BF488" w14:textId="77777777" w:rsidTr="009C5061">
        <w:tc>
          <w:tcPr>
            <w:tcW w:w="0" w:type="auto"/>
          </w:tcPr>
          <w:p w14:paraId="61EA5A96" w14:textId="77777777" w:rsidR="00CF461B" w:rsidRPr="00E02841" w:rsidRDefault="006A3CA4" w:rsidP="00CE4B65">
            <w:pPr>
              <w:pStyle w:val="Style2"/>
              <w:tabs>
                <w:tab w:val="left" w:pos="284"/>
              </w:tabs>
              <w:rPr>
                <w:sz w:val="18"/>
                <w:szCs w:val="18"/>
              </w:rPr>
            </w:pPr>
            <w:r w:rsidRPr="00E02841">
              <w:rPr>
                <w:sz w:val="18"/>
                <w:szCs w:val="18"/>
              </w:rPr>
              <w:t>Las actividades destinadas a aplicar las disposiciones del Convenio que permiten reducir las emisiones y liberaciones de mercurio y se ocupan de los efectos del mercurio en la salud y el medio ambiente pueden englobar actividades relativas a las disposiciones vinculantes y no vinculantes, de las que serán prioritarias las disposiciones vinculantes examinadas más arriba, que cumplan con el mandato del FMAM de obtener beneficios ambientales a escala mundial y reflejen la estrategia del FMAM correspondiente a la esfera de actividad de los productos químicos y desechos.</w:t>
            </w:r>
          </w:p>
        </w:tc>
        <w:tc>
          <w:tcPr>
            <w:tcW w:w="0" w:type="auto"/>
          </w:tcPr>
          <w:p w14:paraId="76A20AF9" w14:textId="77777777" w:rsidR="00CF461B" w:rsidRPr="00E02841" w:rsidRDefault="006A3CA4" w:rsidP="00CE4B65">
            <w:pPr>
              <w:pStyle w:val="Style2"/>
              <w:tabs>
                <w:tab w:val="left" w:pos="284"/>
              </w:tabs>
              <w:rPr>
                <w:sz w:val="18"/>
                <w:szCs w:val="18"/>
              </w:rPr>
            </w:pPr>
            <w:r w:rsidRPr="00E02841">
              <w:rPr>
                <w:sz w:val="18"/>
                <w:szCs w:val="18"/>
              </w:rPr>
              <w:t>Estas cuestiones se abordarán durante la labor programática de la séptima reposición del Fondo, y se informará al respecto en las Conferencias de las Partes posteriores.</w:t>
            </w:r>
          </w:p>
        </w:tc>
      </w:tr>
      <w:tr w:rsidR="009C5061" w:rsidRPr="002D23A8" w14:paraId="3CD42FD5" w14:textId="77777777" w:rsidTr="002D23A8">
        <w:tc>
          <w:tcPr>
            <w:tcW w:w="0" w:type="auto"/>
            <w:gridSpan w:val="2"/>
          </w:tcPr>
          <w:p w14:paraId="3130EBD6" w14:textId="77777777" w:rsidR="009C5061" w:rsidRPr="00E02841" w:rsidRDefault="009C5061" w:rsidP="00CE4B65">
            <w:pPr>
              <w:pStyle w:val="Style2"/>
              <w:keepNext/>
              <w:keepLines/>
              <w:tabs>
                <w:tab w:val="left" w:pos="284"/>
              </w:tabs>
              <w:rPr>
                <w:sz w:val="18"/>
                <w:szCs w:val="18"/>
              </w:rPr>
            </w:pPr>
          </w:p>
        </w:tc>
      </w:tr>
      <w:tr w:rsidR="006A3CA4" w:rsidRPr="002D23A8" w14:paraId="3BFA4020" w14:textId="77777777" w:rsidTr="009C5061">
        <w:tc>
          <w:tcPr>
            <w:tcW w:w="0" w:type="auto"/>
          </w:tcPr>
          <w:p w14:paraId="333BD5F9" w14:textId="77777777" w:rsidR="006A3CA4" w:rsidRPr="00E02841" w:rsidRDefault="006A3CA4" w:rsidP="003F406B">
            <w:pPr>
              <w:pStyle w:val="Style2"/>
              <w:tabs>
                <w:tab w:val="left" w:pos="284"/>
              </w:tabs>
              <w:rPr>
                <w:sz w:val="18"/>
                <w:szCs w:val="18"/>
              </w:rPr>
            </w:pPr>
            <w:r w:rsidRPr="00E02841">
              <w:rPr>
                <w:sz w:val="18"/>
                <w:szCs w:val="18"/>
              </w:rPr>
              <w:t>Según lo dispuesto en el párrafo 11 del artículo</w:t>
            </w:r>
            <w:r w:rsidR="00CE4B65" w:rsidRPr="00E02841">
              <w:rPr>
                <w:sz w:val="18"/>
                <w:szCs w:val="18"/>
              </w:rPr>
              <w:t> </w:t>
            </w:r>
            <w:r w:rsidRPr="00E02841">
              <w:rPr>
                <w:sz w:val="18"/>
                <w:szCs w:val="18"/>
              </w:rPr>
              <w:t>13, la Conferencia de las Partes examinará, a más tardar en su tercera reunión, y de ahí en adelante de manera periódica, el nivel de financiación, la orientación facilitada por la Conferencia de las Partes a las entidades encargadas del funcionamiento del Mecanismo establecido conforme a ese artículo y la eficacia de tales entidades, así como su capacidad de atender las cambiantes necesidades de las Partes que son países en desarrollo y las Partes con economías en transición. A partir de ese examen, la Conferencia de las Partes adoptará las medidas adecuadas para incrementar la eficacia del mecanismo financiero, como, por ejemplo, actualizar las orientaciones impartidas al FMAM y asignarles la prioridad que sea necesaria.</w:t>
            </w:r>
          </w:p>
        </w:tc>
        <w:tc>
          <w:tcPr>
            <w:tcW w:w="0" w:type="auto"/>
          </w:tcPr>
          <w:p w14:paraId="198C71E6" w14:textId="77777777" w:rsidR="006A3CA4" w:rsidRPr="00E02841" w:rsidRDefault="006A3CA4" w:rsidP="00CE4B65">
            <w:pPr>
              <w:pStyle w:val="Style2"/>
              <w:keepNext/>
              <w:keepLines/>
              <w:tabs>
                <w:tab w:val="left" w:pos="284"/>
              </w:tabs>
              <w:rPr>
                <w:sz w:val="18"/>
                <w:szCs w:val="18"/>
              </w:rPr>
            </w:pPr>
            <w:r w:rsidRPr="00E02841">
              <w:rPr>
                <w:sz w:val="18"/>
                <w:szCs w:val="18"/>
              </w:rPr>
              <w:t>A solicitud de la Conferencia de las Partes, el FMAM aportará información relacionada con el examen previsto en el párrafo 11 del artículo 13 del Convenio de Minamata.</w:t>
            </w:r>
          </w:p>
        </w:tc>
      </w:tr>
    </w:tbl>
    <w:p w14:paraId="0A7ACE9D" w14:textId="77777777" w:rsidR="00E953EE" w:rsidRPr="00E02841" w:rsidRDefault="00E953EE" w:rsidP="00E953EE">
      <w:pPr>
        <w:pStyle w:val="Heading2"/>
        <w:ind w:firstLine="0"/>
        <w:rPr>
          <w:rFonts w:asciiTheme="minorHAnsi" w:hAnsiTheme="minorHAnsi" w:cstheme="minorHAnsi"/>
          <w:lang w:val="es-ES"/>
        </w:rPr>
      </w:pPr>
      <w:bookmarkStart w:id="34" w:name="_Toc9941940"/>
      <w:bookmarkStart w:id="35" w:name="_Toc9942386"/>
      <w:r w:rsidRPr="00E02841">
        <w:rPr>
          <w:lang w:val="es-ES"/>
        </w:rPr>
        <w:t xml:space="preserve">Orientación recibida en el sexto </w:t>
      </w:r>
      <w:r w:rsidR="00B555DC" w:rsidRPr="00E02841">
        <w:rPr>
          <w:lang w:val="es-ES"/>
        </w:rPr>
        <w:t>período de sesiones del Comité Intergubernamental de N</w:t>
      </w:r>
      <w:r w:rsidRPr="00E02841">
        <w:rPr>
          <w:lang w:val="es-ES"/>
        </w:rPr>
        <w:t>egociación encargado de elaborar un instrumento jurídicamente vinculante a nivel mundial sobre el mercurio</w:t>
      </w:r>
      <w:r w:rsidRPr="00E02841">
        <w:rPr>
          <w:rStyle w:val="FootnoteReference"/>
          <w:rFonts w:asciiTheme="minorHAnsi" w:hAnsiTheme="minorHAnsi" w:cstheme="minorHAnsi"/>
          <w:sz w:val="24"/>
          <w:szCs w:val="24"/>
          <w:lang w:val="es-ES"/>
        </w:rPr>
        <w:footnoteReference w:id="10"/>
      </w:r>
      <w:bookmarkEnd w:id="34"/>
      <w:bookmarkEnd w:id="35"/>
    </w:p>
    <w:tbl>
      <w:tblPr>
        <w:tblStyle w:val="TableGrid"/>
        <w:tblW w:w="0" w:type="auto"/>
        <w:tblInd w:w="1247" w:type="dxa"/>
        <w:tblLayout w:type="fixed"/>
        <w:tblLook w:val="04A0" w:firstRow="1" w:lastRow="0" w:firstColumn="1" w:lastColumn="0" w:noHBand="0" w:noVBand="1"/>
      </w:tblPr>
      <w:tblGrid>
        <w:gridCol w:w="445"/>
        <w:gridCol w:w="3969"/>
        <w:gridCol w:w="3969"/>
      </w:tblGrid>
      <w:tr w:rsidR="00E953EE" w:rsidRPr="00E02841" w14:paraId="55022114" w14:textId="77777777" w:rsidTr="00665FC2">
        <w:tc>
          <w:tcPr>
            <w:tcW w:w="3969" w:type="dxa"/>
            <w:gridSpan w:val="2"/>
          </w:tcPr>
          <w:p w14:paraId="24551F59" w14:textId="77777777" w:rsidR="00E953EE" w:rsidRPr="00E02841" w:rsidRDefault="00741EB0" w:rsidP="00064318">
            <w:pPr>
              <w:tabs>
                <w:tab w:val="clear" w:pos="1247"/>
                <w:tab w:val="clear" w:pos="1814"/>
                <w:tab w:val="clear" w:pos="2381"/>
                <w:tab w:val="clear" w:pos="2948"/>
                <w:tab w:val="clear" w:pos="3515"/>
                <w:tab w:val="left" w:pos="284"/>
              </w:tabs>
              <w:spacing w:after="120"/>
              <w:jc w:val="center"/>
              <w:rPr>
                <w:rFonts w:cstheme="minorHAnsi"/>
                <w:b/>
                <w:sz w:val="18"/>
                <w:szCs w:val="18"/>
                <w:lang w:val="es-ES"/>
              </w:rPr>
            </w:pPr>
            <w:r w:rsidRPr="00E02841">
              <w:rPr>
                <w:b/>
                <w:bCs/>
                <w:sz w:val="18"/>
                <w:szCs w:val="18"/>
                <w:lang w:val="es-ES"/>
              </w:rPr>
              <w:t>Resultado del Comité Intergubernamental de N</w:t>
            </w:r>
            <w:r w:rsidR="00E953EE" w:rsidRPr="00E02841">
              <w:rPr>
                <w:b/>
                <w:bCs/>
                <w:sz w:val="18"/>
                <w:szCs w:val="18"/>
                <w:lang w:val="es-ES"/>
              </w:rPr>
              <w:t>egociación</w:t>
            </w:r>
          </w:p>
        </w:tc>
        <w:tc>
          <w:tcPr>
            <w:tcW w:w="3969" w:type="dxa"/>
          </w:tcPr>
          <w:p w14:paraId="70A069A7" w14:textId="77777777" w:rsidR="00E953EE" w:rsidRPr="00E02841" w:rsidRDefault="00E953EE" w:rsidP="00064318">
            <w:pPr>
              <w:tabs>
                <w:tab w:val="clear" w:pos="1247"/>
                <w:tab w:val="clear" w:pos="1814"/>
                <w:tab w:val="clear" w:pos="2381"/>
                <w:tab w:val="clear" w:pos="2948"/>
                <w:tab w:val="clear" w:pos="3515"/>
                <w:tab w:val="left" w:pos="284"/>
              </w:tabs>
              <w:spacing w:after="120"/>
              <w:jc w:val="center"/>
              <w:rPr>
                <w:rFonts w:cstheme="minorHAnsi"/>
                <w:b/>
                <w:sz w:val="18"/>
                <w:szCs w:val="18"/>
                <w:lang w:val="es-ES"/>
              </w:rPr>
            </w:pPr>
            <w:r w:rsidRPr="00E02841">
              <w:rPr>
                <w:b/>
                <w:bCs/>
                <w:sz w:val="18"/>
                <w:szCs w:val="18"/>
                <w:lang w:val="es-ES"/>
              </w:rPr>
              <w:t>Respuesta del FMAM</w:t>
            </w:r>
          </w:p>
        </w:tc>
      </w:tr>
      <w:tr w:rsidR="00E953EE" w:rsidRPr="002D23A8" w14:paraId="4B11E024" w14:textId="77777777" w:rsidTr="00665FC2">
        <w:tc>
          <w:tcPr>
            <w:tcW w:w="445" w:type="dxa"/>
          </w:tcPr>
          <w:p w14:paraId="4DBBEE62"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1</w:t>
            </w:r>
          </w:p>
        </w:tc>
        <w:tc>
          <w:tcPr>
            <w:tcW w:w="3969" w:type="dxa"/>
          </w:tcPr>
          <w:p w14:paraId="3DB4F194"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Solicitar al Fondo para el Medio Ambiente Mundial que aplique los siguientes criterios de admisibilidad al prestar apoyo financiero a países en desarrollo y países con economías en transición para las actividades previstas en el Convenio de Minamata sobre el Mercurio:</w:t>
            </w:r>
          </w:p>
          <w:p w14:paraId="61A49BA5"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Criterios de admisibilidad</w:t>
            </w:r>
          </w:p>
          <w:p w14:paraId="02F403D4"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a)</w:t>
            </w:r>
            <w:r w:rsidRPr="00E02841">
              <w:rPr>
                <w:sz w:val="18"/>
                <w:szCs w:val="18"/>
                <w:lang w:val="es-ES"/>
              </w:rPr>
              <w:tab/>
              <w:t>Partes en el Convenio;</w:t>
            </w:r>
          </w:p>
          <w:p w14:paraId="66438B4B"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b)</w:t>
            </w:r>
            <w:r w:rsidRPr="00E02841">
              <w:rPr>
                <w:sz w:val="18"/>
                <w:szCs w:val="18"/>
                <w:lang w:val="es-ES"/>
              </w:rPr>
              <w:tab/>
              <w:t>Signatarios del Convenio en la realización de actividades, en partic</w:t>
            </w:r>
            <w:r w:rsidR="00B555DC" w:rsidRPr="00E02841">
              <w:rPr>
                <w:sz w:val="18"/>
                <w:szCs w:val="18"/>
                <w:lang w:val="es-ES"/>
              </w:rPr>
              <w:t>ular actividades de apoyo</w:t>
            </w:r>
            <w:r w:rsidRPr="00E02841">
              <w:rPr>
                <w:sz w:val="18"/>
                <w:szCs w:val="18"/>
                <w:lang w:val="es-ES"/>
              </w:rPr>
              <w:t>, que faciliten la aplicación y ratificación rápidas del Convenio;</w:t>
            </w:r>
          </w:p>
          <w:p w14:paraId="4843ADB1"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c)</w:t>
            </w:r>
            <w:r w:rsidRPr="00E02841">
              <w:rPr>
                <w:sz w:val="18"/>
                <w:szCs w:val="18"/>
                <w:lang w:val="es-ES"/>
              </w:rPr>
              <w:tab/>
              <w:t>No signatarios del Convenio, para actividades de apoyo, siempre y cuando el Estado en cuestión esté adoptando verdaderas medidas para convertirse en Parte, demostradas por el envío de una carta del ministro competente al Director Ejecutivo del Programa de las Naciones Unidas para el Medio Ambiente y al Funcionario Ejecutivo Principal y Presidente del Fondo para el Medio Ambiente Mundial.</w:t>
            </w:r>
          </w:p>
        </w:tc>
        <w:tc>
          <w:tcPr>
            <w:tcW w:w="3969" w:type="dxa"/>
          </w:tcPr>
          <w:p w14:paraId="676B29ED"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El Consejo del FMAM aprobó nuevos criterios de</w:t>
            </w:r>
            <w:r w:rsidR="00665FC2" w:rsidRPr="00E02841">
              <w:rPr>
                <w:sz w:val="18"/>
                <w:szCs w:val="18"/>
                <w:lang w:val="es-ES"/>
              </w:rPr>
              <w:t> </w:t>
            </w:r>
            <w:r w:rsidRPr="00E02841">
              <w:rPr>
                <w:sz w:val="18"/>
                <w:szCs w:val="18"/>
                <w:lang w:val="es-ES"/>
              </w:rPr>
              <w:t xml:space="preserve">admisibilidad en enero de 2015. La </w:t>
            </w:r>
            <w:r w:rsidR="00665FC2" w:rsidRPr="00E02841">
              <w:rPr>
                <w:sz w:val="18"/>
                <w:szCs w:val="18"/>
                <w:lang w:val="es-ES"/>
              </w:rPr>
              <w:t>S</w:t>
            </w:r>
            <w:r w:rsidRPr="00E02841">
              <w:rPr>
                <w:sz w:val="18"/>
                <w:szCs w:val="18"/>
                <w:lang w:val="es-ES"/>
              </w:rPr>
              <w:t>ecretaría del FMAM también distribuyó estos criterios nuevos entre los organismos del FMAM en febrero</w:t>
            </w:r>
            <w:r w:rsidR="00665FC2" w:rsidRPr="00E02841">
              <w:rPr>
                <w:sz w:val="18"/>
                <w:szCs w:val="18"/>
                <w:lang w:val="es-ES"/>
              </w:rPr>
              <w:t> </w:t>
            </w:r>
            <w:r w:rsidRPr="00E02841">
              <w:rPr>
                <w:sz w:val="18"/>
                <w:szCs w:val="18"/>
                <w:lang w:val="es-ES"/>
              </w:rPr>
              <w:t>de 2015.</w:t>
            </w:r>
          </w:p>
          <w:p w14:paraId="15346602"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La secretaría provisional del Convenio de Minamata distribuyó el modelo de la carta que debían presentar los no signatarios sobre la adopción de verdaderas medidas en pro de la adhesión.</w:t>
            </w:r>
          </w:p>
          <w:p w14:paraId="163A0656" w14:textId="77777777" w:rsidR="00E953EE" w:rsidRPr="00E02841" w:rsidRDefault="00B555DC"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En</w:t>
            </w:r>
            <w:r w:rsidR="00E953EE" w:rsidRPr="00E02841">
              <w:rPr>
                <w:sz w:val="18"/>
                <w:szCs w:val="18"/>
                <w:lang w:val="es-ES"/>
              </w:rPr>
              <w:t xml:space="preserve"> el período de la sexta reposición del FMAM que</w:t>
            </w:r>
            <w:r w:rsidR="00665FC2" w:rsidRPr="00E02841">
              <w:rPr>
                <w:sz w:val="18"/>
                <w:szCs w:val="18"/>
                <w:lang w:val="es-ES"/>
              </w:rPr>
              <w:t> </w:t>
            </w:r>
            <w:r w:rsidR="00E953EE" w:rsidRPr="00E02841">
              <w:rPr>
                <w:sz w:val="18"/>
                <w:szCs w:val="18"/>
                <w:lang w:val="es-ES"/>
              </w:rPr>
              <w:t>abarca el informe se prestó apoyo a 24 países no signatarios</w:t>
            </w:r>
            <w:r w:rsidRPr="00E02841">
              <w:rPr>
                <w:sz w:val="18"/>
                <w:szCs w:val="18"/>
                <w:lang w:val="es-ES"/>
              </w:rPr>
              <w:t xml:space="preserve"> con arreglo a los nuevos criterios</w:t>
            </w:r>
            <w:r w:rsidR="00E953EE" w:rsidRPr="00E02841">
              <w:rPr>
                <w:sz w:val="18"/>
                <w:szCs w:val="18"/>
                <w:lang w:val="es-ES"/>
              </w:rPr>
              <w:t>. De</w:t>
            </w:r>
            <w:r w:rsidR="00665FC2" w:rsidRPr="00E02841">
              <w:rPr>
                <w:sz w:val="18"/>
                <w:szCs w:val="18"/>
                <w:lang w:val="es-ES"/>
              </w:rPr>
              <w:t> </w:t>
            </w:r>
            <w:r w:rsidR="00E953EE" w:rsidRPr="00E02841">
              <w:rPr>
                <w:sz w:val="18"/>
                <w:szCs w:val="18"/>
                <w:lang w:val="es-ES"/>
              </w:rPr>
              <w:t>esos 24 países, cinco han ratificado el Convenio (Botswana, El Salvador, Eswatini, Lesotho y Saint</w:t>
            </w:r>
            <w:r w:rsidR="00665FC2" w:rsidRPr="00E02841">
              <w:rPr>
                <w:sz w:val="18"/>
                <w:szCs w:val="18"/>
                <w:lang w:val="es-ES"/>
              </w:rPr>
              <w:t> </w:t>
            </w:r>
            <w:r w:rsidR="00E953EE" w:rsidRPr="00E02841">
              <w:rPr>
                <w:sz w:val="18"/>
                <w:szCs w:val="18"/>
                <w:lang w:val="es-ES"/>
              </w:rPr>
              <w:t>Kitts y Nevis).</w:t>
            </w:r>
          </w:p>
        </w:tc>
      </w:tr>
      <w:tr w:rsidR="00E953EE" w:rsidRPr="002D23A8" w14:paraId="2D8B7E56" w14:textId="77777777" w:rsidTr="00665FC2">
        <w:tc>
          <w:tcPr>
            <w:tcW w:w="445" w:type="dxa"/>
          </w:tcPr>
          <w:p w14:paraId="07D0A930"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2</w:t>
            </w:r>
          </w:p>
        </w:tc>
        <w:tc>
          <w:tcPr>
            <w:tcW w:w="3969" w:type="dxa"/>
          </w:tcPr>
          <w:p w14:paraId="6AF73D53"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Solicitar al Fondo para el Medio Ambiente Mundial que sopese la posibilidad de emprender las actividades siguientes al dotar de recursos financieros a países en desarrollo y países con economías en transición:</w:t>
            </w:r>
          </w:p>
          <w:p w14:paraId="29F87D68"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a)</w:t>
            </w:r>
            <w:r w:rsidRPr="00E02841">
              <w:rPr>
                <w:sz w:val="18"/>
                <w:szCs w:val="18"/>
                <w:lang w:val="es-ES"/>
              </w:rPr>
              <w:tab/>
              <w:t>Actividades de apoyo, enunciadas en las directrices iniciales del Fondo para el Medio Ambiente Mundial relativas a las actividades de apoyo para el Convenio de Minamata sobre el Mercurio, en particular las actividades de evaluación inicial del Convenio de Minamata y los planes nacionales de acción para la extracción de oro artesanal y en pequeña escala, a fin de facilitar la ratificación;</w:t>
            </w:r>
          </w:p>
          <w:p w14:paraId="3CEFDA1F"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b)</w:t>
            </w:r>
            <w:r w:rsidRPr="00E02841">
              <w:rPr>
                <w:sz w:val="18"/>
                <w:szCs w:val="18"/>
                <w:lang w:val="es-ES"/>
              </w:rPr>
              <w:tab/>
              <w:t>Actividades destinadas a aplicar las disposiciones del Convenio, priorizando las que:</w:t>
            </w:r>
          </w:p>
          <w:p w14:paraId="588F9AD9" w14:textId="77777777" w:rsidR="00E953EE" w:rsidRPr="00E02841" w:rsidRDefault="00E953EE" w:rsidP="00CE0B26">
            <w:pPr>
              <w:tabs>
                <w:tab w:val="clear" w:pos="1247"/>
                <w:tab w:val="clear" w:pos="1814"/>
                <w:tab w:val="clear" w:pos="2381"/>
                <w:tab w:val="clear" w:pos="2948"/>
                <w:tab w:val="clear" w:pos="3515"/>
                <w:tab w:val="left" w:pos="284"/>
              </w:tabs>
              <w:spacing w:after="360"/>
              <w:ind w:left="568" w:hanging="284"/>
              <w:rPr>
                <w:rFonts w:cstheme="minorHAnsi"/>
                <w:sz w:val="18"/>
                <w:szCs w:val="18"/>
                <w:lang w:val="es-ES"/>
              </w:rPr>
            </w:pPr>
            <w:r w:rsidRPr="00E02841">
              <w:rPr>
                <w:sz w:val="18"/>
                <w:szCs w:val="18"/>
                <w:lang w:val="es-ES"/>
              </w:rPr>
              <w:t>i)</w:t>
            </w:r>
            <w:r w:rsidRPr="00E02841">
              <w:rPr>
                <w:sz w:val="18"/>
                <w:szCs w:val="18"/>
                <w:lang w:val="es-ES"/>
              </w:rPr>
              <w:tab/>
              <w:t>Guarden relación con obligaciones jurídicamente vinculantes;</w:t>
            </w:r>
          </w:p>
          <w:p w14:paraId="18344A88" w14:textId="77777777" w:rsidR="00E953EE" w:rsidRPr="00E02841" w:rsidRDefault="00E953EE" w:rsidP="00064318">
            <w:pPr>
              <w:tabs>
                <w:tab w:val="clear" w:pos="1247"/>
                <w:tab w:val="clear" w:pos="1814"/>
                <w:tab w:val="clear" w:pos="2381"/>
                <w:tab w:val="clear" w:pos="2948"/>
                <w:tab w:val="clear" w:pos="3515"/>
                <w:tab w:val="left" w:pos="284"/>
              </w:tabs>
              <w:spacing w:after="120"/>
              <w:ind w:left="568" w:hanging="284"/>
              <w:rPr>
                <w:rFonts w:cstheme="minorHAnsi"/>
                <w:sz w:val="18"/>
                <w:szCs w:val="18"/>
                <w:lang w:val="es-ES"/>
              </w:rPr>
            </w:pPr>
            <w:r w:rsidRPr="00E02841">
              <w:rPr>
                <w:sz w:val="18"/>
                <w:szCs w:val="18"/>
                <w:lang w:val="es-ES"/>
              </w:rPr>
              <w:t>ii)</w:t>
            </w:r>
            <w:r w:rsidRPr="00E02841">
              <w:rPr>
                <w:sz w:val="18"/>
                <w:szCs w:val="18"/>
                <w:lang w:val="es-ES"/>
              </w:rPr>
              <w:tab/>
              <w:t>Faciliten la aplicación rápida del Convenio desde su entrada en vigor;</w:t>
            </w:r>
          </w:p>
          <w:p w14:paraId="291BF2C3" w14:textId="77777777" w:rsidR="00E953EE" w:rsidRPr="00E02841" w:rsidRDefault="00E953EE" w:rsidP="00CE0B26">
            <w:pPr>
              <w:keepNext/>
              <w:keepLines/>
              <w:tabs>
                <w:tab w:val="clear" w:pos="1247"/>
                <w:tab w:val="clear" w:pos="1814"/>
                <w:tab w:val="clear" w:pos="2381"/>
                <w:tab w:val="clear" w:pos="2948"/>
                <w:tab w:val="clear" w:pos="3515"/>
                <w:tab w:val="left" w:pos="284"/>
              </w:tabs>
              <w:spacing w:after="120"/>
              <w:ind w:left="568" w:hanging="284"/>
              <w:rPr>
                <w:rFonts w:cstheme="minorHAnsi"/>
                <w:sz w:val="18"/>
                <w:szCs w:val="18"/>
                <w:lang w:val="es-ES"/>
              </w:rPr>
            </w:pPr>
            <w:r w:rsidRPr="00E02841">
              <w:rPr>
                <w:sz w:val="18"/>
                <w:szCs w:val="18"/>
                <w:lang w:val="es-ES"/>
              </w:rPr>
              <w:t>iii) Permitan la reducción de las emisiones y liberaciones de mercurio y se ocupen de los efectos del mercurio en la salud y el medio ambiente.</w:t>
            </w:r>
          </w:p>
        </w:tc>
        <w:tc>
          <w:tcPr>
            <w:tcW w:w="3969" w:type="dxa"/>
          </w:tcPr>
          <w:p w14:paraId="303CF4E3"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La estrategia de la sexta reposición del FMAM en materia de productos químicos y desechos persigue dos objetivos para alcanzar la meta de la eliminación de los productos químicos y los desechos nocivos. El FMAM ha programado la asignación de 124 millones de dólares para proyectos relacionados con el mercurio en el marco de esos dos programas en los tres primeros años de su sexto período de reposición.</w:t>
            </w:r>
          </w:p>
        </w:tc>
      </w:tr>
    </w:tbl>
    <w:p w14:paraId="5B7A62DC" w14:textId="77777777" w:rsidR="00E953EE" w:rsidRPr="00E02841" w:rsidRDefault="00E953EE" w:rsidP="00E953EE">
      <w:pPr>
        <w:pStyle w:val="Heading2"/>
        <w:ind w:firstLine="0"/>
        <w:rPr>
          <w:rFonts w:asciiTheme="minorHAnsi" w:hAnsiTheme="minorHAnsi" w:cstheme="minorHAnsi"/>
          <w:lang w:val="es-ES"/>
        </w:rPr>
      </w:pPr>
      <w:bookmarkStart w:id="53" w:name="_Toc9941941"/>
      <w:bookmarkStart w:id="54" w:name="_Toc9942387"/>
      <w:r w:rsidRPr="00E02841">
        <w:rPr>
          <w:bCs/>
          <w:lang w:val="es-ES"/>
        </w:rPr>
        <w:t>Resoluciones aprobadas por la Conferencia de Plenipotenciarios sobre el Convenio de Minamata sobre el Mercurio y respuesta del FMAM</w:t>
      </w:r>
      <w:r w:rsidRPr="00E02841">
        <w:rPr>
          <w:rStyle w:val="FootnoteReference"/>
          <w:rFonts w:asciiTheme="minorHAnsi" w:hAnsiTheme="minorHAnsi" w:cstheme="minorHAnsi"/>
          <w:lang w:val="es-ES"/>
        </w:rPr>
        <w:footnoteReference w:id="11"/>
      </w:r>
      <w:bookmarkEnd w:id="53"/>
      <w:bookmarkEnd w:id="54"/>
    </w:p>
    <w:tbl>
      <w:tblPr>
        <w:tblStyle w:val="TableGrid"/>
        <w:tblW w:w="0" w:type="auto"/>
        <w:tblInd w:w="1247" w:type="dxa"/>
        <w:tblLayout w:type="fixed"/>
        <w:tblLook w:val="04A0" w:firstRow="1" w:lastRow="0" w:firstColumn="1" w:lastColumn="0" w:noHBand="0" w:noVBand="1"/>
      </w:tblPr>
      <w:tblGrid>
        <w:gridCol w:w="445"/>
        <w:gridCol w:w="3969"/>
        <w:gridCol w:w="3969"/>
      </w:tblGrid>
      <w:tr w:rsidR="00E953EE" w:rsidRPr="00E02841" w14:paraId="5D0D10AD" w14:textId="77777777" w:rsidTr="00665FC2">
        <w:trPr>
          <w:tblHeader/>
        </w:trPr>
        <w:tc>
          <w:tcPr>
            <w:tcW w:w="445" w:type="dxa"/>
          </w:tcPr>
          <w:p w14:paraId="012F85EA" w14:textId="77777777" w:rsidR="00E953EE" w:rsidRPr="00E02841" w:rsidRDefault="00E953EE" w:rsidP="00064318">
            <w:pPr>
              <w:tabs>
                <w:tab w:val="clear" w:pos="1247"/>
                <w:tab w:val="clear" w:pos="1814"/>
                <w:tab w:val="clear" w:pos="2381"/>
                <w:tab w:val="clear" w:pos="2948"/>
                <w:tab w:val="clear" w:pos="3515"/>
                <w:tab w:val="left" w:pos="284"/>
              </w:tabs>
              <w:spacing w:after="120"/>
              <w:jc w:val="center"/>
              <w:rPr>
                <w:rFonts w:cstheme="minorHAnsi"/>
                <w:b/>
                <w:bCs/>
                <w:sz w:val="18"/>
                <w:szCs w:val="18"/>
                <w:lang w:val="es-ES"/>
              </w:rPr>
            </w:pPr>
          </w:p>
        </w:tc>
        <w:tc>
          <w:tcPr>
            <w:tcW w:w="3969" w:type="dxa"/>
          </w:tcPr>
          <w:p w14:paraId="17311C61" w14:textId="77777777" w:rsidR="00E953EE" w:rsidRPr="00E02841" w:rsidRDefault="00E953EE" w:rsidP="00064318">
            <w:pPr>
              <w:tabs>
                <w:tab w:val="clear" w:pos="1247"/>
                <w:tab w:val="clear" w:pos="1814"/>
                <w:tab w:val="clear" w:pos="2381"/>
                <w:tab w:val="clear" w:pos="2948"/>
                <w:tab w:val="clear" w:pos="3515"/>
                <w:tab w:val="left" w:pos="284"/>
              </w:tabs>
              <w:spacing w:after="120"/>
              <w:jc w:val="center"/>
              <w:rPr>
                <w:rFonts w:cstheme="minorHAnsi"/>
                <w:b/>
                <w:bCs/>
                <w:sz w:val="18"/>
                <w:szCs w:val="18"/>
                <w:lang w:val="es-ES"/>
              </w:rPr>
            </w:pPr>
            <w:r w:rsidRPr="00E02841">
              <w:rPr>
                <w:b/>
                <w:bCs/>
                <w:sz w:val="18"/>
                <w:szCs w:val="18"/>
                <w:lang w:val="es-ES"/>
              </w:rPr>
              <w:t>Resolución</w:t>
            </w:r>
          </w:p>
        </w:tc>
        <w:tc>
          <w:tcPr>
            <w:tcW w:w="3969" w:type="dxa"/>
          </w:tcPr>
          <w:p w14:paraId="521A7BD2" w14:textId="77777777" w:rsidR="00E953EE" w:rsidRPr="00E02841" w:rsidRDefault="00E953EE" w:rsidP="00064318">
            <w:pPr>
              <w:tabs>
                <w:tab w:val="clear" w:pos="1247"/>
                <w:tab w:val="clear" w:pos="1814"/>
                <w:tab w:val="clear" w:pos="2381"/>
                <w:tab w:val="clear" w:pos="2948"/>
                <w:tab w:val="clear" w:pos="3515"/>
                <w:tab w:val="left" w:pos="284"/>
              </w:tabs>
              <w:spacing w:after="120"/>
              <w:jc w:val="center"/>
              <w:rPr>
                <w:rFonts w:cstheme="minorHAnsi"/>
                <w:b/>
                <w:bCs/>
                <w:sz w:val="18"/>
                <w:szCs w:val="18"/>
                <w:lang w:val="es-ES"/>
              </w:rPr>
            </w:pPr>
            <w:r w:rsidRPr="00E02841">
              <w:rPr>
                <w:b/>
                <w:bCs/>
                <w:sz w:val="18"/>
                <w:szCs w:val="18"/>
                <w:lang w:val="es-ES"/>
              </w:rPr>
              <w:t>Respuesta del FMAM</w:t>
            </w:r>
          </w:p>
        </w:tc>
      </w:tr>
      <w:tr w:rsidR="00E953EE" w:rsidRPr="002D23A8" w14:paraId="66DBE366" w14:textId="77777777" w:rsidTr="00665FC2">
        <w:tc>
          <w:tcPr>
            <w:tcW w:w="445" w:type="dxa"/>
          </w:tcPr>
          <w:p w14:paraId="594595DC"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1</w:t>
            </w:r>
          </w:p>
        </w:tc>
        <w:tc>
          <w:tcPr>
            <w:tcW w:w="3969" w:type="dxa"/>
          </w:tcPr>
          <w:p w14:paraId="5D931108"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Invita al Consejo del Fondo para el Medio Ambiente Mundial a que apoye a los países en desarrollo y países con economías en transición signatarios del Convenio en la realización de actividades, en particular actividades de habilitación, que faciliten la pronta aplicación y</w:t>
            </w:r>
            <w:r w:rsidR="00665FC2" w:rsidRPr="00E02841">
              <w:rPr>
                <w:sz w:val="18"/>
                <w:szCs w:val="18"/>
                <w:lang w:val="es-ES"/>
              </w:rPr>
              <w:t> </w:t>
            </w:r>
            <w:r w:rsidRPr="00E02841">
              <w:rPr>
                <w:sz w:val="18"/>
                <w:szCs w:val="18"/>
                <w:lang w:val="es-ES"/>
              </w:rPr>
              <w:t>ratificación del Convenio;</w:t>
            </w:r>
          </w:p>
        </w:tc>
        <w:tc>
          <w:tcPr>
            <w:tcW w:w="3969" w:type="dxa"/>
          </w:tcPr>
          <w:p w14:paraId="6E014043"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En la 44ª reunión del Consejo del FMAM (junio de</w:t>
            </w:r>
            <w:r w:rsidR="002D3FF9" w:rsidRPr="00E02841">
              <w:rPr>
                <w:sz w:val="18"/>
                <w:szCs w:val="18"/>
                <w:lang w:val="es-ES"/>
              </w:rPr>
              <w:t> </w:t>
            </w:r>
            <w:r w:rsidRPr="00E02841">
              <w:rPr>
                <w:sz w:val="18"/>
                <w:szCs w:val="18"/>
                <w:lang w:val="es-ES"/>
              </w:rPr>
              <w:t>2013) se asignaron 10 millones de dólares para la realización de actividades de apoyo en el marco del Convenio de Minamata en el quinto período de reposición del Fondo, en concreto evaluaciones iniciales del Convenio y planes nacionales de acción para la extracción de oro artesanal y en pequeña escala. Se han formulado directrices para la aplicación de esos proyectos. En la sexta reposición del FMAM se han asignado 30 millones de dólares en concepto de recursos adicionales para esas actividades de apoyo.</w:t>
            </w:r>
          </w:p>
          <w:p w14:paraId="410B3ACF" w14:textId="77777777" w:rsidR="00E953EE" w:rsidRPr="00E02841" w:rsidRDefault="00E953EE" w:rsidP="00F33AF6">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 xml:space="preserve">El </w:t>
            </w:r>
            <w:r w:rsidR="00F33AF6" w:rsidRPr="00E02841">
              <w:rPr>
                <w:sz w:val="18"/>
                <w:szCs w:val="18"/>
                <w:lang w:val="es-ES"/>
              </w:rPr>
              <w:t xml:space="preserve">Comité Internacional de Negociación encargado de elaborar un instrumento jurídicamente vinculante a nivel mundial sobre el mercurio </w:t>
            </w:r>
            <w:r w:rsidRPr="00E02841">
              <w:rPr>
                <w:sz w:val="18"/>
                <w:szCs w:val="18"/>
                <w:lang w:val="es-ES"/>
              </w:rPr>
              <w:t>o la Conferencia de las Partes podrá modificar las directrices iniciales</w:t>
            </w:r>
            <w:r w:rsidRPr="00E02841">
              <w:rPr>
                <w:rStyle w:val="FootnoteReference"/>
                <w:rFonts w:cstheme="minorHAnsi"/>
                <w:sz w:val="18"/>
                <w:lang w:val="es-ES"/>
              </w:rPr>
              <w:footnoteReference w:id="12"/>
            </w:r>
            <w:r w:rsidRPr="00E02841">
              <w:rPr>
                <w:sz w:val="18"/>
                <w:szCs w:val="18"/>
                <w:lang w:val="es-ES"/>
              </w:rPr>
              <w:t xml:space="preserve"> según sea necesario.</w:t>
            </w:r>
          </w:p>
        </w:tc>
      </w:tr>
      <w:tr w:rsidR="00E953EE" w:rsidRPr="002D23A8" w14:paraId="0215E25F" w14:textId="77777777" w:rsidTr="00665FC2">
        <w:tc>
          <w:tcPr>
            <w:tcW w:w="445" w:type="dxa"/>
          </w:tcPr>
          <w:p w14:paraId="1CAFB5D8"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2</w:t>
            </w:r>
          </w:p>
        </w:tc>
        <w:tc>
          <w:tcPr>
            <w:tcW w:w="3969" w:type="dxa"/>
          </w:tcPr>
          <w:p w14:paraId="1BDFE7A1"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Invita al Consejo del Fondo para el Medio Ambiente Mundial a que haga efectiva la</w:t>
            </w:r>
            <w:r w:rsidR="00512F59" w:rsidRPr="00E02841">
              <w:rPr>
                <w:sz w:val="18"/>
                <w:szCs w:val="18"/>
                <w:lang w:val="es-ES"/>
              </w:rPr>
              <w:t xml:space="preserve"> </w:t>
            </w:r>
            <w:r w:rsidRPr="00E02841">
              <w:rPr>
                <w:sz w:val="18"/>
                <w:szCs w:val="18"/>
                <w:lang w:val="es-ES"/>
              </w:rPr>
              <w:t xml:space="preserve">inclusión del </w:t>
            </w:r>
            <w:r w:rsidR="005A0D5B" w:rsidRPr="00E02841">
              <w:rPr>
                <w:sz w:val="18"/>
                <w:szCs w:val="18"/>
                <w:lang w:val="es-ES"/>
              </w:rPr>
              <w:t>Fondo Fiduciario</w:t>
            </w:r>
            <w:r w:rsidRPr="00E02841">
              <w:rPr>
                <w:sz w:val="18"/>
                <w:szCs w:val="18"/>
                <w:lang w:val="es-ES"/>
              </w:rPr>
              <w:t xml:space="preserve"> del Fondo para el Medio Ambiente Mundial como parte del mecanismo financiero del Convenio de Minamata y recomiende a la Asamblea del Fondo para el Medio Ambiente Mundial que, con carácter urgente, haga los ajustes que sean necesarios en el Instrumento Constitutivo del Fondo para el Medio Ambiente Mundial Reestructurado para que este pueda desempeñar su función en el mecanismo financiero;</w:t>
            </w:r>
          </w:p>
        </w:tc>
        <w:tc>
          <w:tcPr>
            <w:tcW w:w="3969" w:type="dxa"/>
          </w:tcPr>
          <w:p w14:paraId="77C5BBE4"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En la quinta Asamblea del FMAM (mayo de 2014), el Instrumento del FMAM se modificó para incluir el Convenio de Minamata en la lista de Convenios atendidos por el Fondo</w:t>
            </w:r>
            <w:r w:rsidRPr="00E02841">
              <w:rPr>
                <w:rStyle w:val="FootnoteReference"/>
                <w:rFonts w:cstheme="minorHAnsi"/>
                <w:sz w:val="18"/>
                <w:lang w:val="es-ES"/>
              </w:rPr>
              <w:footnoteReference w:id="13"/>
            </w:r>
            <w:r w:rsidRPr="00E02841">
              <w:rPr>
                <w:sz w:val="18"/>
                <w:szCs w:val="18"/>
                <w:lang w:val="es-ES"/>
              </w:rPr>
              <w:t>. El nuevo párrafo 6 e) del Instrumento del FMAM contiene el texto siguiente:</w:t>
            </w:r>
          </w:p>
          <w:p w14:paraId="77C600B4" w14:textId="77777777" w:rsidR="00E953EE" w:rsidRPr="00E02841" w:rsidRDefault="00E953EE" w:rsidP="00F67F84">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“e) Funcionará como una de las entidades que integran el mecanismo financiero del Convenio de Minamata sobre el Mercurio, de conformidad con los párrafos 5, 6 y 8 de su artículo 13. A tal efecto, el FMAM seguirá las orientaciones de la Conferencia de las Partes, a la que rendirá cuentas. La Conferencia de las Partes brindará orientación sobre las estrategias generales, las políticas, las prioridades programáticas y las condiciones que otorguen el derecho a acceder a los recursos financieros y utilizarlos. Asimismo, la Conferencia de las Partes impartirá orientaciones al FMAM respecto de una lista indicativa de categorías de actividades que podrán recibir apoyo, y aportará los recursos para sufragar los costos adicionales convenidos que permitan obtener beneficios ambientales mundiales y la totalidad de los costos convenidos de algunas actividades habilitantes, de conformidad con lo dispuesto en el párrafo 7 del artículo 13 del Convenio.”</w:t>
            </w:r>
          </w:p>
        </w:tc>
      </w:tr>
      <w:tr w:rsidR="00E953EE" w:rsidRPr="002D23A8" w14:paraId="458C7588" w14:textId="77777777" w:rsidTr="00665FC2">
        <w:tc>
          <w:tcPr>
            <w:tcW w:w="445" w:type="dxa"/>
          </w:tcPr>
          <w:p w14:paraId="1C99F60F"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3</w:t>
            </w:r>
          </w:p>
        </w:tc>
        <w:tc>
          <w:tcPr>
            <w:tcW w:w="3969" w:type="dxa"/>
          </w:tcPr>
          <w:p w14:paraId="598162FC"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Decide que el Comité elabore un proyecto de memorando de entendimiento que acordarían el Consejo del Fondo para el Medio Ambiente Mundial y la Conferencia de las Partes sobre los arreglos para hacer efectivas las disposiciones pertinentes de los párrafos 5 a 8 del artículo</w:t>
            </w:r>
            <w:r w:rsidR="00B543F7" w:rsidRPr="00E02841">
              <w:rPr>
                <w:sz w:val="18"/>
                <w:szCs w:val="18"/>
                <w:lang w:val="es-ES"/>
              </w:rPr>
              <w:t> </w:t>
            </w:r>
            <w:r w:rsidRPr="00E02841">
              <w:rPr>
                <w:sz w:val="18"/>
                <w:szCs w:val="18"/>
                <w:lang w:val="es-ES"/>
              </w:rPr>
              <w:t>13, para que lo apruebe la Conferencia de las Partes en su primera reunión;</w:t>
            </w:r>
          </w:p>
        </w:tc>
        <w:tc>
          <w:tcPr>
            <w:tcW w:w="3969" w:type="dxa"/>
          </w:tcPr>
          <w:p w14:paraId="53BF3D9B"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 xml:space="preserve">La Secretaría del FMAM remitió a la secretaría provisional del Convenio de Minamata el memorando de entendimiento con el Convenio de Estocolmo </w:t>
            </w:r>
            <w:r w:rsidR="00512F59" w:rsidRPr="00E02841">
              <w:rPr>
                <w:sz w:val="18"/>
                <w:szCs w:val="18"/>
                <w:lang w:val="es-ES"/>
              </w:rPr>
              <w:t xml:space="preserve">para que sirviese de pauta </w:t>
            </w:r>
            <w:r w:rsidRPr="00E02841">
              <w:rPr>
                <w:sz w:val="18"/>
                <w:szCs w:val="18"/>
                <w:lang w:val="es-ES"/>
              </w:rPr>
              <w:t>en la elaboración del memorando. En los documentos del sexto período de sesiones del CIN, la secretaría provisional del Convenio de Minamata aportó ejemplos de memorandos de entendimiento entre el</w:t>
            </w:r>
            <w:r w:rsidR="00C94F05" w:rsidRPr="00E02841">
              <w:rPr>
                <w:sz w:val="18"/>
                <w:szCs w:val="18"/>
                <w:lang w:val="es-ES"/>
              </w:rPr>
              <w:t> </w:t>
            </w:r>
            <w:r w:rsidRPr="00E02841">
              <w:rPr>
                <w:sz w:val="18"/>
                <w:szCs w:val="18"/>
                <w:lang w:val="es-ES"/>
              </w:rPr>
              <w:t>Consejo del FMAM y diversas Conferencias de</w:t>
            </w:r>
            <w:r w:rsidR="00C94F05" w:rsidRPr="00E02841">
              <w:rPr>
                <w:sz w:val="18"/>
                <w:szCs w:val="18"/>
                <w:lang w:val="es-ES"/>
              </w:rPr>
              <w:t> </w:t>
            </w:r>
            <w:r w:rsidRPr="00E02841">
              <w:rPr>
                <w:sz w:val="18"/>
                <w:szCs w:val="18"/>
                <w:lang w:val="es-ES"/>
              </w:rPr>
              <w:t>las Partes.</w:t>
            </w:r>
          </w:p>
          <w:p w14:paraId="6AAB37E6"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En su séptimo período de sesiones, el CIN aprobó una versión revisada del proyecto de memorando de entendimiento, que se sometió al examen de la</w:t>
            </w:r>
            <w:r w:rsidR="00B543F7" w:rsidRPr="00E02841">
              <w:rPr>
                <w:sz w:val="18"/>
                <w:szCs w:val="18"/>
                <w:lang w:val="es-ES"/>
              </w:rPr>
              <w:t> </w:t>
            </w:r>
            <w:r w:rsidRPr="00E02841">
              <w:rPr>
                <w:sz w:val="18"/>
                <w:szCs w:val="18"/>
                <w:lang w:val="es-ES"/>
              </w:rPr>
              <w:t>51ª reunión del Consejo del FMAM. A principios de 2017, la Secretaría del FMAM transmitió observaciones del Consejo del FMAM a la secretaría provisional para su inclusión en el documento de la primera reunión de la Conferencia de las Partes, que se sometería al examen de esta.</w:t>
            </w:r>
          </w:p>
        </w:tc>
      </w:tr>
      <w:tr w:rsidR="00E953EE" w:rsidRPr="002D23A8" w14:paraId="1D4F3605" w14:textId="77777777" w:rsidTr="00665FC2">
        <w:tc>
          <w:tcPr>
            <w:tcW w:w="445" w:type="dxa"/>
          </w:tcPr>
          <w:p w14:paraId="3885A95D"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4</w:t>
            </w:r>
          </w:p>
        </w:tc>
        <w:tc>
          <w:tcPr>
            <w:tcW w:w="3969" w:type="dxa"/>
          </w:tcPr>
          <w:p w14:paraId="7ABF2F25"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 xml:space="preserve">Decide también que el Comité elabore y apruebe, con carácter provisional hasta que la Conferencia de las Partes lo haga oficialmente en su primera reunión, orientaciones para el Consejo del Fondo para el Medio Ambiente Mundial sobre las estrategias generales, las políticas, las prioridades de los programas, las condiciones para acceder a los recursos financieros y utilizarlos y una lista indicativa de categorías de actividades que puedan recibir apoyo del </w:t>
            </w:r>
            <w:r w:rsidR="005A0D5B" w:rsidRPr="00E02841">
              <w:rPr>
                <w:sz w:val="18"/>
                <w:szCs w:val="18"/>
                <w:lang w:val="es-ES"/>
              </w:rPr>
              <w:t>Fondo Fiduciario</w:t>
            </w:r>
            <w:r w:rsidRPr="00E02841">
              <w:rPr>
                <w:sz w:val="18"/>
                <w:szCs w:val="18"/>
                <w:lang w:val="es-ES"/>
              </w:rPr>
              <w:t xml:space="preserve"> del Fondo para el Medio Ambiente Mundial;</w:t>
            </w:r>
          </w:p>
        </w:tc>
        <w:tc>
          <w:tcPr>
            <w:tcW w:w="3969" w:type="dxa"/>
          </w:tcPr>
          <w:p w14:paraId="1380A0E5"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 xml:space="preserve">En su séptimo período de sesiones, el CIN aprobó, con carácter provisional hasta que la Conferencia de las Partes la aprobase oficialmente en su primera reunión, la versión revisada de un proyecto de orientaciones para el FMAM sobre las estrategias generales, las políticas, las prioridades programáticas y las condiciones que otorgan el derecho a acceder a los recursos financieros y utilizarlos, y sobre una lista indicativa de las categorías de actividades que podrían recibir apoyo del </w:t>
            </w:r>
            <w:r w:rsidR="005A0D5B" w:rsidRPr="00E02841">
              <w:rPr>
                <w:sz w:val="18"/>
                <w:szCs w:val="18"/>
                <w:lang w:val="es-ES"/>
              </w:rPr>
              <w:t>Fondo Fiduciario</w:t>
            </w:r>
            <w:r w:rsidRPr="00E02841">
              <w:rPr>
                <w:sz w:val="18"/>
                <w:szCs w:val="18"/>
                <w:lang w:val="es-ES"/>
              </w:rPr>
              <w:t xml:space="preserve"> del Fondo para el Medio Ambiente Mundial.</w:t>
            </w:r>
          </w:p>
          <w:p w14:paraId="48A92DCF" w14:textId="77777777" w:rsidR="00E953EE" w:rsidRPr="00E02841" w:rsidRDefault="00512F59"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El FMAM ha hecho avances en relación con</w:t>
            </w:r>
            <w:r w:rsidR="00E953EE" w:rsidRPr="00E02841">
              <w:rPr>
                <w:sz w:val="18"/>
                <w:szCs w:val="18"/>
                <w:lang w:val="es-ES"/>
              </w:rPr>
              <w:t xml:space="preserve"> diversos aspectos del proyecto de orientaciones iniciales, que se resumen en el cuadro 1 del presente info</w:t>
            </w:r>
            <w:r w:rsidRPr="00E02841">
              <w:rPr>
                <w:sz w:val="18"/>
                <w:szCs w:val="18"/>
                <w:lang w:val="es-ES"/>
              </w:rPr>
              <w:t>rme; p</w:t>
            </w:r>
            <w:r w:rsidR="00E953EE" w:rsidRPr="00E02841">
              <w:rPr>
                <w:sz w:val="18"/>
                <w:szCs w:val="18"/>
                <w:lang w:val="es-ES"/>
              </w:rPr>
              <w:t xml:space="preserve">or ejemplo, </w:t>
            </w:r>
            <w:r w:rsidRPr="00E02841">
              <w:rPr>
                <w:sz w:val="18"/>
                <w:szCs w:val="18"/>
                <w:lang w:val="es-ES"/>
              </w:rPr>
              <w:t xml:space="preserve">las orientaciones </w:t>
            </w:r>
            <w:r w:rsidR="00E953EE" w:rsidRPr="00E02841">
              <w:rPr>
                <w:sz w:val="18"/>
                <w:szCs w:val="18"/>
                <w:lang w:val="es-ES"/>
              </w:rPr>
              <w:t>se u</w:t>
            </w:r>
            <w:r w:rsidRPr="00E02841">
              <w:rPr>
                <w:sz w:val="18"/>
                <w:szCs w:val="18"/>
                <w:lang w:val="es-ES"/>
              </w:rPr>
              <w:t xml:space="preserve">san para </w:t>
            </w:r>
            <w:r w:rsidR="00A95829" w:rsidRPr="00E02841">
              <w:rPr>
                <w:sz w:val="18"/>
                <w:szCs w:val="18"/>
                <w:lang w:val="es-ES"/>
              </w:rPr>
              <w:t>encauzar</w:t>
            </w:r>
            <w:r w:rsidR="00E953EE" w:rsidRPr="00E02841">
              <w:rPr>
                <w:sz w:val="18"/>
                <w:szCs w:val="18"/>
                <w:lang w:val="es-ES"/>
              </w:rPr>
              <w:t xml:space="preserve"> la labor programática en la sexta reposición del Fondo y se citan en el proyecto de documento de orientación programática para las negociaciones de la séptima reposición.</w:t>
            </w:r>
            <w:r w:rsidR="00A95829" w:rsidRPr="00E02841">
              <w:rPr>
                <w:rFonts w:cstheme="minorHAnsi"/>
                <w:sz w:val="18"/>
                <w:szCs w:val="18"/>
                <w:lang w:val="es-ES"/>
              </w:rPr>
              <w:t xml:space="preserve"> En </w:t>
            </w:r>
            <w:r w:rsidR="00A95829" w:rsidRPr="00E02841">
              <w:rPr>
                <w:sz w:val="18"/>
                <w:szCs w:val="18"/>
                <w:lang w:val="es-ES"/>
              </w:rPr>
              <w:t>l</w:t>
            </w:r>
            <w:r w:rsidR="00E953EE" w:rsidRPr="00E02841">
              <w:rPr>
                <w:sz w:val="18"/>
                <w:szCs w:val="18"/>
                <w:lang w:val="es-ES"/>
              </w:rPr>
              <w:t>a programación de la sexta reposición del Fondo se ha prestado una atención especial a las actividades de apoyo y las medidas para facilitar la aplicación rápida del Convenio. En junio de 2017, el FMAM había financiado 100 evaluaciones iniciales del Convenio de Minamata,</w:t>
            </w:r>
            <w:r w:rsidR="00B543F7" w:rsidRPr="00E02841">
              <w:rPr>
                <w:sz w:val="18"/>
                <w:szCs w:val="18"/>
                <w:lang w:val="es-ES"/>
              </w:rPr>
              <w:t> </w:t>
            </w:r>
            <w:r w:rsidR="00E953EE" w:rsidRPr="00E02841">
              <w:rPr>
                <w:sz w:val="18"/>
                <w:szCs w:val="18"/>
                <w:lang w:val="es-ES"/>
              </w:rPr>
              <w:t>30 planes nacionales de acción y una serie de proyectos que tenían por objeto eliminar más de 800 toneladas de mercurio.</w:t>
            </w:r>
          </w:p>
        </w:tc>
      </w:tr>
      <w:tr w:rsidR="00E953EE" w:rsidRPr="002D23A8" w14:paraId="30D674E7" w14:textId="77777777" w:rsidTr="00665FC2">
        <w:tc>
          <w:tcPr>
            <w:tcW w:w="445" w:type="dxa"/>
          </w:tcPr>
          <w:p w14:paraId="02D80CCD"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5</w:t>
            </w:r>
          </w:p>
        </w:tc>
        <w:tc>
          <w:tcPr>
            <w:tcW w:w="3969" w:type="dxa"/>
          </w:tcPr>
          <w:p w14:paraId="356FC3AE" w14:textId="77777777" w:rsidR="00E953EE" w:rsidRPr="00E02841" w:rsidRDefault="00E953EE" w:rsidP="00064318">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 xml:space="preserve">Invita a los donantes del </w:t>
            </w:r>
            <w:r w:rsidR="005A0D5B" w:rsidRPr="00E02841">
              <w:rPr>
                <w:sz w:val="18"/>
                <w:szCs w:val="18"/>
                <w:lang w:val="es-ES"/>
              </w:rPr>
              <w:t>Fondo Fiduciario</w:t>
            </w:r>
            <w:r w:rsidRPr="00E02841">
              <w:rPr>
                <w:sz w:val="18"/>
                <w:szCs w:val="18"/>
                <w:lang w:val="es-ES"/>
              </w:rPr>
              <w:t xml:space="preserve"> del Fondo para el Medio Ambiente Mundial a </w:t>
            </w:r>
            <w:proofErr w:type="gramStart"/>
            <w:r w:rsidRPr="00E02841">
              <w:rPr>
                <w:sz w:val="18"/>
                <w:szCs w:val="18"/>
                <w:lang w:val="es-ES"/>
              </w:rPr>
              <w:t>que</w:t>
            </w:r>
            <w:proofErr w:type="gramEnd"/>
            <w:r w:rsidRPr="00E02841">
              <w:rPr>
                <w:sz w:val="18"/>
                <w:szCs w:val="18"/>
                <w:lang w:val="es-ES"/>
              </w:rPr>
              <w:t xml:space="preserve"> en la sexta reposición y las reposiciones posteriores del </w:t>
            </w:r>
            <w:r w:rsidR="005A0D5B" w:rsidRPr="00E02841">
              <w:rPr>
                <w:sz w:val="18"/>
                <w:szCs w:val="18"/>
                <w:lang w:val="es-ES"/>
              </w:rPr>
              <w:t>Fondo Fiduciario</w:t>
            </w:r>
            <w:r w:rsidRPr="00E02841">
              <w:rPr>
                <w:sz w:val="18"/>
                <w:szCs w:val="18"/>
                <w:lang w:val="es-ES"/>
              </w:rPr>
              <w:t>, aporten más</w:t>
            </w:r>
            <w:r w:rsidR="00EC5A2F" w:rsidRPr="00E02841">
              <w:rPr>
                <w:sz w:val="18"/>
                <w:szCs w:val="18"/>
                <w:lang w:val="es-ES"/>
              </w:rPr>
              <w:t xml:space="preserve"> </w:t>
            </w:r>
            <w:r w:rsidRPr="00E02841">
              <w:rPr>
                <w:sz w:val="18"/>
                <w:szCs w:val="18"/>
                <w:lang w:val="es-ES"/>
              </w:rPr>
              <w:t>recursos financieros, que sean suficientes para que el Fondo para el Medio Ambiente Mundial apoye las actividades encaminadas a facilitar la rápida entrada en vigor y la aplicación eficaz del Convenio</w:t>
            </w:r>
            <w:r w:rsidR="00C725E7" w:rsidRPr="00E02841">
              <w:rPr>
                <w:sz w:val="18"/>
                <w:szCs w:val="18"/>
                <w:lang w:val="es-ES"/>
              </w:rPr>
              <w:t>.</w:t>
            </w:r>
          </w:p>
        </w:tc>
        <w:tc>
          <w:tcPr>
            <w:tcW w:w="3969" w:type="dxa"/>
          </w:tcPr>
          <w:p w14:paraId="1BB2AE53" w14:textId="77777777" w:rsidR="00E953EE" w:rsidRPr="00E02841" w:rsidRDefault="00E953EE" w:rsidP="00951D26">
            <w:pPr>
              <w:tabs>
                <w:tab w:val="clear" w:pos="1247"/>
                <w:tab w:val="clear" w:pos="1814"/>
                <w:tab w:val="clear" w:pos="2381"/>
                <w:tab w:val="clear" w:pos="2948"/>
                <w:tab w:val="clear" w:pos="3515"/>
                <w:tab w:val="left" w:pos="284"/>
              </w:tabs>
              <w:spacing w:after="120"/>
              <w:rPr>
                <w:rFonts w:cstheme="minorHAnsi"/>
                <w:sz w:val="18"/>
                <w:szCs w:val="18"/>
                <w:lang w:val="es-ES"/>
              </w:rPr>
            </w:pPr>
            <w:r w:rsidRPr="00E02841">
              <w:rPr>
                <w:sz w:val="18"/>
                <w:szCs w:val="18"/>
                <w:lang w:val="es-ES"/>
              </w:rPr>
              <w:t xml:space="preserve">En la sexta reposición del </w:t>
            </w:r>
            <w:r w:rsidR="005A0D5B" w:rsidRPr="00E02841">
              <w:rPr>
                <w:sz w:val="18"/>
                <w:szCs w:val="18"/>
                <w:lang w:val="es-ES"/>
              </w:rPr>
              <w:t>Fondo Fiduciario</w:t>
            </w:r>
            <w:r w:rsidRPr="00E02841">
              <w:rPr>
                <w:sz w:val="18"/>
                <w:szCs w:val="18"/>
                <w:lang w:val="es-ES"/>
              </w:rPr>
              <w:t xml:space="preserve"> del</w:t>
            </w:r>
            <w:r w:rsidR="00951D26">
              <w:rPr>
                <w:sz w:val="18"/>
                <w:szCs w:val="18"/>
                <w:lang w:val="es-ES"/>
              </w:rPr>
              <w:t> </w:t>
            </w:r>
            <w:r w:rsidRPr="00E02841">
              <w:rPr>
                <w:sz w:val="18"/>
                <w:szCs w:val="18"/>
                <w:lang w:val="es-ES"/>
              </w:rPr>
              <w:t xml:space="preserve">FMAM se han asignado </w:t>
            </w:r>
            <w:r w:rsidR="00A95829" w:rsidRPr="00E02841">
              <w:rPr>
                <w:sz w:val="18"/>
                <w:szCs w:val="18"/>
                <w:lang w:val="es-ES"/>
              </w:rPr>
              <w:t xml:space="preserve">141 millones de dólares </w:t>
            </w:r>
            <w:r w:rsidRPr="00E02841">
              <w:rPr>
                <w:sz w:val="18"/>
                <w:szCs w:val="18"/>
                <w:lang w:val="es-ES"/>
              </w:rPr>
              <w:t xml:space="preserve">para apoyar actividades dirigidas a promover la rápida entrada en vigor y la aplicación efectiva del Convenio de Minamata, desglosados de la manera siguiente: 30 millones </w:t>
            </w:r>
            <w:r w:rsidR="00F33AF6" w:rsidRPr="00E02841">
              <w:rPr>
                <w:sz w:val="18"/>
                <w:szCs w:val="18"/>
                <w:lang w:val="es-ES"/>
              </w:rPr>
              <w:t xml:space="preserve">de dólares </w:t>
            </w:r>
            <w:r w:rsidRPr="00E02841">
              <w:rPr>
                <w:sz w:val="18"/>
                <w:szCs w:val="18"/>
                <w:lang w:val="es-ES"/>
              </w:rPr>
              <w:t>para actividades de apoyo y 111 millones</w:t>
            </w:r>
            <w:r w:rsidR="00F33AF6" w:rsidRPr="00E02841">
              <w:rPr>
                <w:sz w:val="18"/>
                <w:szCs w:val="18"/>
                <w:lang w:val="es-ES"/>
              </w:rPr>
              <w:t xml:space="preserve"> de dólares</w:t>
            </w:r>
            <w:r w:rsidRPr="00E02841">
              <w:rPr>
                <w:sz w:val="18"/>
                <w:szCs w:val="18"/>
                <w:lang w:val="es-ES"/>
              </w:rPr>
              <w:t xml:space="preserve"> para apoyar la adopción rápida de medidas.</w:t>
            </w:r>
          </w:p>
        </w:tc>
      </w:tr>
    </w:tbl>
    <w:p w14:paraId="2E4F9816" w14:textId="77777777" w:rsidR="00260668" w:rsidRPr="00E02841" w:rsidRDefault="00260668" w:rsidP="00E953EE">
      <w:pPr>
        <w:pStyle w:val="Heading1"/>
        <w:ind w:firstLine="0"/>
        <w:rPr>
          <w:rFonts w:cstheme="minorHAnsi"/>
          <w:b w:val="0"/>
          <w:sz w:val="22"/>
          <w:szCs w:val="22"/>
          <w:lang w:val="es-ES"/>
        </w:rPr>
      </w:pPr>
      <w:bookmarkStart w:id="94" w:name="_Toc9941942"/>
      <w:bookmarkStart w:id="95" w:name="_Toc9942388"/>
    </w:p>
    <w:p w14:paraId="3E8A597C" w14:textId="77777777" w:rsidR="00260668" w:rsidRPr="00E02841" w:rsidRDefault="00260668">
      <w:pPr>
        <w:tabs>
          <w:tab w:val="clear" w:pos="1247"/>
          <w:tab w:val="clear" w:pos="1814"/>
          <w:tab w:val="clear" w:pos="2381"/>
          <w:tab w:val="clear" w:pos="2948"/>
          <w:tab w:val="clear" w:pos="3515"/>
        </w:tabs>
        <w:rPr>
          <w:rFonts w:cstheme="minorHAnsi"/>
          <w:sz w:val="22"/>
          <w:szCs w:val="22"/>
          <w:lang w:val="es-ES"/>
        </w:rPr>
      </w:pPr>
      <w:r w:rsidRPr="00E02841">
        <w:rPr>
          <w:rFonts w:cstheme="minorHAnsi"/>
          <w:b/>
          <w:sz w:val="22"/>
          <w:szCs w:val="22"/>
          <w:lang w:val="es-ES"/>
        </w:rPr>
        <w:br w:type="page"/>
      </w:r>
    </w:p>
    <w:p w14:paraId="5C97CD8D" w14:textId="77777777" w:rsidR="00260668" w:rsidRPr="00E02841" w:rsidRDefault="00260668" w:rsidP="00E953EE">
      <w:pPr>
        <w:pStyle w:val="Heading1"/>
        <w:ind w:firstLine="0"/>
        <w:rPr>
          <w:rFonts w:asciiTheme="minorHAnsi" w:hAnsiTheme="minorHAnsi" w:cstheme="minorHAnsi"/>
          <w:sz w:val="24"/>
          <w:szCs w:val="24"/>
          <w:lang w:val="es-ES"/>
        </w:rPr>
        <w:sectPr w:rsidR="00260668" w:rsidRPr="00E02841" w:rsidSect="00C75B4C">
          <w:headerReference w:type="even" r:id="rId18"/>
          <w:headerReference w:type="default" r:id="rId19"/>
          <w:footerReference w:type="even" r:id="rId20"/>
          <w:footerReference w:type="default" r:id="rId21"/>
          <w:headerReference w:type="first" r:id="rId22"/>
          <w:footerReference w:type="first" r:id="rId23"/>
          <w:footnotePr>
            <w:numRestart w:val="eachSect"/>
          </w:footnotePr>
          <w:type w:val="continuous"/>
          <w:pgSz w:w="11907" w:h="16840" w:code="9"/>
          <w:pgMar w:top="907" w:right="992" w:bottom="1418" w:left="1418" w:header="539" w:footer="975" w:gutter="0"/>
          <w:cols w:space="539"/>
          <w:titlePg/>
          <w:docGrid w:linePitch="360"/>
        </w:sectPr>
      </w:pPr>
    </w:p>
    <w:p w14:paraId="46B57C74" w14:textId="77777777" w:rsidR="00E953EE" w:rsidRPr="00E02841" w:rsidRDefault="00E953EE" w:rsidP="00E953EE">
      <w:pPr>
        <w:pStyle w:val="Heading1"/>
        <w:ind w:firstLine="0"/>
        <w:rPr>
          <w:b w:val="0"/>
          <w:sz w:val="24"/>
          <w:szCs w:val="24"/>
          <w:lang w:val="es-ES"/>
        </w:rPr>
      </w:pPr>
      <w:r w:rsidRPr="00E02841">
        <w:rPr>
          <w:bCs/>
          <w:sz w:val="24"/>
          <w:szCs w:val="24"/>
          <w:lang w:val="es-ES"/>
        </w:rPr>
        <w:t>Recursos programados para el Convenio de Minamata, julio de 2010 a mayo de 2019</w:t>
      </w:r>
      <w:bookmarkEnd w:id="94"/>
      <w:bookmarkEnd w:id="95"/>
    </w:p>
    <w:tbl>
      <w:tblPr>
        <w:tblStyle w:val="TableGrid"/>
        <w:tblW w:w="14459" w:type="dxa"/>
        <w:tblLayout w:type="fixed"/>
        <w:tblLook w:val="04A0" w:firstRow="1" w:lastRow="0" w:firstColumn="1" w:lastColumn="0" w:noHBand="0" w:noVBand="1"/>
      </w:tblPr>
      <w:tblGrid>
        <w:gridCol w:w="1629"/>
        <w:gridCol w:w="1485"/>
        <w:gridCol w:w="1033"/>
        <w:gridCol w:w="4660"/>
        <w:gridCol w:w="1025"/>
        <w:gridCol w:w="776"/>
        <w:gridCol w:w="1153"/>
        <w:gridCol w:w="1246"/>
        <w:gridCol w:w="1452"/>
      </w:tblGrid>
      <w:tr w:rsidR="00E953EE" w:rsidRPr="002D23A8" w14:paraId="1A32063D" w14:textId="77777777" w:rsidTr="00E33170">
        <w:trPr>
          <w:tblHeader/>
        </w:trPr>
        <w:tc>
          <w:tcPr>
            <w:tcW w:w="1629" w:type="dxa"/>
            <w:hideMark/>
          </w:tcPr>
          <w:p w14:paraId="3B744D00" w14:textId="77777777" w:rsidR="00E953EE" w:rsidRPr="00E02841" w:rsidRDefault="00E953EE" w:rsidP="006909EB">
            <w:pPr>
              <w:rPr>
                <w:b/>
                <w:sz w:val="18"/>
                <w:szCs w:val="18"/>
                <w:lang w:val="es-ES"/>
              </w:rPr>
            </w:pPr>
            <w:r w:rsidRPr="00E02841">
              <w:rPr>
                <w:b/>
                <w:sz w:val="18"/>
                <w:szCs w:val="18"/>
                <w:lang w:val="es-ES"/>
              </w:rPr>
              <w:t>País</w:t>
            </w:r>
          </w:p>
        </w:tc>
        <w:tc>
          <w:tcPr>
            <w:tcW w:w="1485" w:type="dxa"/>
            <w:hideMark/>
          </w:tcPr>
          <w:p w14:paraId="77BAD130" w14:textId="77777777" w:rsidR="00E953EE" w:rsidRPr="00E02841" w:rsidRDefault="00E953EE" w:rsidP="006909EB">
            <w:pPr>
              <w:rPr>
                <w:b/>
                <w:sz w:val="18"/>
                <w:szCs w:val="18"/>
                <w:lang w:val="es-ES"/>
              </w:rPr>
            </w:pPr>
            <w:r w:rsidRPr="00E02841">
              <w:rPr>
                <w:b/>
                <w:sz w:val="18"/>
                <w:szCs w:val="18"/>
                <w:lang w:val="es-ES"/>
              </w:rPr>
              <w:t>Lista de países</w:t>
            </w:r>
          </w:p>
        </w:tc>
        <w:tc>
          <w:tcPr>
            <w:tcW w:w="1033" w:type="dxa"/>
            <w:hideMark/>
          </w:tcPr>
          <w:p w14:paraId="54F8169F" w14:textId="77777777" w:rsidR="00E953EE" w:rsidRPr="00E02841" w:rsidRDefault="00E953EE" w:rsidP="006909EB">
            <w:pPr>
              <w:rPr>
                <w:b/>
                <w:sz w:val="18"/>
                <w:szCs w:val="18"/>
                <w:lang w:val="es-ES"/>
              </w:rPr>
            </w:pPr>
            <w:r w:rsidRPr="00E02841">
              <w:rPr>
                <w:b/>
                <w:sz w:val="18"/>
                <w:szCs w:val="18"/>
                <w:lang w:val="es-ES"/>
              </w:rPr>
              <w:t>Esfera de actividad</w:t>
            </w:r>
          </w:p>
        </w:tc>
        <w:tc>
          <w:tcPr>
            <w:tcW w:w="4660" w:type="dxa"/>
            <w:hideMark/>
          </w:tcPr>
          <w:p w14:paraId="4C88B916" w14:textId="77777777" w:rsidR="00E953EE" w:rsidRPr="00E02841" w:rsidRDefault="00E953EE" w:rsidP="006909EB">
            <w:pPr>
              <w:rPr>
                <w:b/>
                <w:sz w:val="18"/>
                <w:szCs w:val="18"/>
                <w:lang w:val="es-ES"/>
              </w:rPr>
            </w:pPr>
            <w:r w:rsidRPr="00E02841">
              <w:rPr>
                <w:b/>
                <w:sz w:val="18"/>
                <w:szCs w:val="18"/>
                <w:lang w:val="es-ES"/>
              </w:rPr>
              <w:t>Título</w:t>
            </w:r>
          </w:p>
        </w:tc>
        <w:tc>
          <w:tcPr>
            <w:tcW w:w="1025" w:type="dxa"/>
            <w:hideMark/>
          </w:tcPr>
          <w:p w14:paraId="34316D57" w14:textId="77777777" w:rsidR="00E953EE" w:rsidRPr="00E02841" w:rsidRDefault="00E953EE" w:rsidP="006909EB">
            <w:pPr>
              <w:rPr>
                <w:b/>
                <w:sz w:val="18"/>
                <w:szCs w:val="18"/>
                <w:lang w:val="es-ES"/>
              </w:rPr>
            </w:pPr>
            <w:r w:rsidRPr="00E02841">
              <w:rPr>
                <w:b/>
                <w:sz w:val="18"/>
                <w:szCs w:val="18"/>
                <w:lang w:val="es-ES"/>
              </w:rPr>
              <w:t>Fase del FMAM</w:t>
            </w:r>
          </w:p>
        </w:tc>
        <w:tc>
          <w:tcPr>
            <w:tcW w:w="776" w:type="dxa"/>
            <w:hideMark/>
          </w:tcPr>
          <w:p w14:paraId="673C6F1B" w14:textId="77777777" w:rsidR="00E953EE" w:rsidRPr="00E02841" w:rsidRDefault="00E953EE" w:rsidP="006909EB">
            <w:pPr>
              <w:rPr>
                <w:b/>
                <w:sz w:val="18"/>
                <w:szCs w:val="18"/>
                <w:lang w:val="es-ES"/>
              </w:rPr>
            </w:pPr>
            <w:r w:rsidRPr="00E02841">
              <w:rPr>
                <w:b/>
                <w:sz w:val="18"/>
                <w:szCs w:val="18"/>
                <w:lang w:val="es-ES"/>
              </w:rPr>
              <w:t>Tipo</w:t>
            </w:r>
            <w:r w:rsidRPr="00E02841">
              <w:rPr>
                <w:rStyle w:val="FootnoteReference"/>
                <w:b/>
                <w:sz w:val="18"/>
                <w:lang w:val="es-ES"/>
              </w:rPr>
              <w:footnoteReference w:id="14"/>
            </w:r>
          </w:p>
        </w:tc>
        <w:tc>
          <w:tcPr>
            <w:tcW w:w="1153" w:type="dxa"/>
            <w:hideMark/>
          </w:tcPr>
          <w:p w14:paraId="147F4A1C" w14:textId="77777777" w:rsidR="00E953EE" w:rsidRPr="00E02841" w:rsidRDefault="00E953EE" w:rsidP="006909EB">
            <w:pPr>
              <w:rPr>
                <w:b/>
                <w:sz w:val="18"/>
                <w:szCs w:val="18"/>
                <w:lang w:val="es-ES"/>
              </w:rPr>
            </w:pPr>
            <w:r w:rsidRPr="00E02841">
              <w:rPr>
                <w:b/>
                <w:sz w:val="18"/>
                <w:szCs w:val="18"/>
                <w:lang w:val="es-ES"/>
              </w:rPr>
              <w:t>Organismo</w:t>
            </w:r>
          </w:p>
        </w:tc>
        <w:tc>
          <w:tcPr>
            <w:tcW w:w="1246" w:type="dxa"/>
            <w:hideMark/>
          </w:tcPr>
          <w:p w14:paraId="724ACBD7" w14:textId="77777777" w:rsidR="00E953EE" w:rsidRPr="00E02841" w:rsidRDefault="00E953EE" w:rsidP="006909EB">
            <w:pPr>
              <w:rPr>
                <w:b/>
                <w:sz w:val="18"/>
                <w:szCs w:val="18"/>
                <w:lang w:val="es-ES"/>
              </w:rPr>
            </w:pPr>
            <w:r w:rsidRPr="00E02841">
              <w:rPr>
                <w:b/>
                <w:sz w:val="18"/>
                <w:szCs w:val="18"/>
                <w:lang w:val="es-ES"/>
              </w:rPr>
              <w:t>Cantidad (en dólares de los EE.UU.)</w:t>
            </w:r>
            <w:r w:rsidRPr="00E02841">
              <w:rPr>
                <w:rStyle w:val="FootnoteReference"/>
                <w:sz w:val="18"/>
                <w:lang w:val="es-ES"/>
              </w:rPr>
              <w:footnoteReference w:id="15"/>
            </w:r>
          </w:p>
        </w:tc>
        <w:tc>
          <w:tcPr>
            <w:tcW w:w="1452" w:type="dxa"/>
            <w:hideMark/>
          </w:tcPr>
          <w:p w14:paraId="3A7AF5BC" w14:textId="77777777" w:rsidR="00E953EE" w:rsidRPr="00E02841" w:rsidRDefault="00E953EE" w:rsidP="006909EB">
            <w:pPr>
              <w:rPr>
                <w:b/>
                <w:sz w:val="18"/>
                <w:szCs w:val="18"/>
                <w:lang w:val="es-ES"/>
              </w:rPr>
            </w:pPr>
            <w:r w:rsidRPr="00E02841">
              <w:rPr>
                <w:b/>
                <w:sz w:val="18"/>
                <w:szCs w:val="18"/>
                <w:lang w:val="es-ES"/>
              </w:rPr>
              <w:t>Cofinanciación (en dólares de los EE.UU.)</w:t>
            </w:r>
          </w:p>
        </w:tc>
      </w:tr>
      <w:tr w:rsidR="00E953EE" w:rsidRPr="00E02841" w14:paraId="034E451F" w14:textId="77777777" w:rsidTr="00E33170">
        <w:tc>
          <w:tcPr>
            <w:tcW w:w="1629" w:type="dxa"/>
            <w:hideMark/>
          </w:tcPr>
          <w:p w14:paraId="0C261CF1" w14:textId="77777777" w:rsidR="00E953EE" w:rsidRPr="00E02841" w:rsidRDefault="00E953EE" w:rsidP="006909EB">
            <w:pPr>
              <w:rPr>
                <w:sz w:val="18"/>
                <w:szCs w:val="18"/>
                <w:lang w:val="es-ES"/>
              </w:rPr>
            </w:pPr>
            <w:r w:rsidRPr="00E02841">
              <w:rPr>
                <w:sz w:val="18"/>
                <w:szCs w:val="18"/>
                <w:lang w:val="es-ES"/>
              </w:rPr>
              <w:t>Albania</w:t>
            </w:r>
          </w:p>
        </w:tc>
        <w:tc>
          <w:tcPr>
            <w:tcW w:w="1485" w:type="dxa"/>
            <w:hideMark/>
          </w:tcPr>
          <w:p w14:paraId="2D3107AB"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CFFF4DA" w14:textId="77777777" w:rsidR="00E953EE" w:rsidRPr="00E02841" w:rsidRDefault="00E953EE" w:rsidP="006909EB">
            <w:pPr>
              <w:rPr>
                <w:sz w:val="18"/>
                <w:szCs w:val="18"/>
                <w:lang w:val="es-ES"/>
              </w:rPr>
            </w:pPr>
            <w:r w:rsidRPr="00E02841">
              <w:rPr>
                <w:sz w:val="18"/>
                <w:szCs w:val="18"/>
                <w:lang w:val="es-ES"/>
              </w:rPr>
              <w:t>D</w:t>
            </w:r>
            <w:r w:rsidRPr="00E02841">
              <w:rPr>
                <w:rStyle w:val="FootnoteReference"/>
                <w:sz w:val="18"/>
                <w:lang w:val="es-ES"/>
              </w:rPr>
              <w:footnoteReference w:id="16"/>
            </w:r>
          </w:p>
        </w:tc>
        <w:tc>
          <w:tcPr>
            <w:tcW w:w="4660" w:type="dxa"/>
            <w:hideMark/>
          </w:tcPr>
          <w:p w14:paraId="12611ED9" w14:textId="77777777" w:rsidR="00E953EE" w:rsidRPr="00E02841" w:rsidRDefault="00E953EE" w:rsidP="006909EB">
            <w:pPr>
              <w:rPr>
                <w:sz w:val="18"/>
                <w:szCs w:val="18"/>
                <w:lang w:val="es-ES"/>
              </w:rPr>
            </w:pPr>
            <w:r w:rsidRPr="00E02841">
              <w:rPr>
                <w:sz w:val="18"/>
                <w:szCs w:val="18"/>
                <w:lang w:val="es-ES"/>
              </w:rPr>
              <w:t>Evaluación inicial del Convenio de Minamata para Albania</w:t>
            </w:r>
          </w:p>
        </w:tc>
        <w:tc>
          <w:tcPr>
            <w:tcW w:w="1025" w:type="dxa"/>
            <w:hideMark/>
          </w:tcPr>
          <w:p w14:paraId="32E92188"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34B828D0"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18027534"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315703DD"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723C030F" w14:textId="77777777" w:rsidR="00E953EE" w:rsidRPr="00E02841" w:rsidRDefault="00E953EE" w:rsidP="006909EB">
            <w:pPr>
              <w:jc w:val="right"/>
              <w:rPr>
                <w:sz w:val="18"/>
                <w:szCs w:val="18"/>
                <w:lang w:val="es-ES"/>
              </w:rPr>
            </w:pPr>
            <w:r w:rsidRPr="00E02841">
              <w:rPr>
                <w:sz w:val="18"/>
                <w:szCs w:val="18"/>
                <w:lang w:val="es-ES"/>
              </w:rPr>
              <w:t xml:space="preserve"> 0</w:t>
            </w:r>
          </w:p>
        </w:tc>
      </w:tr>
      <w:tr w:rsidR="00E953EE" w:rsidRPr="00E02841" w14:paraId="743C4193" w14:textId="77777777" w:rsidTr="00E33170">
        <w:tc>
          <w:tcPr>
            <w:tcW w:w="1629" w:type="dxa"/>
            <w:hideMark/>
          </w:tcPr>
          <w:p w14:paraId="6CBE74AD" w14:textId="77777777" w:rsidR="00E953EE" w:rsidRPr="00E02841" w:rsidRDefault="00E953EE" w:rsidP="006909EB">
            <w:pPr>
              <w:rPr>
                <w:sz w:val="18"/>
                <w:szCs w:val="18"/>
                <w:lang w:val="es-ES"/>
              </w:rPr>
            </w:pPr>
            <w:r w:rsidRPr="00E02841">
              <w:rPr>
                <w:sz w:val="18"/>
                <w:szCs w:val="18"/>
                <w:lang w:val="es-ES"/>
              </w:rPr>
              <w:t>Angola</w:t>
            </w:r>
          </w:p>
        </w:tc>
        <w:tc>
          <w:tcPr>
            <w:tcW w:w="1485" w:type="dxa"/>
            <w:hideMark/>
          </w:tcPr>
          <w:p w14:paraId="618EF673"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4919662"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20430A11" w14:textId="77777777" w:rsidR="00E953EE" w:rsidRPr="00E02841" w:rsidRDefault="00E953EE" w:rsidP="006909EB">
            <w:pPr>
              <w:rPr>
                <w:sz w:val="18"/>
                <w:szCs w:val="18"/>
                <w:lang w:val="es-ES"/>
              </w:rPr>
            </w:pPr>
            <w:r w:rsidRPr="00E02841">
              <w:rPr>
                <w:sz w:val="18"/>
                <w:szCs w:val="18"/>
                <w:lang w:val="es-ES"/>
              </w:rPr>
              <w:t xml:space="preserve">Plan nacional de acción sobre el mercurio en el sector de la extracción de oro artesanal y en pequeña escala de Angola </w:t>
            </w:r>
          </w:p>
        </w:tc>
        <w:tc>
          <w:tcPr>
            <w:tcW w:w="1025" w:type="dxa"/>
            <w:hideMark/>
          </w:tcPr>
          <w:p w14:paraId="46E5E732" w14:textId="77777777" w:rsidR="00E953EE" w:rsidRPr="00E02841" w:rsidRDefault="00E953EE" w:rsidP="006909EB">
            <w:pPr>
              <w:rPr>
                <w:sz w:val="18"/>
                <w:szCs w:val="18"/>
                <w:lang w:val="es-ES"/>
              </w:rPr>
            </w:pPr>
            <w:r w:rsidRPr="00E02841">
              <w:rPr>
                <w:sz w:val="18"/>
                <w:szCs w:val="18"/>
                <w:lang w:val="es-ES"/>
              </w:rPr>
              <w:t>FMAM-7</w:t>
            </w:r>
          </w:p>
        </w:tc>
        <w:tc>
          <w:tcPr>
            <w:tcW w:w="776" w:type="dxa"/>
            <w:hideMark/>
          </w:tcPr>
          <w:p w14:paraId="7CE34BC4"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36DE9FE8"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15A94AF2" w14:textId="77777777" w:rsidR="00E953EE" w:rsidRPr="00E02841" w:rsidRDefault="00E953EE" w:rsidP="006909EB">
            <w:pPr>
              <w:jc w:val="right"/>
              <w:rPr>
                <w:sz w:val="18"/>
                <w:szCs w:val="18"/>
                <w:lang w:val="es-ES"/>
              </w:rPr>
            </w:pPr>
            <w:r w:rsidRPr="00E02841">
              <w:rPr>
                <w:sz w:val="18"/>
                <w:szCs w:val="18"/>
                <w:lang w:val="es-ES"/>
              </w:rPr>
              <w:t>500 000</w:t>
            </w:r>
          </w:p>
        </w:tc>
        <w:tc>
          <w:tcPr>
            <w:tcW w:w="1452" w:type="dxa"/>
            <w:hideMark/>
          </w:tcPr>
          <w:p w14:paraId="1AACDA37" w14:textId="77777777" w:rsidR="00E953EE" w:rsidRPr="00E02841" w:rsidRDefault="00E953EE" w:rsidP="006909EB">
            <w:pPr>
              <w:jc w:val="right"/>
              <w:rPr>
                <w:sz w:val="18"/>
                <w:szCs w:val="18"/>
                <w:lang w:val="es-ES"/>
              </w:rPr>
            </w:pPr>
            <w:r w:rsidRPr="00E02841">
              <w:rPr>
                <w:sz w:val="18"/>
                <w:szCs w:val="18"/>
                <w:lang w:val="es-ES"/>
              </w:rPr>
              <w:t>58 500</w:t>
            </w:r>
          </w:p>
        </w:tc>
      </w:tr>
      <w:tr w:rsidR="00E953EE" w:rsidRPr="00E02841" w14:paraId="2675EC34" w14:textId="77777777" w:rsidTr="00E33170">
        <w:tc>
          <w:tcPr>
            <w:tcW w:w="1629" w:type="dxa"/>
            <w:hideMark/>
          </w:tcPr>
          <w:p w14:paraId="46AC9D30" w14:textId="77777777" w:rsidR="00E953EE" w:rsidRPr="00E02841" w:rsidRDefault="00E953EE" w:rsidP="006909EB">
            <w:pPr>
              <w:rPr>
                <w:sz w:val="18"/>
                <w:szCs w:val="18"/>
                <w:lang w:val="es-ES"/>
              </w:rPr>
            </w:pPr>
            <w:r w:rsidRPr="00E02841">
              <w:rPr>
                <w:sz w:val="18"/>
                <w:szCs w:val="18"/>
                <w:lang w:val="es-ES"/>
              </w:rPr>
              <w:t>Argentina</w:t>
            </w:r>
          </w:p>
        </w:tc>
        <w:tc>
          <w:tcPr>
            <w:tcW w:w="1485" w:type="dxa"/>
            <w:hideMark/>
          </w:tcPr>
          <w:p w14:paraId="67170CC8"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7A524665"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4163868E" w14:textId="77777777" w:rsidR="00E953EE" w:rsidRPr="00E02841" w:rsidRDefault="00E953EE" w:rsidP="006909EB">
            <w:pPr>
              <w:rPr>
                <w:sz w:val="18"/>
                <w:szCs w:val="18"/>
                <w:lang w:val="es-ES"/>
              </w:rPr>
            </w:pPr>
            <w:r w:rsidRPr="00E02841">
              <w:rPr>
                <w:sz w:val="18"/>
                <w:szCs w:val="18"/>
                <w:lang w:val="es-ES"/>
              </w:rPr>
              <w:t xml:space="preserve">Gestión ambientalmente racional de los contaminantes orgánicos persistentes, el mercurio y otros productos químicos peligrosos en la Argentina </w:t>
            </w:r>
          </w:p>
        </w:tc>
        <w:tc>
          <w:tcPr>
            <w:tcW w:w="1025" w:type="dxa"/>
            <w:hideMark/>
          </w:tcPr>
          <w:p w14:paraId="222DC4CA" w14:textId="77777777" w:rsidR="00E953EE" w:rsidRPr="00E02841" w:rsidRDefault="00E953EE" w:rsidP="006909EB">
            <w:pPr>
              <w:rPr>
                <w:sz w:val="18"/>
                <w:szCs w:val="18"/>
                <w:lang w:val="es-ES"/>
              </w:rPr>
            </w:pPr>
            <w:r w:rsidRPr="00E02841">
              <w:rPr>
                <w:sz w:val="18"/>
                <w:szCs w:val="18"/>
                <w:lang w:val="es-ES"/>
              </w:rPr>
              <w:t>FMAM-7</w:t>
            </w:r>
          </w:p>
        </w:tc>
        <w:tc>
          <w:tcPr>
            <w:tcW w:w="776" w:type="dxa"/>
            <w:hideMark/>
          </w:tcPr>
          <w:p w14:paraId="50E32CA2"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363425FC"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09A1F3F1" w14:textId="77777777" w:rsidR="00E953EE" w:rsidRPr="00E02841" w:rsidRDefault="00E953EE" w:rsidP="006909EB">
            <w:pPr>
              <w:jc w:val="right"/>
              <w:rPr>
                <w:sz w:val="18"/>
                <w:szCs w:val="18"/>
                <w:lang w:val="es-ES"/>
              </w:rPr>
            </w:pPr>
            <w:r w:rsidRPr="00E02841">
              <w:rPr>
                <w:sz w:val="18"/>
                <w:szCs w:val="18"/>
                <w:lang w:val="es-ES"/>
              </w:rPr>
              <w:t>1 846 100</w:t>
            </w:r>
          </w:p>
        </w:tc>
        <w:tc>
          <w:tcPr>
            <w:tcW w:w="1452" w:type="dxa"/>
            <w:hideMark/>
          </w:tcPr>
          <w:p w14:paraId="25180B4A" w14:textId="77777777" w:rsidR="00E953EE" w:rsidRPr="00E02841" w:rsidRDefault="00E953EE" w:rsidP="006909EB">
            <w:pPr>
              <w:jc w:val="right"/>
              <w:rPr>
                <w:sz w:val="18"/>
                <w:szCs w:val="18"/>
                <w:lang w:val="es-ES"/>
              </w:rPr>
            </w:pPr>
            <w:r w:rsidRPr="00E02841">
              <w:rPr>
                <w:sz w:val="18"/>
                <w:szCs w:val="18"/>
                <w:lang w:val="es-ES"/>
              </w:rPr>
              <w:t>34 500 000</w:t>
            </w:r>
          </w:p>
        </w:tc>
      </w:tr>
      <w:tr w:rsidR="00E953EE" w:rsidRPr="00E02841" w14:paraId="7E9AB8CB" w14:textId="77777777" w:rsidTr="00E33170">
        <w:tc>
          <w:tcPr>
            <w:tcW w:w="1629" w:type="dxa"/>
            <w:hideMark/>
          </w:tcPr>
          <w:p w14:paraId="14F343F6" w14:textId="77777777" w:rsidR="00E953EE" w:rsidRPr="00E02841" w:rsidRDefault="00E953EE" w:rsidP="006909EB">
            <w:pPr>
              <w:rPr>
                <w:sz w:val="18"/>
                <w:szCs w:val="18"/>
                <w:lang w:val="es-ES"/>
              </w:rPr>
            </w:pPr>
            <w:r w:rsidRPr="00E02841">
              <w:rPr>
                <w:sz w:val="18"/>
                <w:szCs w:val="18"/>
                <w:lang w:val="es-ES"/>
              </w:rPr>
              <w:t>Argentina</w:t>
            </w:r>
          </w:p>
        </w:tc>
        <w:tc>
          <w:tcPr>
            <w:tcW w:w="1485" w:type="dxa"/>
            <w:hideMark/>
          </w:tcPr>
          <w:p w14:paraId="5382E944"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603BB8AF"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6E28E963" w14:textId="77777777" w:rsidR="00E953EE" w:rsidRPr="00E02841" w:rsidRDefault="00E953EE" w:rsidP="006909EB">
            <w:pPr>
              <w:rPr>
                <w:sz w:val="18"/>
                <w:szCs w:val="18"/>
                <w:lang w:val="es-ES"/>
              </w:rPr>
            </w:pPr>
            <w:r w:rsidRPr="00E02841">
              <w:rPr>
                <w:sz w:val="18"/>
                <w:szCs w:val="18"/>
                <w:lang w:val="es-ES"/>
              </w:rPr>
              <w:t>Evaluación inicial del Convenio de Minamata para Argentina</w:t>
            </w:r>
          </w:p>
        </w:tc>
        <w:tc>
          <w:tcPr>
            <w:tcW w:w="1025" w:type="dxa"/>
            <w:hideMark/>
          </w:tcPr>
          <w:p w14:paraId="328E76AC"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1E6B7A21"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1C390F12"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5403D92A"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32AEFFDE" w14:textId="77777777" w:rsidR="00E953EE" w:rsidRPr="00E02841" w:rsidRDefault="00E953EE" w:rsidP="006909EB">
            <w:pPr>
              <w:jc w:val="right"/>
              <w:rPr>
                <w:sz w:val="18"/>
                <w:szCs w:val="18"/>
                <w:lang w:val="es-ES"/>
              </w:rPr>
            </w:pPr>
            <w:r w:rsidRPr="00E02841">
              <w:rPr>
                <w:sz w:val="18"/>
                <w:szCs w:val="18"/>
                <w:lang w:val="es-ES"/>
              </w:rPr>
              <w:t xml:space="preserve"> 0</w:t>
            </w:r>
          </w:p>
        </w:tc>
      </w:tr>
      <w:tr w:rsidR="00E953EE" w:rsidRPr="00E02841" w14:paraId="5A73C4FD" w14:textId="77777777" w:rsidTr="00E33170">
        <w:tc>
          <w:tcPr>
            <w:tcW w:w="1629" w:type="dxa"/>
            <w:hideMark/>
          </w:tcPr>
          <w:p w14:paraId="10B03916" w14:textId="77777777" w:rsidR="00E953EE" w:rsidRPr="00E02841" w:rsidRDefault="00E953EE" w:rsidP="006909EB">
            <w:pPr>
              <w:rPr>
                <w:sz w:val="18"/>
                <w:szCs w:val="18"/>
                <w:lang w:val="es-ES"/>
              </w:rPr>
            </w:pPr>
            <w:r w:rsidRPr="00E02841">
              <w:rPr>
                <w:sz w:val="18"/>
                <w:szCs w:val="18"/>
                <w:lang w:val="es-ES"/>
              </w:rPr>
              <w:t>Argentina</w:t>
            </w:r>
          </w:p>
        </w:tc>
        <w:tc>
          <w:tcPr>
            <w:tcW w:w="1485" w:type="dxa"/>
            <w:hideMark/>
          </w:tcPr>
          <w:p w14:paraId="538AC5DA"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0DD51344" w14:textId="77777777" w:rsidR="00E953EE" w:rsidRPr="00E02841" w:rsidRDefault="00E953EE" w:rsidP="006909EB">
            <w:pPr>
              <w:rPr>
                <w:sz w:val="18"/>
                <w:szCs w:val="18"/>
                <w:lang w:val="es-ES"/>
              </w:rPr>
            </w:pPr>
            <w:r w:rsidRPr="00E02841">
              <w:rPr>
                <w:sz w:val="18"/>
                <w:szCs w:val="18"/>
                <w:lang w:val="es-ES"/>
              </w:rPr>
              <w:t>C</w:t>
            </w:r>
            <w:r w:rsidRPr="00E02841">
              <w:rPr>
                <w:rStyle w:val="FootnoteReference"/>
                <w:sz w:val="18"/>
                <w:lang w:val="es-ES"/>
              </w:rPr>
              <w:footnoteReference w:id="17"/>
            </w:r>
          </w:p>
        </w:tc>
        <w:tc>
          <w:tcPr>
            <w:tcW w:w="4660" w:type="dxa"/>
            <w:hideMark/>
          </w:tcPr>
          <w:p w14:paraId="4250CDBA" w14:textId="77777777" w:rsidR="00E953EE" w:rsidRPr="00E02841" w:rsidRDefault="00E953EE" w:rsidP="006909EB">
            <w:pPr>
              <w:rPr>
                <w:sz w:val="18"/>
                <w:szCs w:val="18"/>
                <w:lang w:val="es-ES"/>
              </w:rPr>
            </w:pPr>
            <w:r w:rsidRPr="00E02841">
              <w:rPr>
                <w:sz w:val="18"/>
                <w:szCs w:val="18"/>
                <w:lang w:val="es-ES"/>
              </w:rPr>
              <w:t>Proyecto preparatorio para facilitar la aplicación del instrumento jurídicamente vinculante sobre el mercurio (Convenio de Minamata) en Argentina destinado a proteger la salud y el medio ambiente</w:t>
            </w:r>
          </w:p>
        </w:tc>
        <w:tc>
          <w:tcPr>
            <w:tcW w:w="1025" w:type="dxa"/>
            <w:hideMark/>
          </w:tcPr>
          <w:p w14:paraId="30F130FD"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2FF11A46" w14:textId="77777777" w:rsidR="00E953EE" w:rsidRPr="00E02841" w:rsidRDefault="00E953EE" w:rsidP="006909EB">
            <w:pPr>
              <w:rPr>
                <w:sz w:val="18"/>
                <w:szCs w:val="18"/>
                <w:lang w:val="es-ES"/>
              </w:rPr>
            </w:pPr>
            <w:r w:rsidRPr="00E02841">
              <w:rPr>
                <w:sz w:val="18"/>
                <w:szCs w:val="18"/>
                <w:lang w:val="es-ES"/>
              </w:rPr>
              <w:t>PM</w:t>
            </w:r>
          </w:p>
        </w:tc>
        <w:tc>
          <w:tcPr>
            <w:tcW w:w="1153" w:type="dxa"/>
            <w:hideMark/>
          </w:tcPr>
          <w:p w14:paraId="4F89CA64"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74264BCC" w14:textId="77777777" w:rsidR="00E953EE" w:rsidRPr="00E02841" w:rsidRDefault="00E953EE" w:rsidP="006909EB">
            <w:pPr>
              <w:jc w:val="right"/>
              <w:rPr>
                <w:sz w:val="18"/>
                <w:szCs w:val="18"/>
                <w:lang w:val="es-ES"/>
              </w:rPr>
            </w:pPr>
            <w:r w:rsidRPr="00E02841">
              <w:rPr>
                <w:sz w:val="18"/>
                <w:szCs w:val="18"/>
                <w:lang w:val="es-ES"/>
              </w:rPr>
              <w:t>350 000</w:t>
            </w:r>
          </w:p>
        </w:tc>
        <w:tc>
          <w:tcPr>
            <w:tcW w:w="1452" w:type="dxa"/>
            <w:hideMark/>
          </w:tcPr>
          <w:p w14:paraId="7C36B968" w14:textId="77777777" w:rsidR="00E953EE" w:rsidRPr="00E02841" w:rsidRDefault="00E953EE" w:rsidP="006909EB">
            <w:pPr>
              <w:jc w:val="right"/>
              <w:rPr>
                <w:sz w:val="18"/>
                <w:szCs w:val="18"/>
                <w:lang w:val="es-ES"/>
              </w:rPr>
            </w:pPr>
            <w:r w:rsidRPr="00E02841">
              <w:rPr>
                <w:sz w:val="18"/>
                <w:szCs w:val="18"/>
                <w:lang w:val="es-ES"/>
              </w:rPr>
              <w:t>530 000</w:t>
            </w:r>
          </w:p>
        </w:tc>
      </w:tr>
      <w:tr w:rsidR="00E953EE" w:rsidRPr="00E02841" w14:paraId="772BE3C0" w14:textId="77777777" w:rsidTr="00E33170">
        <w:tc>
          <w:tcPr>
            <w:tcW w:w="1629" w:type="dxa"/>
            <w:hideMark/>
          </w:tcPr>
          <w:p w14:paraId="265901A4" w14:textId="77777777" w:rsidR="00E953EE" w:rsidRPr="00E02841" w:rsidRDefault="00E953EE" w:rsidP="006909EB">
            <w:pPr>
              <w:rPr>
                <w:sz w:val="18"/>
                <w:szCs w:val="18"/>
                <w:lang w:val="es-ES"/>
              </w:rPr>
            </w:pPr>
            <w:r w:rsidRPr="00E02841">
              <w:rPr>
                <w:sz w:val="18"/>
                <w:szCs w:val="18"/>
                <w:lang w:val="es-ES"/>
              </w:rPr>
              <w:t>Armenia</w:t>
            </w:r>
          </w:p>
        </w:tc>
        <w:tc>
          <w:tcPr>
            <w:tcW w:w="1485" w:type="dxa"/>
            <w:hideMark/>
          </w:tcPr>
          <w:p w14:paraId="3FA0C15A"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15266C32"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7E116D1D" w14:textId="77777777" w:rsidR="00E953EE" w:rsidRPr="00E02841" w:rsidRDefault="00E953EE" w:rsidP="006909EB">
            <w:pPr>
              <w:rPr>
                <w:sz w:val="18"/>
                <w:szCs w:val="18"/>
                <w:lang w:val="es-ES"/>
              </w:rPr>
            </w:pPr>
            <w:r w:rsidRPr="00E02841">
              <w:rPr>
                <w:sz w:val="18"/>
                <w:szCs w:val="18"/>
                <w:lang w:val="es-ES"/>
              </w:rPr>
              <w:t>Evaluación inicial del Convenio de Minamata en la República de Armenia</w:t>
            </w:r>
          </w:p>
        </w:tc>
        <w:tc>
          <w:tcPr>
            <w:tcW w:w="1025" w:type="dxa"/>
            <w:hideMark/>
          </w:tcPr>
          <w:p w14:paraId="7D93DF27"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2CE4D17B"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61452E54"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360F33C5"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0041CB96" w14:textId="77777777" w:rsidR="00E953EE" w:rsidRPr="00E02841" w:rsidRDefault="00E953EE" w:rsidP="006909EB">
            <w:pPr>
              <w:jc w:val="right"/>
              <w:rPr>
                <w:sz w:val="18"/>
                <w:szCs w:val="18"/>
                <w:lang w:val="es-ES"/>
              </w:rPr>
            </w:pPr>
            <w:r w:rsidRPr="00E02841">
              <w:rPr>
                <w:sz w:val="18"/>
                <w:szCs w:val="18"/>
                <w:lang w:val="es-ES"/>
              </w:rPr>
              <w:t>22 000</w:t>
            </w:r>
          </w:p>
        </w:tc>
      </w:tr>
      <w:tr w:rsidR="00E953EE" w:rsidRPr="00E02841" w14:paraId="6960C008" w14:textId="77777777" w:rsidTr="00E33170">
        <w:tc>
          <w:tcPr>
            <w:tcW w:w="1629" w:type="dxa"/>
            <w:hideMark/>
          </w:tcPr>
          <w:p w14:paraId="69CD27AC" w14:textId="77777777" w:rsidR="00E953EE" w:rsidRPr="00E02841" w:rsidRDefault="00E953EE" w:rsidP="006909EB">
            <w:pPr>
              <w:rPr>
                <w:sz w:val="18"/>
                <w:szCs w:val="18"/>
                <w:lang w:val="es-ES"/>
              </w:rPr>
            </w:pPr>
            <w:r w:rsidRPr="00E02841">
              <w:rPr>
                <w:sz w:val="18"/>
                <w:szCs w:val="18"/>
                <w:lang w:val="es-ES"/>
              </w:rPr>
              <w:t>Azerbaiyán</w:t>
            </w:r>
          </w:p>
        </w:tc>
        <w:tc>
          <w:tcPr>
            <w:tcW w:w="1485" w:type="dxa"/>
            <w:hideMark/>
          </w:tcPr>
          <w:p w14:paraId="7E77E180"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5812DA8B"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6656E7D3" w14:textId="77777777" w:rsidR="00E953EE" w:rsidRPr="00E02841" w:rsidRDefault="00E953EE" w:rsidP="006909EB">
            <w:pPr>
              <w:rPr>
                <w:sz w:val="18"/>
                <w:szCs w:val="18"/>
                <w:lang w:val="es-ES"/>
              </w:rPr>
            </w:pPr>
            <w:r w:rsidRPr="00E02841">
              <w:rPr>
                <w:sz w:val="18"/>
                <w:szCs w:val="18"/>
                <w:lang w:val="es-ES"/>
              </w:rPr>
              <w:t>Reforzar la adopción de decisiones a nivel nacional con miras a la ratificación del Convenio de Minamata y crear capacidad para la puesta en práctica de futuras disposiciones</w:t>
            </w:r>
          </w:p>
        </w:tc>
        <w:tc>
          <w:tcPr>
            <w:tcW w:w="1025" w:type="dxa"/>
            <w:hideMark/>
          </w:tcPr>
          <w:p w14:paraId="2F0887FC"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75558B76"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6DD4218E"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7E182FCE"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00EEEF58" w14:textId="77777777" w:rsidR="00E953EE" w:rsidRPr="00E02841" w:rsidRDefault="00E953EE" w:rsidP="006909EB">
            <w:pPr>
              <w:jc w:val="right"/>
              <w:rPr>
                <w:sz w:val="18"/>
                <w:szCs w:val="18"/>
                <w:lang w:val="es-ES"/>
              </w:rPr>
            </w:pPr>
            <w:r w:rsidRPr="00E02841">
              <w:rPr>
                <w:sz w:val="18"/>
                <w:szCs w:val="18"/>
                <w:lang w:val="es-ES"/>
              </w:rPr>
              <w:t xml:space="preserve">0 </w:t>
            </w:r>
          </w:p>
        </w:tc>
      </w:tr>
      <w:tr w:rsidR="00E953EE" w:rsidRPr="00E02841" w14:paraId="12B504B1" w14:textId="77777777" w:rsidTr="00E33170">
        <w:tc>
          <w:tcPr>
            <w:tcW w:w="1629" w:type="dxa"/>
            <w:hideMark/>
          </w:tcPr>
          <w:p w14:paraId="3FB3F489" w14:textId="77777777" w:rsidR="00E953EE" w:rsidRPr="00E02841" w:rsidRDefault="00E953EE" w:rsidP="006909EB">
            <w:pPr>
              <w:rPr>
                <w:sz w:val="18"/>
                <w:szCs w:val="18"/>
                <w:lang w:val="es-ES"/>
              </w:rPr>
            </w:pPr>
            <w:r w:rsidRPr="00E02841">
              <w:rPr>
                <w:sz w:val="18"/>
                <w:szCs w:val="18"/>
                <w:lang w:val="es-ES"/>
              </w:rPr>
              <w:t>Belarús</w:t>
            </w:r>
          </w:p>
        </w:tc>
        <w:tc>
          <w:tcPr>
            <w:tcW w:w="1485" w:type="dxa"/>
            <w:hideMark/>
          </w:tcPr>
          <w:p w14:paraId="75B8F3D9"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536FC1FE"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0172185A" w14:textId="77777777" w:rsidR="00E953EE" w:rsidRPr="00E02841" w:rsidRDefault="00E953EE" w:rsidP="006909EB">
            <w:pPr>
              <w:rPr>
                <w:sz w:val="18"/>
                <w:szCs w:val="18"/>
                <w:lang w:val="es-ES"/>
              </w:rPr>
            </w:pPr>
            <w:r w:rsidRPr="00E02841">
              <w:rPr>
                <w:sz w:val="18"/>
                <w:szCs w:val="18"/>
                <w:lang w:val="es-ES"/>
              </w:rPr>
              <w:t xml:space="preserve">Realización de una evaluación inicial del Convenio de Minamata </w:t>
            </w:r>
          </w:p>
        </w:tc>
        <w:tc>
          <w:tcPr>
            <w:tcW w:w="1025" w:type="dxa"/>
            <w:hideMark/>
          </w:tcPr>
          <w:p w14:paraId="111CD777"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1A82AE80"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226D214E"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4FA38364"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4EF4718D" w14:textId="77777777" w:rsidR="00E953EE" w:rsidRPr="00E02841" w:rsidRDefault="00E953EE" w:rsidP="006909EB">
            <w:pPr>
              <w:jc w:val="right"/>
              <w:rPr>
                <w:sz w:val="18"/>
                <w:szCs w:val="18"/>
                <w:lang w:val="es-ES"/>
              </w:rPr>
            </w:pPr>
            <w:r w:rsidRPr="00E02841">
              <w:rPr>
                <w:sz w:val="18"/>
                <w:szCs w:val="18"/>
                <w:lang w:val="es-ES"/>
              </w:rPr>
              <w:t xml:space="preserve">0 </w:t>
            </w:r>
          </w:p>
        </w:tc>
      </w:tr>
      <w:tr w:rsidR="00E953EE" w:rsidRPr="00E02841" w14:paraId="4C696158" w14:textId="77777777" w:rsidTr="00E33170">
        <w:tc>
          <w:tcPr>
            <w:tcW w:w="1629" w:type="dxa"/>
            <w:hideMark/>
          </w:tcPr>
          <w:p w14:paraId="4581C54E" w14:textId="77777777" w:rsidR="00E953EE" w:rsidRPr="00E02841" w:rsidRDefault="00E953EE" w:rsidP="006909EB">
            <w:pPr>
              <w:rPr>
                <w:sz w:val="18"/>
                <w:szCs w:val="18"/>
                <w:lang w:val="es-ES"/>
              </w:rPr>
            </w:pPr>
            <w:r w:rsidRPr="00E02841">
              <w:rPr>
                <w:sz w:val="18"/>
                <w:szCs w:val="18"/>
                <w:lang w:val="es-ES"/>
              </w:rPr>
              <w:t>Belice</w:t>
            </w:r>
          </w:p>
        </w:tc>
        <w:tc>
          <w:tcPr>
            <w:tcW w:w="1485" w:type="dxa"/>
            <w:hideMark/>
          </w:tcPr>
          <w:p w14:paraId="1E7B145C"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72C8CAC9"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1C187828" w14:textId="77777777" w:rsidR="00E953EE" w:rsidRPr="00E02841" w:rsidRDefault="00E953EE" w:rsidP="006909EB">
            <w:pPr>
              <w:rPr>
                <w:sz w:val="18"/>
                <w:szCs w:val="18"/>
                <w:lang w:val="es-ES"/>
              </w:rPr>
            </w:pPr>
            <w:r w:rsidRPr="00E02841">
              <w:rPr>
                <w:sz w:val="18"/>
                <w:szCs w:val="18"/>
                <w:lang w:val="es-ES"/>
              </w:rPr>
              <w:t>Realización de evaluaciones iniciales del Convenio de Minamata en el Caribe (Belice)</w:t>
            </w:r>
          </w:p>
        </w:tc>
        <w:tc>
          <w:tcPr>
            <w:tcW w:w="1025" w:type="dxa"/>
            <w:hideMark/>
          </w:tcPr>
          <w:p w14:paraId="71C6692D"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63BDCA99"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0312351D"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6C8C51BB" w14:textId="77777777" w:rsidR="00E953EE" w:rsidRPr="00E02841" w:rsidRDefault="00E953EE" w:rsidP="006909EB">
            <w:pPr>
              <w:jc w:val="right"/>
              <w:rPr>
                <w:sz w:val="18"/>
                <w:szCs w:val="18"/>
                <w:lang w:val="es-ES"/>
              </w:rPr>
            </w:pPr>
            <w:r w:rsidRPr="00E02841">
              <w:rPr>
                <w:sz w:val="18"/>
                <w:szCs w:val="18"/>
                <w:lang w:val="es-ES"/>
              </w:rPr>
              <w:t>150 000</w:t>
            </w:r>
          </w:p>
        </w:tc>
        <w:tc>
          <w:tcPr>
            <w:tcW w:w="1452" w:type="dxa"/>
            <w:hideMark/>
          </w:tcPr>
          <w:p w14:paraId="5E28559D" w14:textId="77777777" w:rsidR="00E953EE" w:rsidRPr="00E02841" w:rsidRDefault="00E953EE" w:rsidP="006909EB">
            <w:pPr>
              <w:jc w:val="right"/>
              <w:rPr>
                <w:sz w:val="18"/>
                <w:szCs w:val="18"/>
                <w:lang w:val="es-ES"/>
              </w:rPr>
            </w:pPr>
            <w:r w:rsidRPr="00E02841">
              <w:rPr>
                <w:sz w:val="18"/>
                <w:szCs w:val="18"/>
                <w:lang w:val="es-ES"/>
              </w:rPr>
              <w:t xml:space="preserve"> 0</w:t>
            </w:r>
          </w:p>
        </w:tc>
      </w:tr>
      <w:tr w:rsidR="00E953EE" w:rsidRPr="00E02841" w14:paraId="3F8C25DD" w14:textId="77777777" w:rsidTr="00E33170">
        <w:tc>
          <w:tcPr>
            <w:tcW w:w="1629" w:type="dxa"/>
            <w:hideMark/>
          </w:tcPr>
          <w:p w14:paraId="01C849BC" w14:textId="77777777" w:rsidR="00E953EE" w:rsidRPr="00E02841" w:rsidRDefault="00E953EE" w:rsidP="006909EB">
            <w:pPr>
              <w:rPr>
                <w:sz w:val="18"/>
                <w:szCs w:val="18"/>
                <w:lang w:val="es-ES"/>
              </w:rPr>
            </w:pPr>
            <w:r w:rsidRPr="00E02841">
              <w:rPr>
                <w:sz w:val="18"/>
                <w:szCs w:val="18"/>
                <w:lang w:val="es-ES"/>
              </w:rPr>
              <w:t>Bolivia</w:t>
            </w:r>
          </w:p>
        </w:tc>
        <w:tc>
          <w:tcPr>
            <w:tcW w:w="1485" w:type="dxa"/>
            <w:hideMark/>
          </w:tcPr>
          <w:p w14:paraId="7BC15FD3"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4861A24"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67A5A4A0" w14:textId="77777777" w:rsidR="00E953EE" w:rsidRPr="00E02841" w:rsidRDefault="00E953EE" w:rsidP="006909EB">
            <w:pPr>
              <w:rPr>
                <w:sz w:val="18"/>
                <w:szCs w:val="18"/>
                <w:lang w:val="es-ES"/>
              </w:rPr>
            </w:pPr>
            <w:r w:rsidRPr="00E02841">
              <w:rPr>
                <w:sz w:val="18"/>
                <w:szCs w:val="18"/>
                <w:lang w:val="es-ES"/>
              </w:rPr>
              <w:t>Transición a una iluminación energéticamente eficiente</w:t>
            </w:r>
          </w:p>
        </w:tc>
        <w:tc>
          <w:tcPr>
            <w:tcW w:w="1025" w:type="dxa"/>
            <w:hideMark/>
          </w:tcPr>
          <w:p w14:paraId="58A98E40"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7BC31E50"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076EE6F1"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449E530A" w14:textId="77777777" w:rsidR="00E953EE" w:rsidRPr="00E02841" w:rsidRDefault="00E953EE" w:rsidP="006909EB">
            <w:pPr>
              <w:jc w:val="right"/>
              <w:rPr>
                <w:sz w:val="18"/>
                <w:szCs w:val="18"/>
                <w:lang w:val="es-ES"/>
              </w:rPr>
            </w:pPr>
            <w:r w:rsidRPr="00E02841">
              <w:rPr>
                <w:sz w:val="18"/>
                <w:szCs w:val="18"/>
                <w:lang w:val="es-ES"/>
              </w:rPr>
              <w:t>45 662</w:t>
            </w:r>
          </w:p>
        </w:tc>
        <w:tc>
          <w:tcPr>
            <w:tcW w:w="1452" w:type="dxa"/>
            <w:hideMark/>
          </w:tcPr>
          <w:p w14:paraId="08E475E9" w14:textId="77777777" w:rsidR="00E953EE" w:rsidRPr="00E02841" w:rsidRDefault="00E953EE" w:rsidP="006909EB">
            <w:pPr>
              <w:jc w:val="right"/>
              <w:rPr>
                <w:sz w:val="18"/>
                <w:szCs w:val="18"/>
                <w:lang w:val="es-ES"/>
              </w:rPr>
            </w:pPr>
            <w:r w:rsidRPr="00E02841">
              <w:rPr>
                <w:sz w:val="18"/>
                <w:szCs w:val="18"/>
                <w:lang w:val="es-ES"/>
              </w:rPr>
              <w:t>0</w:t>
            </w:r>
          </w:p>
        </w:tc>
      </w:tr>
      <w:tr w:rsidR="00E953EE" w:rsidRPr="00E02841" w14:paraId="0D40BC4D" w14:textId="77777777" w:rsidTr="00E33170">
        <w:tc>
          <w:tcPr>
            <w:tcW w:w="1629" w:type="dxa"/>
            <w:hideMark/>
          </w:tcPr>
          <w:p w14:paraId="7E956E4A" w14:textId="77777777" w:rsidR="00E953EE" w:rsidRPr="00E02841" w:rsidRDefault="00E953EE" w:rsidP="006909EB">
            <w:pPr>
              <w:rPr>
                <w:sz w:val="18"/>
                <w:szCs w:val="18"/>
                <w:lang w:val="es-ES"/>
              </w:rPr>
            </w:pPr>
            <w:r w:rsidRPr="00E02841">
              <w:rPr>
                <w:sz w:val="18"/>
                <w:szCs w:val="18"/>
                <w:lang w:val="es-ES"/>
              </w:rPr>
              <w:t>Bosnia y Herzegovina</w:t>
            </w:r>
          </w:p>
        </w:tc>
        <w:tc>
          <w:tcPr>
            <w:tcW w:w="1485" w:type="dxa"/>
            <w:hideMark/>
          </w:tcPr>
          <w:p w14:paraId="45B51960"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F9B4187"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122DC717" w14:textId="77777777" w:rsidR="00E953EE" w:rsidRPr="00E02841" w:rsidRDefault="00E953EE" w:rsidP="006909EB">
            <w:pPr>
              <w:rPr>
                <w:sz w:val="18"/>
                <w:szCs w:val="18"/>
                <w:lang w:val="es-ES"/>
              </w:rPr>
            </w:pPr>
            <w:r w:rsidRPr="00E02841">
              <w:rPr>
                <w:sz w:val="18"/>
                <w:szCs w:val="18"/>
                <w:lang w:val="es-ES"/>
              </w:rPr>
              <w:t>Reforzar la adopción de decisiones de Bosnia y Herzegovina con miras a la adhesión al Convenio de Minamata y crear capacidad para la puesta en práctica de futuras disposiciones</w:t>
            </w:r>
          </w:p>
        </w:tc>
        <w:tc>
          <w:tcPr>
            <w:tcW w:w="1025" w:type="dxa"/>
            <w:hideMark/>
          </w:tcPr>
          <w:p w14:paraId="013B782E"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617E2060"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3EACEE66"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0B429719"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14AB5DF8" w14:textId="77777777" w:rsidR="00E953EE" w:rsidRPr="00E02841" w:rsidRDefault="00E953EE" w:rsidP="006909EB">
            <w:pPr>
              <w:jc w:val="right"/>
              <w:rPr>
                <w:sz w:val="18"/>
                <w:szCs w:val="18"/>
                <w:lang w:val="es-ES"/>
              </w:rPr>
            </w:pPr>
            <w:r w:rsidRPr="00E02841">
              <w:rPr>
                <w:sz w:val="18"/>
                <w:szCs w:val="18"/>
                <w:lang w:val="es-ES"/>
              </w:rPr>
              <w:t xml:space="preserve">0 </w:t>
            </w:r>
          </w:p>
        </w:tc>
      </w:tr>
      <w:tr w:rsidR="00E953EE" w:rsidRPr="00E02841" w14:paraId="1F854969" w14:textId="77777777" w:rsidTr="00E33170">
        <w:tc>
          <w:tcPr>
            <w:tcW w:w="1629" w:type="dxa"/>
            <w:hideMark/>
          </w:tcPr>
          <w:p w14:paraId="07849B36" w14:textId="77777777" w:rsidR="00E953EE" w:rsidRPr="00E02841" w:rsidRDefault="00E953EE" w:rsidP="006909EB">
            <w:pPr>
              <w:rPr>
                <w:sz w:val="18"/>
                <w:szCs w:val="18"/>
                <w:lang w:val="es-ES"/>
              </w:rPr>
            </w:pPr>
            <w:r w:rsidRPr="00E02841">
              <w:rPr>
                <w:sz w:val="18"/>
                <w:szCs w:val="18"/>
                <w:lang w:val="es-ES"/>
              </w:rPr>
              <w:t>Brasil</w:t>
            </w:r>
          </w:p>
        </w:tc>
        <w:tc>
          <w:tcPr>
            <w:tcW w:w="1485" w:type="dxa"/>
            <w:hideMark/>
          </w:tcPr>
          <w:p w14:paraId="054313CE"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795B6740"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429502E7" w14:textId="77777777" w:rsidR="00E953EE" w:rsidRPr="00E02841" w:rsidRDefault="00E953EE" w:rsidP="006909EB">
            <w:pPr>
              <w:rPr>
                <w:sz w:val="18"/>
                <w:szCs w:val="18"/>
                <w:lang w:val="es-ES"/>
              </w:rPr>
            </w:pPr>
            <w:r w:rsidRPr="00E02841">
              <w:rPr>
                <w:sz w:val="18"/>
                <w:szCs w:val="18"/>
                <w:lang w:val="es-ES"/>
              </w:rPr>
              <w:t>Realización de una evaluación inicial del Convenio de Minamata sobre el Mercurio en el Brasil</w:t>
            </w:r>
          </w:p>
        </w:tc>
        <w:tc>
          <w:tcPr>
            <w:tcW w:w="1025" w:type="dxa"/>
            <w:hideMark/>
          </w:tcPr>
          <w:p w14:paraId="699D2D1C"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4DD8792B"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04AD32FA"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038957D2" w14:textId="77777777" w:rsidR="00E953EE" w:rsidRPr="00E02841" w:rsidRDefault="00E953EE" w:rsidP="006909EB">
            <w:pPr>
              <w:jc w:val="right"/>
              <w:rPr>
                <w:sz w:val="18"/>
                <w:szCs w:val="18"/>
                <w:lang w:val="es-ES"/>
              </w:rPr>
            </w:pPr>
            <w:r w:rsidRPr="00E02841">
              <w:rPr>
                <w:sz w:val="18"/>
                <w:szCs w:val="18"/>
                <w:lang w:val="es-ES"/>
              </w:rPr>
              <w:t>821 918</w:t>
            </w:r>
          </w:p>
        </w:tc>
        <w:tc>
          <w:tcPr>
            <w:tcW w:w="1452" w:type="dxa"/>
            <w:hideMark/>
          </w:tcPr>
          <w:p w14:paraId="46FAD334" w14:textId="77777777" w:rsidR="00E953EE" w:rsidRPr="00E02841" w:rsidRDefault="00E953EE" w:rsidP="006909EB">
            <w:pPr>
              <w:jc w:val="right"/>
              <w:rPr>
                <w:sz w:val="18"/>
                <w:szCs w:val="18"/>
                <w:lang w:val="es-ES"/>
              </w:rPr>
            </w:pPr>
            <w:r w:rsidRPr="00E02841">
              <w:rPr>
                <w:sz w:val="18"/>
                <w:szCs w:val="18"/>
                <w:lang w:val="es-ES"/>
              </w:rPr>
              <w:t>1 690 000</w:t>
            </w:r>
          </w:p>
        </w:tc>
      </w:tr>
      <w:tr w:rsidR="00E953EE" w:rsidRPr="00E02841" w14:paraId="39748CA5" w14:textId="77777777" w:rsidTr="00E33170">
        <w:tc>
          <w:tcPr>
            <w:tcW w:w="1629" w:type="dxa"/>
            <w:hideMark/>
          </w:tcPr>
          <w:p w14:paraId="575DFA9D" w14:textId="77777777" w:rsidR="00E953EE" w:rsidRPr="00E02841" w:rsidRDefault="00E953EE" w:rsidP="006909EB">
            <w:pPr>
              <w:rPr>
                <w:sz w:val="18"/>
                <w:szCs w:val="18"/>
                <w:lang w:val="es-ES"/>
              </w:rPr>
            </w:pPr>
            <w:r w:rsidRPr="00E02841">
              <w:rPr>
                <w:sz w:val="18"/>
                <w:szCs w:val="18"/>
                <w:lang w:val="es-ES"/>
              </w:rPr>
              <w:t>Burkina Faso</w:t>
            </w:r>
          </w:p>
        </w:tc>
        <w:tc>
          <w:tcPr>
            <w:tcW w:w="1485" w:type="dxa"/>
            <w:hideMark/>
          </w:tcPr>
          <w:p w14:paraId="4B643F16"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5FD517F7"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0D054AEE" w14:textId="77777777" w:rsidR="00E953EE" w:rsidRPr="00E02841" w:rsidRDefault="00E953EE" w:rsidP="006909EB">
            <w:pPr>
              <w:rPr>
                <w:sz w:val="18"/>
                <w:szCs w:val="18"/>
                <w:lang w:val="es-ES"/>
              </w:rPr>
            </w:pPr>
            <w:r w:rsidRPr="00E02841">
              <w:rPr>
                <w:sz w:val="18"/>
                <w:szCs w:val="18"/>
                <w:lang w:val="es-ES"/>
              </w:rPr>
              <w:t>Plan nacional de acción sobre el mercurio en el sector de la extracción de oro artesanal y en pequeña escala de Burkina</w:t>
            </w:r>
            <w:r w:rsidR="00200388" w:rsidRPr="00E02841">
              <w:rPr>
                <w:sz w:val="18"/>
                <w:szCs w:val="18"/>
                <w:lang w:val="es-ES"/>
              </w:rPr>
              <w:t> </w:t>
            </w:r>
            <w:r w:rsidRPr="00E02841">
              <w:rPr>
                <w:sz w:val="18"/>
                <w:szCs w:val="18"/>
                <w:lang w:val="es-ES"/>
              </w:rPr>
              <w:t>Faso</w:t>
            </w:r>
          </w:p>
        </w:tc>
        <w:tc>
          <w:tcPr>
            <w:tcW w:w="1025" w:type="dxa"/>
            <w:hideMark/>
          </w:tcPr>
          <w:p w14:paraId="1F184B07"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020318B9"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4BD82821"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3E88594D" w14:textId="77777777" w:rsidR="00E953EE" w:rsidRPr="00E02841" w:rsidRDefault="00E953EE" w:rsidP="006909EB">
            <w:pPr>
              <w:jc w:val="right"/>
              <w:rPr>
                <w:sz w:val="18"/>
                <w:szCs w:val="18"/>
                <w:lang w:val="es-ES"/>
              </w:rPr>
            </w:pPr>
            <w:r w:rsidRPr="00E02841">
              <w:rPr>
                <w:sz w:val="18"/>
                <w:szCs w:val="18"/>
                <w:lang w:val="es-ES"/>
              </w:rPr>
              <w:t>500 000</w:t>
            </w:r>
          </w:p>
        </w:tc>
        <w:tc>
          <w:tcPr>
            <w:tcW w:w="1452" w:type="dxa"/>
            <w:hideMark/>
          </w:tcPr>
          <w:p w14:paraId="0FD6AB41" w14:textId="77777777" w:rsidR="00E953EE" w:rsidRPr="00E02841" w:rsidRDefault="00E953EE" w:rsidP="006909EB">
            <w:pPr>
              <w:jc w:val="right"/>
              <w:rPr>
                <w:sz w:val="18"/>
                <w:szCs w:val="18"/>
                <w:lang w:val="es-ES"/>
              </w:rPr>
            </w:pPr>
            <w:r w:rsidRPr="00E02841">
              <w:rPr>
                <w:sz w:val="18"/>
                <w:szCs w:val="18"/>
                <w:lang w:val="es-ES"/>
              </w:rPr>
              <w:t>216 000</w:t>
            </w:r>
          </w:p>
        </w:tc>
      </w:tr>
      <w:tr w:rsidR="00E953EE" w:rsidRPr="00E02841" w14:paraId="08F28B32" w14:textId="77777777" w:rsidTr="00E33170">
        <w:tc>
          <w:tcPr>
            <w:tcW w:w="1629" w:type="dxa"/>
            <w:hideMark/>
          </w:tcPr>
          <w:p w14:paraId="474459FA" w14:textId="77777777" w:rsidR="00E953EE" w:rsidRPr="00E02841" w:rsidRDefault="00E953EE" w:rsidP="006909EB">
            <w:pPr>
              <w:rPr>
                <w:sz w:val="18"/>
                <w:szCs w:val="18"/>
                <w:lang w:val="es-ES"/>
              </w:rPr>
            </w:pPr>
            <w:r w:rsidRPr="00E02841">
              <w:rPr>
                <w:sz w:val="18"/>
                <w:szCs w:val="18"/>
                <w:lang w:val="es-ES"/>
              </w:rPr>
              <w:t>Camerún</w:t>
            </w:r>
          </w:p>
        </w:tc>
        <w:tc>
          <w:tcPr>
            <w:tcW w:w="1485" w:type="dxa"/>
            <w:hideMark/>
          </w:tcPr>
          <w:p w14:paraId="243CA2F7"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5449AB9"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73F07F80" w14:textId="77777777" w:rsidR="00E953EE" w:rsidRPr="00E02841" w:rsidRDefault="00E953EE" w:rsidP="006909EB">
            <w:pPr>
              <w:rPr>
                <w:sz w:val="18"/>
                <w:szCs w:val="18"/>
                <w:lang w:val="es-ES"/>
              </w:rPr>
            </w:pPr>
            <w:r w:rsidRPr="00E02841">
              <w:rPr>
                <w:sz w:val="18"/>
                <w:szCs w:val="18"/>
                <w:lang w:val="es-ES"/>
              </w:rPr>
              <w:t>Realización de una evaluación inicial del Convenio de Minamata en el Camerún</w:t>
            </w:r>
          </w:p>
        </w:tc>
        <w:tc>
          <w:tcPr>
            <w:tcW w:w="1025" w:type="dxa"/>
            <w:hideMark/>
          </w:tcPr>
          <w:p w14:paraId="6C583899"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0F804364"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46A605E8"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6A3D600F"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4F9B03ED" w14:textId="77777777" w:rsidR="00E953EE" w:rsidRPr="00E02841" w:rsidRDefault="00E953EE" w:rsidP="006909EB">
            <w:pPr>
              <w:jc w:val="right"/>
              <w:rPr>
                <w:sz w:val="18"/>
                <w:szCs w:val="18"/>
                <w:lang w:val="es-ES"/>
              </w:rPr>
            </w:pPr>
            <w:r w:rsidRPr="00E02841">
              <w:rPr>
                <w:sz w:val="18"/>
                <w:szCs w:val="18"/>
                <w:lang w:val="es-ES"/>
              </w:rPr>
              <w:t xml:space="preserve">0 </w:t>
            </w:r>
          </w:p>
        </w:tc>
      </w:tr>
      <w:tr w:rsidR="00E953EE" w:rsidRPr="00E02841" w14:paraId="2627541A" w14:textId="77777777" w:rsidTr="00E33170">
        <w:tc>
          <w:tcPr>
            <w:tcW w:w="1629" w:type="dxa"/>
            <w:hideMark/>
          </w:tcPr>
          <w:p w14:paraId="5BD2A673" w14:textId="77777777" w:rsidR="00E953EE" w:rsidRPr="00E02841" w:rsidRDefault="00E953EE" w:rsidP="006909EB">
            <w:pPr>
              <w:rPr>
                <w:sz w:val="18"/>
                <w:szCs w:val="18"/>
                <w:lang w:val="es-ES"/>
              </w:rPr>
            </w:pPr>
            <w:r w:rsidRPr="00E02841">
              <w:rPr>
                <w:sz w:val="18"/>
                <w:szCs w:val="18"/>
                <w:lang w:val="es-ES"/>
              </w:rPr>
              <w:t>Chad</w:t>
            </w:r>
          </w:p>
        </w:tc>
        <w:tc>
          <w:tcPr>
            <w:tcW w:w="1485" w:type="dxa"/>
            <w:hideMark/>
          </w:tcPr>
          <w:p w14:paraId="3B4866D7"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639E1082"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41EC333A" w14:textId="77777777" w:rsidR="00E953EE" w:rsidRPr="00E02841" w:rsidRDefault="00E953EE" w:rsidP="006909EB">
            <w:pPr>
              <w:rPr>
                <w:sz w:val="18"/>
                <w:szCs w:val="18"/>
                <w:lang w:val="es-ES"/>
              </w:rPr>
            </w:pPr>
            <w:r w:rsidRPr="00E02841">
              <w:rPr>
                <w:sz w:val="18"/>
                <w:szCs w:val="18"/>
                <w:lang w:val="es-ES"/>
              </w:rPr>
              <w:t xml:space="preserve">Evaluación inicial del Convenio de Minamata en el Chad </w:t>
            </w:r>
          </w:p>
        </w:tc>
        <w:tc>
          <w:tcPr>
            <w:tcW w:w="1025" w:type="dxa"/>
            <w:hideMark/>
          </w:tcPr>
          <w:p w14:paraId="1D761668"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5646618E"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65197341"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1C676952"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4640270F" w14:textId="77777777" w:rsidR="00E953EE" w:rsidRPr="00E02841" w:rsidRDefault="00E953EE" w:rsidP="006909EB">
            <w:pPr>
              <w:jc w:val="right"/>
              <w:rPr>
                <w:sz w:val="18"/>
                <w:szCs w:val="18"/>
                <w:lang w:val="es-ES"/>
              </w:rPr>
            </w:pPr>
            <w:r w:rsidRPr="00E02841">
              <w:rPr>
                <w:sz w:val="18"/>
                <w:szCs w:val="18"/>
                <w:lang w:val="es-ES"/>
              </w:rPr>
              <w:t>78 600</w:t>
            </w:r>
          </w:p>
        </w:tc>
      </w:tr>
      <w:tr w:rsidR="00E953EE" w:rsidRPr="00E02841" w14:paraId="09D8A73B" w14:textId="77777777" w:rsidTr="00E33170">
        <w:tc>
          <w:tcPr>
            <w:tcW w:w="1629" w:type="dxa"/>
            <w:hideMark/>
          </w:tcPr>
          <w:p w14:paraId="4DD22144" w14:textId="77777777" w:rsidR="00E953EE" w:rsidRPr="00E02841" w:rsidRDefault="00E953EE" w:rsidP="006909EB">
            <w:pPr>
              <w:rPr>
                <w:sz w:val="18"/>
                <w:szCs w:val="18"/>
                <w:lang w:val="es-ES"/>
              </w:rPr>
            </w:pPr>
            <w:r w:rsidRPr="00E02841">
              <w:rPr>
                <w:sz w:val="18"/>
                <w:szCs w:val="18"/>
                <w:lang w:val="es-ES"/>
              </w:rPr>
              <w:t>Chile</w:t>
            </w:r>
          </w:p>
        </w:tc>
        <w:tc>
          <w:tcPr>
            <w:tcW w:w="1485" w:type="dxa"/>
            <w:hideMark/>
          </w:tcPr>
          <w:p w14:paraId="115313E9"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3B2F7BD4"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27AE57F9" w14:textId="77777777" w:rsidR="00E953EE" w:rsidRPr="00E02841" w:rsidRDefault="00E953EE" w:rsidP="006909EB">
            <w:pPr>
              <w:rPr>
                <w:sz w:val="18"/>
                <w:szCs w:val="18"/>
                <w:lang w:val="es-ES"/>
              </w:rPr>
            </w:pPr>
            <w:r w:rsidRPr="00E02841">
              <w:rPr>
                <w:sz w:val="18"/>
                <w:szCs w:val="18"/>
                <w:lang w:val="es-ES"/>
              </w:rPr>
              <w:t>Transición a una iluminación energéticamente eficiente</w:t>
            </w:r>
          </w:p>
        </w:tc>
        <w:tc>
          <w:tcPr>
            <w:tcW w:w="1025" w:type="dxa"/>
            <w:hideMark/>
          </w:tcPr>
          <w:p w14:paraId="6671AAC5"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31B13410"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7627243F"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56A68E4E" w14:textId="77777777" w:rsidR="00E953EE" w:rsidRPr="00E02841" w:rsidRDefault="00E953EE" w:rsidP="006909EB">
            <w:pPr>
              <w:jc w:val="right"/>
              <w:rPr>
                <w:sz w:val="18"/>
                <w:szCs w:val="18"/>
                <w:lang w:val="es-ES"/>
              </w:rPr>
            </w:pPr>
            <w:r w:rsidRPr="00E02841">
              <w:rPr>
                <w:sz w:val="18"/>
                <w:szCs w:val="18"/>
                <w:lang w:val="es-ES"/>
              </w:rPr>
              <w:t>45 662</w:t>
            </w:r>
          </w:p>
        </w:tc>
        <w:tc>
          <w:tcPr>
            <w:tcW w:w="1452" w:type="dxa"/>
            <w:hideMark/>
          </w:tcPr>
          <w:p w14:paraId="4EAE2545" w14:textId="77777777" w:rsidR="00E953EE" w:rsidRPr="00E02841" w:rsidRDefault="00E953EE" w:rsidP="006909EB">
            <w:pPr>
              <w:jc w:val="right"/>
              <w:rPr>
                <w:sz w:val="18"/>
                <w:szCs w:val="18"/>
                <w:lang w:val="es-ES"/>
              </w:rPr>
            </w:pPr>
            <w:r w:rsidRPr="00E02841">
              <w:rPr>
                <w:sz w:val="18"/>
                <w:szCs w:val="18"/>
                <w:lang w:val="es-ES"/>
              </w:rPr>
              <w:t>0</w:t>
            </w:r>
          </w:p>
        </w:tc>
      </w:tr>
      <w:tr w:rsidR="00E953EE" w:rsidRPr="00E02841" w14:paraId="540FC095" w14:textId="77777777" w:rsidTr="00E33170">
        <w:tc>
          <w:tcPr>
            <w:tcW w:w="1629" w:type="dxa"/>
            <w:hideMark/>
          </w:tcPr>
          <w:p w14:paraId="579429C5" w14:textId="77777777" w:rsidR="00E953EE" w:rsidRPr="00E02841" w:rsidRDefault="00E953EE" w:rsidP="006909EB">
            <w:pPr>
              <w:rPr>
                <w:sz w:val="18"/>
                <w:szCs w:val="18"/>
                <w:lang w:val="es-ES"/>
              </w:rPr>
            </w:pPr>
            <w:r w:rsidRPr="00E02841">
              <w:rPr>
                <w:sz w:val="18"/>
                <w:szCs w:val="18"/>
                <w:lang w:val="es-ES"/>
              </w:rPr>
              <w:t>China</w:t>
            </w:r>
          </w:p>
        </w:tc>
        <w:tc>
          <w:tcPr>
            <w:tcW w:w="1485" w:type="dxa"/>
            <w:hideMark/>
          </w:tcPr>
          <w:p w14:paraId="6A135244"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0247E388"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1AF0904E" w14:textId="77777777" w:rsidR="00E953EE" w:rsidRPr="00E02841" w:rsidRDefault="00E953EE" w:rsidP="006909EB">
            <w:pPr>
              <w:rPr>
                <w:sz w:val="18"/>
                <w:szCs w:val="18"/>
                <w:lang w:val="es-ES"/>
              </w:rPr>
            </w:pPr>
            <w:r w:rsidRPr="00E02841">
              <w:rPr>
                <w:sz w:val="18"/>
                <w:szCs w:val="18"/>
                <w:lang w:val="es-ES"/>
              </w:rPr>
              <w:t>Demostración de la reducción y minimización del mercurio en la producción de cloruro de vinilo</w:t>
            </w:r>
          </w:p>
        </w:tc>
        <w:tc>
          <w:tcPr>
            <w:tcW w:w="1025" w:type="dxa"/>
            <w:hideMark/>
          </w:tcPr>
          <w:p w14:paraId="19DCC726"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45D0B9DF"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73777B46"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49C10F69" w14:textId="77777777" w:rsidR="00E953EE" w:rsidRPr="00E02841" w:rsidRDefault="00E953EE" w:rsidP="006909EB">
            <w:pPr>
              <w:jc w:val="right"/>
              <w:rPr>
                <w:sz w:val="18"/>
                <w:szCs w:val="18"/>
                <w:lang w:val="es-ES"/>
              </w:rPr>
            </w:pPr>
            <w:r w:rsidRPr="00E02841">
              <w:rPr>
                <w:sz w:val="18"/>
                <w:szCs w:val="18"/>
                <w:lang w:val="es-ES"/>
              </w:rPr>
              <w:t>16 200 000</w:t>
            </w:r>
          </w:p>
        </w:tc>
        <w:tc>
          <w:tcPr>
            <w:tcW w:w="1452" w:type="dxa"/>
            <w:hideMark/>
          </w:tcPr>
          <w:p w14:paraId="0E79070A" w14:textId="77777777" w:rsidR="00E953EE" w:rsidRPr="00E02841" w:rsidRDefault="00E953EE" w:rsidP="006909EB">
            <w:pPr>
              <w:jc w:val="right"/>
              <w:rPr>
                <w:sz w:val="18"/>
                <w:szCs w:val="18"/>
                <w:lang w:val="es-ES"/>
              </w:rPr>
            </w:pPr>
            <w:r w:rsidRPr="00E02841">
              <w:rPr>
                <w:sz w:val="18"/>
                <w:szCs w:val="18"/>
                <w:lang w:val="es-ES"/>
              </w:rPr>
              <w:t>99 000 000</w:t>
            </w:r>
          </w:p>
        </w:tc>
      </w:tr>
      <w:tr w:rsidR="00E953EE" w:rsidRPr="00E02841" w14:paraId="50EAAB5E" w14:textId="77777777" w:rsidTr="00E33170">
        <w:tc>
          <w:tcPr>
            <w:tcW w:w="1629" w:type="dxa"/>
            <w:hideMark/>
          </w:tcPr>
          <w:p w14:paraId="7B5BE593" w14:textId="77777777" w:rsidR="00E953EE" w:rsidRPr="00E02841" w:rsidRDefault="00E953EE" w:rsidP="006909EB">
            <w:pPr>
              <w:rPr>
                <w:sz w:val="18"/>
                <w:szCs w:val="18"/>
                <w:lang w:val="es-ES"/>
              </w:rPr>
            </w:pPr>
            <w:r w:rsidRPr="00E02841">
              <w:rPr>
                <w:sz w:val="18"/>
                <w:szCs w:val="18"/>
                <w:lang w:val="es-ES"/>
              </w:rPr>
              <w:t>China</w:t>
            </w:r>
          </w:p>
        </w:tc>
        <w:tc>
          <w:tcPr>
            <w:tcW w:w="1485" w:type="dxa"/>
            <w:hideMark/>
          </w:tcPr>
          <w:p w14:paraId="0F832341"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34EC28FD"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62ED4A79" w14:textId="77777777" w:rsidR="00E953EE" w:rsidRPr="00E02841" w:rsidRDefault="00E953EE" w:rsidP="006909EB">
            <w:pPr>
              <w:rPr>
                <w:sz w:val="18"/>
                <w:szCs w:val="18"/>
                <w:lang w:val="es-ES"/>
              </w:rPr>
            </w:pPr>
            <w:r w:rsidRPr="00E02841">
              <w:rPr>
                <w:sz w:val="18"/>
                <w:szCs w:val="18"/>
                <w:lang w:val="es-ES"/>
              </w:rPr>
              <w:t>Fortalecimiento de la capacidad de aplicación del Convenio de Minamata sobre el Mercurio</w:t>
            </w:r>
          </w:p>
        </w:tc>
        <w:tc>
          <w:tcPr>
            <w:tcW w:w="1025" w:type="dxa"/>
            <w:hideMark/>
          </w:tcPr>
          <w:p w14:paraId="444EF89F"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24A4BE7C"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5F2C62E7" w14:textId="77777777" w:rsidR="00E953EE" w:rsidRPr="00E02841" w:rsidRDefault="00E953EE" w:rsidP="006909EB">
            <w:pPr>
              <w:rPr>
                <w:sz w:val="18"/>
                <w:szCs w:val="18"/>
                <w:lang w:val="es-ES"/>
              </w:rPr>
            </w:pPr>
            <w:r w:rsidRPr="00E02841">
              <w:rPr>
                <w:sz w:val="18"/>
                <w:szCs w:val="18"/>
                <w:lang w:val="es-ES"/>
              </w:rPr>
              <w:t>Banco Mundial</w:t>
            </w:r>
          </w:p>
        </w:tc>
        <w:tc>
          <w:tcPr>
            <w:tcW w:w="1246" w:type="dxa"/>
            <w:hideMark/>
          </w:tcPr>
          <w:p w14:paraId="44DB192D" w14:textId="77777777" w:rsidR="00E953EE" w:rsidRPr="00E02841" w:rsidRDefault="00E953EE" w:rsidP="006909EB">
            <w:pPr>
              <w:jc w:val="right"/>
              <w:rPr>
                <w:sz w:val="18"/>
                <w:szCs w:val="18"/>
                <w:lang w:val="es-ES"/>
              </w:rPr>
            </w:pPr>
            <w:r w:rsidRPr="00E02841">
              <w:rPr>
                <w:sz w:val="18"/>
                <w:szCs w:val="18"/>
                <w:lang w:val="es-ES"/>
              </w:rPr>
              <w:t>8 000 000</w:t>
            </w:r>
          </w:p>
        </w:tc>
        <w:tc>
          <w:tcPr>
            <w:tcW w:w="1452" w:type="dxa"/>
            <w:hideMark/>
          </w:tcPr>
          <w:p w14:paraId="2461A459" w14:textId="77777777" w:rsidR="00E953EE" w:rsidRPr="00E02841" w:rsidRDefault="00E953EE" w:rsidP="006909EB">
            <w:pPr>
              <w:jc w:val="right"/>
              <w:rPr>
                <w:sz w:val="18"/>
                <w:szCs w:val="18"/>
                <w:lang w:val="es-ES"/>
              </w:rPr>
            </w:pPr>
            <w:r w:rsidRPr="00E02841">
              <w:rPr>
                <w:sz w:val="18"/>
                <w:szCs w:val="18"/>
                <w:lang w:val="es-ES"/>
              </w:rPr>
              <w:t>8 000 000</w:t>
            </w:r>
          </w:p>
        </w:tc>
      </w:tr>
      <w:tr w:rsidR="00E953EE" w:rsidRPr="00E02841" w14:paraId="23DF6FED" w14:textId="77777777" w:rsidTr="00E33170">
        <w:tc>
          <w:tcPr>
            <w:tcW w:w="1629" w:type="dxa"/>
            <w:hideMark/>
          </w:tcPr>
          <w:p w14:paraId="55BD2876" w14:textId="77777777" w:rsidR="00E953EE" w:rsidRPr="00E02841" w:rsidRDefault="00E953EE" w:rsidP="006909EB">
            <w:pPr>
              <w:rPr>
                <w:sz w:val="18"/>
                <w:szCs w:val="18"/>
                <w:lang w:val="es-ES"/>
              </w:rPr>
            </w:pPr>
            <w:r w:rsidRPr="00E02841">
              <w:rPr>
                <w:sz w:val="18"/>
                <w:szCs w:val="18"/>
                <w:lang w:val="es-ES"/>
              </w:rPr>
              <w:t>China</w:t>
            </w:r>
          </w:p>
        </w:tc>
        <w:tc>
          <w:tcPr>
            <w:tcW w:w="1485" w:type="dxa"/>
            <w:hideMark/>
          </w:tcPr>
          <w:p w14:paraId="54C6259C"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509DBD58"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4E75B37B" w14:textId="77777777" w:rsidR="00E953EE" w:rsidRPr="00E02841" w:rsidRDefault="00E953EE" w:rsidP="006909EB">
            <w:pPr>
              <w:rPr>
                <w:sz w:val="18"/>
                <w:szCs w:val="18"/>
                <w:lang w:val="es-ES"/>
              </w:rPr>
            </w:pPr>
            <w:r w:rsidRPr="00E02841">
              <w:rPr>
                <w:sz w:val="18"/>
                <w:szCs w:val="18"/>
                <w:lang w:val="es-ES"/>
              </w:rPr>
              <w:t>Evaluación inicial del Convenio de Minamata en la República Popular China</w:t>
            </w:r>
          </w:p>
        </w:tc>
        <w:tc>
          <w:tcPr>
            <w:tcW w:w="1025" w:type="dxa"/>
            <w:hideMark/>
          </w:tcPr>
          <w:p w14:paraId="14735FB6"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292B7D6B"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04774379"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6E642503" w14:textId="77777777" w:rsidR="00E953EE" w:rsidRPr="00E02841" w:rsidRDefault="00E953EE" w:rsidP="006909EB">
            <w:pPr>
              <w:jc w:val="right"/>
              <w:rPr>
                <w:sz w:val="18"/>
                <w:szCs w:val="18"/>
                <w:lang w:val="es-ES"/>
              </w:rPr>
            </w:pPr>
            <w:r w:rsidRPr="00E02841">
              <w:rPr>
                <w:sz w:val="18"/>
                <w:szCs w:val="18"/>
                <w:lang w:val="es-ES"/>
              </w:rPr>
              <w:t>1 000 000</w:t>
            </w:r>
          </w:p>
        </w:tc>
        <w:tc>
          <w:tcPr>
            <w:tcW w:w="1452" w:type="dxa"/>
            <w:hideMark/>
          </w:tcPr>
          <w:p w14:paraId="12ECDCCD" w14:textId="77777777" w:rsidR="00E953EE" w:rsidRPr="00E02841" w:rsidRDefault="00E953EE" w:rsidP="006909EB">
            <w:pPr>
              <w:jc w:val="right"/>
              <w:rPr>
                <w:sz w:val="18"/>
                <w:szCs w:val="18"/>
                <w:lang w:val="es-ES"/>
              </w:rPr>
            </w:pPr>
            <w:r w:rsidRPr="00E02841">
              <w:rPr>
                <w:sz w:val="18"/>
                <w:szCs w:val="18"/>
                <w:lang w:val="es-ES"/>
              </w:rPr>
              <w:t>975 000</w:t>
            </w:r>
          </w:p>
        </w:tc>
      </w:tr>
      <w:tr w:rsidR="00E953EE" w:rsidRPr="00E02841" w14:paraId="01342858" w14:textId="77777777" w:rsidTr="00E33170">
        <w:tc>
          <w:tcPr>
            <w:tcW w:w="1629" w:type="dxa"/>
            <w:hideMark/>
          </w:tcPr>
          <w:p w14:paraId="4DD5AD90" w14:textId="77777777" w:rsidR="00E953EE" w:rsidRPr="00E02841" w:rsidRDefault="00E953EE" w:rsidP="006909EB">
            <w:pPr>
              <w:rPr>
                <w:sz w:val="18"/>
                <w:szCs w:val="18"/>
                <w:lang w:val="es-ES"/>
              </w:rPr>
            </w:pPr>
            <w:r w:rsidRPr="00E02841">
              <w:rPr>
                <w:sz w:val="18"/>
                <w:szCs w:val="18"/>
                <w:lang w:val="es-ES"/>
              </w:rPr>
              <w:t>China</w:t>
            </w:r>
          </w:p>
        </w:tc>
        <w:tc>
          <w:tcPr>
            <w:tcW w:w="1485" w:type="dxa"/>
            <w:hideMark/>
          </w:tcPr>
          <w:p w14:paraId="19705EAF"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06ED0C3C"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4EFB172A" w14:textId="77777777" w:rsidR="00E953EE" w:rsidRPr="00E02841" w:rsidRDefault="00E953EE" w:rsidP="006909EB">
            <w:pPr>
              <w:rPr>
                <w:sz w:val="18"/>
                <w:szCs w:val="18"/>
                <w:lang w:val="es-ES"/>
              </w:rPr>
            </w:pPr>
            <w:r w:rsidRPr="00E02841">
              <w:rPr>
                <w:sz w:val="18"/>
                <w:szCs w:val="18"/>
                <w:lang w:val="es-ES"/>
              </w:rPr>
              <w:t>Proyecto piloto sobre la elaboración de un inventario de</w:t>
            </w:r>
            <w:r w:rsidR="00102A99" w:rsidRPr="00E02841">
              <w:rPr>
                <w:sz w:val="18"/>
                <w:szCs w:val="18"/>
                <w:lang w:val="es-ES"/>
              </w:rPr>
              <w:t>l</w:t>
            </w:r>
            <w:r w:rsidRPr="00E02841">
              <w:rPr>
                <w:sz w:val="18"/>
                <w:szCs w:val="18"/>
                <w:lang w:val="es-ES"/>
              </w:rPr>
              <w:t xml:space="preserve"> mercurio en China</w:t>
            </w:r>
          </w:p>
        </w:tc>
        <w:tc>
          <w:tcPr>
            <w:tcW w:w="1025" w:type="dxa"/>
            <w:hideMark/>
          </w:tcPr>
          <w:p w14:paraId="11B47709"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53474067" w14:textId="77777777" w:rsidR="00E953EE" w:rsidRPr="00E02841" w:rsidRDefault="00E953EE" w:rsidP="006909EB">
            <w:pPr>
              <w:rPr>
                <w:sz w:val="18"/>
                <w:szCs w:val="18"/>
                <w:lang w:val="es-ES"/>
              </w:rPr>
            </w:pPr>
            <w:r w:rsidRPr="00E02841">
              <w:rPr>
                <w:sz w:val="18"/>
                <w:szCs w:val="18"/>
                <w:lang w:val="es-ES"/>
              </w:rPr>
              <w:t>PM</w:t>
            </w:r>
          </w:p>
        </w:tc>
        <w:tc>
          <w:tcPr>
            <w:tcW w:w="1153" w:type="dxa"/>
            <w:hideMark/>
          </w:tcPr>
          <w:p w14:paraId="6F7E88BB"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64505B8D" w14:textId="77777777" w:rsidR="00E953EE" w:rsidRPr="00E02841" w:rsidRDefault="00E953EE" w:rsidP="006909EB">
            <w:pPr>
              <w:jc w:val="right"/>
              <w:rPr>
                <w:sz w:val="18"/>
                <w:szCs w:val="18"/>
                <w:lang w:val="es-ES"/>
              </w:rPr>
            </w:pPr>
            <w:r w:rsidRPr="00E02841">
              <w:rPr>
                <w:sz w:val="18"/>
                <w:szCs w:val="18"/>
                <w:lang w:val="es-ES"/>
              </w:rPr>
              <w:t>1 000 000</w:t>
            </w:r>
          </w:p>
        </w:tc>
        <w:tc>
          <w:tcPr>
            <w:tcW w:w="1452" w:type="dxa"/>
            <w:hideMark/>
          </w:tcPr>
          <w:p w14:paraId="79D52688" w14:textId="77777777" w:rsidR="00E953EE" w:rsidRPr="00E02841" w:rsidRDefault="00E953EE" w:rsidP="006909EB">
            <w:pPr>
              <w:jc w:val="right"/>
              <w:rPr>
                <w:sz w:val="18"/>
                <w:szCs w:val="18"/>
                <w:lang w:val="es-ES"/>
              </w:rPr>
            </w:pPr>
            <w:r w:rsidRPr="00E02841">
              <w:rPr>
                <w:sz w:val="18"/>
                <w:szCs w:val="18"/>
                <w:lang w:val="es-ES"/>
              </w:rPr>
              <w:t>3 146 265</w:t>
            </w:r>
          </w:p>
        </w:tc>
      </w:tr>
      <w:tr w:rsidR="00E953EE" w:rsidRPr="00E02841" w14:paraId="6B014CA8" w14:textId="77777777" w:rsidTr="00E33170">
        <w:tc>
          <w:tcPr>
            <w:tcW w:w="1629" w:type="dxa"/>
            <w:hideMark/>
          </w:tcPr>
          <w:p w14:paraId="48FC720A" w14:textId="77777777" w:rsidR="00E953EE" w:rsidRPr="00E02841" w:rsidRDefault="00E953EE" w:rsidP="006909EB">
            <w:pPr>
              <w:rPr>
                <w:sz w:val="18"/>
                <w:szCs w:val="18"/>
                <w:lang w:val="es-ES"/>
              </w:rPr>
            </w:pPr>
            <w:r w:rsidRPr="00E02841">
              <w:rPr>
                <w:sz w:val="18"/>
                <w:szCs w:val="18"/>
                <w:lang w:val="es-ES"/>
              </w:rPr>
              <w:t>China</w:t>
            </w:r>
          </w:p>
        </w:tc>
        <w:tc>
          <w:tcPr>
            <w:tcW w:w="1485" w:type="dxa"/>
            <w:hideMark/>
          </w:tcPr>
          <w:p w14:paraId="17AFBAB6"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B9A8539"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01F5C2E3" w14:textId="77777777" w:rsidR="00E953EE" w:rsidRPr="00E02841" w:rsidRDefault="00E953EE" w:rsidP="006909EB">
            <w:pPr>
              <w:rPr>
                <w:sz w:val="18"/>
                <w:szCs w:val="18"/>
                <w:lang w:val="es-ES"/>
              </w:rPr>
            </w:pPr>
            <w:r w:rsidRPr="00E02841">
              <w:rPr>
                <w:sz w:val="18"/>
                <w:szCs w:val="18"/>
                <w:lang w:val="es-ES"/>
              </w:rPr>
              <w:t>Reducción de las emisiones de mercurio y promoción de la gestión racional de los productos químicos en las operaciones de fundición de zinc</w:t>
            </w:r>
          </w:p>
        </w:tc>
        <w:tc>
          <w:tcPr>
            <w:tcW w:w="1025" w:type="dxa"/>
            <w:hideMark/>
          </w:tcPr>
          <w:p w14:paraId="4C423683"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23321457" w14:textId="77777777" w:rsidR="00E953EE" w:rsidRPr="00E02841" w:rsidRDefault="00E953EE" w:rsidP="006909EB">
            <w:pPr>
              <w:rPr>
                <w:sz w:val="18"/>
                <w:szCs w:val="18"/>
                <w:lang w:val="es-ES"/>
              </w:rPr>
            </w:pPr>
            <w:r w:rsidRPr="00E02841">
              <w:rPr>
                <w:sz w:val="18"/>
                <w:szCs w:val="18"/>
                <w:lang w:val="es-ES"/>
              </w:rPr>
              <w:t>PM</w:t>
            </w:r>
          </w:p>
        </w:tc>
        <w:tc>
          <w:tcPr>
            <w:tcW w:w="1153" w:type="dxa"/>
            <w:hideMark/>
          </w:tcPr>
          <w:p w14:paraId="5343026E"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4CC111F9" w14:textId="77777777" w:rsidR="00E953EE" w:rsidRPr="00E02841" w:rsidRDefault="00E953EE" w:rsidP="006909EB">
            <w:pPr>
              <w:jc w:val="right"/>
              <w:rPr>
                <w:sz w:val="18"/>
                <w:szCs w:val="18"/>
                <w:lang w:val="es-ES"/>
              </w:rPr>
            </w:pPr>
            <w:r w:rsidRPr="00E02841">
              <w:rPr>
                <w:sz w:val="18"/>
                <w:szCs w:val="18"/>
                <w:lang w:val="es-ES"/>
              </w:rPr>
              <w:t>990 000</w:t>
            </w:r>
          </w:p>
        </w:tc>
        <w:tc>
          <w:tcPr>
            <w:tcW w:w="1452" w:type="dxa"/>
            <w:hideMark/>
          </w:tcPr>
          <w:p w14:paraId="25DB5965" w14:textId="77777777" w:rsidR="00E953EE" w:rsidRPr="00E02841" w:rsidRDefault="00E953EE" w:rsidP="006909EB">
            <w:pPr>
              <w:jc w:val="right"/>
              <w:rPr>
                <w:sz w:val="18"/>
                <w:szCs w:val="18"/>
                <w:lang w:val="es-ES"/>
              </w:rPr>
            </w:pPr>
            <w:r w:rsidRPr="00E02841">
              <w:rPr>
                <w:sz w:val="18"/>
                <w:szCs w:val="18"/>
                <w:lang w:val="es-ES"/>
              </w:rPr>
              <w:t>4 000 000</w:t>
            </w:r>
          </w:p>
        </w:tc>
      </w:tr>
      <w:tr w:rsidR="00E953EE" w:rsidRPr="00E02841" w14:paraId="56331EF5" w14:textId="77777777" w:rsidTr="00E33170">
        <w:tc>
          <w:tcPr>
            <w:tcW w:w="1629" w:type="dxa"/>
            <w:hideMark/>
          </w:tcPr>
          <w:p w14:paraId="2BE6C87C" w14:textId="77777777" w:rsidR="00E953EE" w:rsidRPr="00E02841" w:rsidRDefault="00E953EE" w:rsidP="006909EB">
            <w:pPr>
              <w:rPr>
                <w:sz w:val="18"/>
                <w:szCs w:val="18"/>
                <w:lang w:val="es-ES"/>
              </w:rPr>
            </w:pPr>
            <w:r w:rsidRPr="00E02841">
              <w:rPr>
                <w:sz w:val="18"/>
                <w:szCs w:val="18"/>
                <w:lang w:val="es-ES"/>
              </w:rPr>
              <w:t>Colombia</w:t>
            </w:r>
          </w:p>
        </w:tc>
        <w:tc>
          <w:tcPr>
            <w:tcW w:w="1485" w:type="dxa"/>
            <w:hideMark/>
          </w:tcPr>
          <w:p w14:paraId="4FA615D6"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31A095F3"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78A551A2" w14:textId="77777777" w:rsidR="00E953EE" w:rsidRPr="00E02841" w:rsidRDefault="00E953EE" w:rsidP="006909EB">
            <w:pPr>
              <w:rPr>
                <w:sz w:val="18"/>
                <w:szCs w:val="18"/>
                <w:lang w:val="es-ES"/>
              </w:rPr>
            </w:pPr>
            <w:r w:rsidRPr="00E02841">
              <w:rPr>
                <w:sz w:val="18"/>
                <w:szCs w:val="18"/>
                <w:lang w:val="es-ES"/>
              </w:rPr>
              <w:t>Evaluación inicial del Convenio de Minamata en la República de Colombia</w:t>
            </w:r>
          </w:p>
        </w:tc>
        <w:tc>
          <w:tcPr>
            <w:tcW w:w="1025" w:type="dxa"/>
            <w:hideMark/>
          </w:tcPr>
          <w:p w14:paraId="7939A331"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33368C02"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4EA5F048"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4EFFE5E7"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4A23B066" w14:textId="77777777" w:rsidR="00E953EE" w:rsidRPr="00E02841" w:rsidRDefault="00E953EE" w:rsidP="006909EB">
            <w:pPr>
              <w:jc w:val="right"/>
              <w:rPr>
                <w:sz w:val="18"/>
                <w:szCs w:val="18"/>
                <w:lang w:val="es-ES"/>
              </w:rPr>
            </w:pPr>
            <w:r w:rsidRPr="00E02841">
              <w:rPr>
                <w:sz w:val="18"/>
                <w:szCs w:val="18"/>
                <w:lang w:val="es-ES"/>
              </w:rPr>
              <w:t>8 000</w:t>
            </w:r>
          </w:p>
        </w:tc>
      </w:tr>
      <w:tr w:rsidR="00E953EE" w:rsidRPr="00E02841" w14:paraId="6BEF61C7" w14:textId="77777777" w:rsidTr="00E33170">
        <w:tc>
          <w:tcPr>
            <w:tcW w:w="1629" w:type="dxa"/>
            <w:hideMark/>
          </w:tcPr>
          <w:p w14:paraId="0237780C" w14:textId="77777777" w:rsidR="00E953EE" w:rsidRPr="00E02841" w:rsidRDefault="00E953EE" w:rsidP="006909EB">
            <w:pPr>
              <w:rPr>
                <w:sz w:val="18"/>
                <w:szCs w:val="18"/>
                <w:lang w:val="es-ES"/>
              </w:rPr>
            </w:pPr>
            <w:r w:rsidRPr="00E02841">
              <w:rPr>
                <w:sz w:val="18"/>
                <w:szCs w:val="18"/>
                <w:lang w:val="es-ES"/>
              </w:rPr>
              <w:t>Colombia</w:t>
            </w:r>
          </w:p>
        </w:tc>
        <w:tc>
          <w:tcPr>
            <w:tcW w:w="1485" w:type="dxa"/>
            <w:hideMark/>
          </w:tcPr>
          <w:p w14:paraId="25050C13"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DACF2B8"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7EE86810" w14:textId="77777777" w:rsidR="00E953EE" w:rsidRPr="00E02841" w:rsidRDefault="00E953EE" w:rsidP="006909EB">
            <w:pPr>
              <w:rPr>
                <w:sz w:val="18"/>
                <w:szCs w:val="18"/>
                <w:lang w:val="es-ES"/>
              </w:rPr>
            </w:pPr>
            <w:r w:rsidRPr="00E02841">
              <w:rPr>
                <w:sz w:val="18"/>
                <w:szCs w:val="18"/>
                <w:lang w:val="es-ES"/>
              </w:rPr>
              <w:t>Reducción de las liberaciones de mercurio y contaminantes orgánicos persistentes producidos de forma no intencional procedentes de la gestión de desechos sanitarios, tratamiento de desechos electrónicos, procesamiento de chatarra y combustión de biomasa</w:t>
            </w:r>
          </w:p>
        </w:tc>
        <w:tc>
          <w:tcPr>
            <w:tcW w:w="1025" w:type="dxa"/>
            <w:hideMark/>
          </w:tcPr>
          <w:p w14:paraId="34ED2B3E"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09A0C610"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77DB13CC"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2A937DF5" w14:textId="77777777" w:rsidR="00E953EE" w:rsidRPr="00E02841" w:rsidRDefault="00E953EE" w:rsidP="006909EB">
            <w:pPr>
              <w:jc w:val="right"/>
              <w:rPr>
                <w:sz w:val="18"/>
                <w:szCs w:val="18"/>
                <w:lang w:val="es-ES"/>
              </w:rPr>
            </w:pPr>
            <w:r w:rsidRPr="00E02841">
              <w:rPr>
                <w:sz w:val="18"/>
                <w:szCs w:val="18"/>
                <w:lang w:val="es-ES"/>
              </w:rPr>
              <w:t>686 000</w:t>
            </w:r>
          </w:p>
        </w:tc>
        <w:tc>
          <w:tcPr>
            <w:tcW w:w="1452" w:type="dxa"/>
            <w:hideMark/>
          </w:tcPr>
          <w:p w14:paraId="7753FBCA" w14:textId="77777777" w:rsidR="00E953EE" w:rsidRPr="00E02841" w:rsidRDefault="00E953EE" w:rsidP="006909EB">
            <w:pPr>
              <w:jc w:val="right"/>
              <w:rPr>
                <w:sz w:val="18"/>
                <w:szCs w:val="18"/>
                <w:lang w:val="es-ES"/>
              </w:rPr>
            </w:pPr>
            <w:r w:rsidRPr="00E02841">
              <w:rPr>
                <w:sz w:val="18"/>
                <w:szCs w:val="18"/>
                <w:lang w:val="es-ES"/>
              </w:rPr>
              <w:t>1 000 000</w:t>
            </w:r>
          </w:p>
        </w:tc>
      </w:tr>
      <w:tr w:rsidR="00E953EE" w:rsidRPr="00E02841" w14:paraId="0CE56FD3" w14:textId="77777777" w:rsidTr="00E33170">
        <w:tc>
          <w:tcPr>
            <w:tcW w:w="1629" w:type="dxa"/>
            <w:hideMark/>
          </w:tcPr>
          <w:p w14:paraId="5986F0A0" w14:textId="77777777" w:rsidR="00E953EE" w:rsidRPr="00E02841" w:rsidRDefault="00E953EE" w:rsidP="006909EB">
            <w:pPr>
              <w:rPr>
                <w:sz w:val="18"/>
                <w:szCs w:val="18"/>
                <w:lang w:val="es-ES"/>
              </w:rPr>
            </w:pPr>
            <w:r w:rsidRPr="00E02841">
              <w:rPr>
                <w:sz w:val="18"/>
                <w:szCs w:val="18"/>
                <w:lang w:val="es-ES"/>
              </w:rPr>
              <w:t>Comoras</w:t>
            </w:r>
          </w:p>
        </w:tc>
        <w:tc>
          <w:tcPr>
            <w:tcW w:w="1485" w:type="dxa"/>
            <w:hideMark/>
          </w:tcPr>
          <w:p w14:paraId="28CA022B"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68C1EF81"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730E176E" w14:textId="77777777" w:rsidR="00E953EE" w:rsidRPr="00E02841" w:rsidRDefault="00E953EE" w:rsidP="006909EB">
            <w:pPr>
              <w:rPr>
                <w:sz w:val="18"/>
                <w:szCs w:val="18"/>
                <w:lang w:val="es-ES"/>
              </w:rPr>
            </w:pPr>
            <w:r w:rsidRPr="00E02841">
              <w:rPr>
                <w:sz w:val="18"/>
                <w:szCs w:val="18"/>
                <w:lang w:val="es-ES"/>
              </w:rPr>
              <w:t>Evaluación inicial del Convenio de Minamata en las Comoras</w:t>
            </w:r>
          </w:p>
        </w:tc>
        <w:tc>
          <w:tcPr>
            <w:tcW w:w="1025" w:type="dxa"/>
            <w:hideMark/>
          </w:tcPr>
          <w:p w14:paraId="7EA5C28E"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3825BB7F"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1A96BEFF"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2429F788"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7909ED67" w14:textId="77777777" w:rsidR="00E953EE" w:rsidRPr="00E02841" w:rsidRDefault="00E953EE" w:rsidP="006909EB">
            <w:pPr>
              <w:jc w:val="right"/>
              <w:rPr>
                <w:sz w:val="18"/>
                <w:szCs w:val="18"/>
                <w:lang w:val="es-ES"/>
              </w:rPr>
            </w:pPr>
            <w:r w:rsidRPr="00E02841">
              <w:rPr>
                <w:sz w:val="18"/>
                <w:szCs w:val="18"/>
                <w:lang w:val="es-ES"/>
              </w:rPr>
              <w:t>67 000</w:t>
            </w:r>
          </w:p>
        </w:tc>
      </w:tr>
      <w:tr w:rsidR="00E953EE" w:rsidRPr="00E02841" w14:paraId="145D1643" w14:textId="77777777" w:rsidTr="00E33170">
        <w:tc>
          <w:tcPr>
            <w:tcW w:w="1629" w:type="dxa"/>
            <w:hideMark/>
          </w:tcPr>
          <w:p w14:paraId="58FF983D" w14:textId="77777777" w:rsidR="00E953EE" w:rsidRPr="00E02841" w:rsidRDefault="00E953EE" w:rsidP="006909EB">
            <w:pPr>
              <w:rPr>
                <w:sz w:val="18"/>
                <w:szCs w:val="18"/>
                <w:lang w:val="es-ES"/>
              </w:rPr>
            </w:pPr>
            <w:r w:rsidRPr="00E02841">
              <w:rPr>
                <w:sz w:val="18"/>
                <w:szCs w:val="18"/>
                <w:lang w:val="es-ES"/>
              </w:rPr>
              <w:t>Costa Rica</w:t>
            </w:r>
          </w:p>
        </w:tc>
        <w:tc>
          <w:tcPr>
            <w:tcW w:w="1485" w:type="dxa"/>
            <w:hideMark/>
          </w:tcPr>
          <w:p w14:paraId="60804AE7"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34C66B97"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3B1A5A5F" w14:textId="77777777" w:rsidR="00E953EE" w:rsidRPr="00E02841" w:rsidRDefault="00E953EE" w:rsidP="006909EB">
            <w:pPr>
              <w:rPr>
                <w:sz w:val="18"/>
                <w:szCs w:val="18"/>
                <w:lang w:val="es-ES"/>
              </w:rPr>
            </w:pPr>
            <w:r w:rsidRPr="00E02841">
              <w:rPr>
                <w:sz w:val="18"/>
                <w:szCs w:val="18"/>
                <w:lang w:val="es-ES"/>
              </w:rPr>
              <w:t>Evaluación inicial del Convenio de Minamata para Costa Rica</w:t>
            </w:r>
          </w:p>
        </w:tc>
        <w:tc>
          <w:tcPr>
            <w:tcW w:w="1025" w:type="dxa"/>
            <w:hideMark/>
          </w:tcPr>
          <w:p w14:paraId="7D09B22B"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78051CA5"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7728DE0C"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75DB7927"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7FC3C4AD" w14:textId="77777777" w:rsidR="00E953EE" w:rsidRPr="00E02841" w:rsidRDefault="00E953EE" w:rsidP="006909EB">
            <w:pPr>
              <w:jc w:val="right"/>
              <w:rPr>
                <w:sz w:val="18"/>
                <w:szCs w:val="18"/>
                <w:lang w:val="es-ES"/>
              </w:rPr>
            </w:pPr>
            <w:r w:rsidRPr="00E02841">
              <w:rPr>
                <w:sz w:val="18"/>
                <w:szCs w:val="18"/>
                <w:lang w:val="es-ES"/>
              </w:rPr>
              <w:t>0</w:t>
            </w:r>
          </w:p>
        </w:tc>
      </w:tr>
      <w:tr w:rsidR="00E953EE" w:rsidRPr="00E02841" w14:paraId="6261EED2" w14:textId="77777777" w:rsidTr="00E33170">
        <w:tc>
          <w:tcPr>
            <w:tcW w:w="1629" w:type="dxa"/>
            <w:hideMark/>
          </w:tcPr>
          <w:p w14:paraId="522BD417" w14:textId="77777777" w:rsidR="00E953EE" w:rsidRPr="00E02841" w:rsidRDefault="00E953EE" w:rsidP="006909EB">
            <w:pPr>
              <w:rPr>
                <w:sz w:val="18"/>
                <w:szCs w:val="18"/>
                <w:lang w:val="es-ES"/>
              </w:rPr>
            </w:pPr>
            <w:r w:rsidRPr="00E02841">
              <w:rPr>
                <w:sz w:val="18"/>
                <w:szCs w:val="18"/>
                <w:lang w:val="es-ES"/>
              </w:rPr>
              <w:t>Djibouti</w:t>
            </w:r>
          </w:p>
        </w:tc>
        <w:tc>
          <w:tcPr>
            <w:tcW w:w="1485" w:type="dxa"/>
            <w:hideMark/>
          </w:tcPr>
          <w:p w14:paraId="767468B1"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6AE1558B"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619BB074" w14:textId="77777777" w:rsidR="00E953EE" w:rsidRPr="00E02841" w:rsidRDefault="00E953EE" w:rsidP="006909EB">
            <w:pPr>
              <w:rPr>
                <w:sz w:val="18"/>
                <w:szCs w:val="18"/>
                <w:lang w:val="es-ES"/>
              </w:rPr>
            </w:pPr>
            <w:r w:rsidRPr="00E02841">
              <w:rPr>
                <w:sz w:val="18"/>
                <w:szCs w:val="18"/>
                <w:lang w:val="es-ES"/>
              </w:rPr>
              <w:t>Realización de una evaluación inicial del Convenio de Minamata en Djibouti</w:t>
            </w:r>
          </w:p>
        </w:tc>
        <w:tc>
          <w:tcPr>
            <w:tcW w:w="1025" w:type="dxa"/>
            <w:hideMark/>
          </w:tcPr>
          <w:p w14:paraId="2CCD2ED4"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568A48F1"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121D1BCC"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01C01736"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41472BA3" w14:textId="77777777" w:rsidR="00E953EE" w:rsidRPr="00E02841" w:rsidRDefault="00E953EE" w:rsidP="006909EB">
            <w:pPr>
              <w:jc w:val="right"/>
              <w:rPr>
                <w:sz w:val="18"/>
                <w:szCs w:val="18"/>
                <w:lang w:val="es-ES"/>
              </w:rPr>
            </w:pPr>
            <w:r w:rsidRPr="00E02841">
              <w:rPr>
                <w:sz w:val="18"/>
                <w:szCs w:val="18"/>
                <w:lang w:val="es-ES"/>
              </w:rPr>
              <w:t xml:space="preserve">0 </w:t>
            </w:r>
          </w:p>
        </w:tc>
      </w:tr>
      <w:tr w:rsidR="00E953EE" w:rsidRPr="00E02841" w14:paraId="2987D440" w14:textId="77777777" w:rsidTr="00E33170">
        <w:tc>
          <w:tcPr>
            <w:tcW w:w="1629" w:type="dxa"/>
            <w:hideMark/>
          </w:tcPr>
          <w:p w14:paraId="6213E0A1" w14:textId="77777777" w:rsidR="00E953EE" w:rsidRPr="00E02841" w:rsidRDefault="00E953EE" w:rsidP="006909EB">
            <w:pPr>
              <w:rPr>
                <w:sz w:val="18"/>
                <w:szCs w:val="18"/>
                <w:lang w:val="es-ES"/>
              </w:rPr>
            </w:pPr>
            <w:r w:rsidRPr="00E02841">
              <w:rPr>
                <w:sz w:val="18"/>
                <w:szCs w:val="18"/>
                <w:lang w:val="es-ES"/>
              </w:rPr>
              <w:t>Ecuador</w:t>
            </w:r>
          </w:p>
        </w:tc>
        <w:tc>
          <w:tcPr>
            <w:tcW w:w="1485" w:type="dxa"/>
            <w:hideMark/>
          </w:tcPr>
          <w:p w14:paraId="2F9D615F"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43AD4E08"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6A975E8C" w14:textId="77777777" w:rsidR="00E953EE" w:rsidRPr="00E02841" w:rsidRDefault="00E953EE" w:rsidP="006909EB">
            <w:pPr>
              <w:rPr>
                <w:sz w:val="18"/>
                <w:szCs w:val="18"/>
                <w:lang w:val="es-ES"/>
              </w:rPr>
            </w:pPr>
            <w:r w:rsidRPr="00E02841">
              <w:rPr>
                <w:sz w:val="18"/>
                <w:szCs w:val="18"/>
                <w:lang w:val="es-ES"/>
              </w:rPr>
              <w:t>Plan nacional de acción sobre el mercurio en el sector de la extracción de oro artesanal y en pequeña escala del Ecuador</w:t>
            </w:r>
          </w:p>
        </w:tc>
        <w:tc>
          <w:tcPr>
            <w:tcW w:w="1025" w:type="dxa"/>
            <w:hideMark/>
          </w:tcPr>
          <w:p w14:paraId="4C13124D"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12B1EDF7"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4F02D5FA" w14:textId="77777777" w:rsidR="00E953EE" w:rsidRPr="00E02841" w:rsidRDefault="00E953EE" w:rsidP="006909EB">
            <w:pPr>
              <w:rPr>
                <w:sz w:val="18"/>
                <w:szCs w:val="18"/>
                <w:lang w:val="es-ES"/>
              </w:rPr>
            </w:pPr>
            <w:r w:rsidRPr="00E02841">
              <w:rPr>
                <w:sz w:val="18"/>
                <w:szCs w:val="18"/>
                <w:lang w:val="es-ES"/>
              </w:rPr>
              <w:t>ONUDI</w:t>
            </w:r>
          </w:p>
        </w:tc>
        <w:tc>
          <w:tcPr>
            <w:tcW w:w="1246" w:type="dxa"/>
            <w:hideMark/>
          </w:tcPr>
          <w:p w14:paraId="3AD7A8F8" w14:textId="77777777" w:rsidR="00E953EE" w:rsidRPr="00E02841" w:rsidRDefault="00E953EE" w:rsidP="006909EB">
            <w:pPr>
              <w:jc w:val="right"/>
              <w:rPr>
                <w:sz w:val="18"/>
                <w:szCs w:val="18"/>
                <w:lang w:val="es-ES"/>
              </w:rPr>
            </w:pPr>
            <w:r w:rsidRPr="00E02841">
              <w:rPr>
                <w:sz w:val="18"/>
                <w:szCs w:val="18"/>
                <w:lang w:val="es-ES"/>
              </w:rPr>
              <w:t>500 000</w:t>
            </w:r>
          </w:p>
        </w:tc>
        <w:tc>
          <w:tcPr>
            <w:tcW w:w="1452" w:type="dxa"/>
            <w:hideMark/>
          </w:tcPr>
          <w:p w14:paraId="7E7A0111" w14:textId="77777777" w:rsidR="00E953EE" w:rsidRPr="00E02841" w:rsidRDefault="00E953EE" w:rsidP="006909EB">
            <w:pPr>
              <w:jc w:val="right"/>
              <w:rPr>
                <w:sz w:val="18"/>
                <w:szCs w:val="18"/>
                <w:lang w:val="es-ES"/>
              </w:rPr>
            </w:pPr>
            <w:r w:rsidRPr="00E02841">
              <w:rPr>
                <w:sz w:val="18"/>
                <w:szCs w:val="18"/>
                <w:lang w:val="es-ES"/>
              </w:rPr>
              <w:t>81 000</w:t>
            </w:r>
          </w:p>
        </w:tc>
      </w:tr>
      <w:tr w:rsidR="00E953EE" w:rsidRPr="00E02841" w14:paraId="45CCD75D" w14:textId="77777777" w:rsidTr="00E33170">
        <w:tc>
          <w:tcPr>
            <w:tcW w:w="1629" w:type="dxa"/>
            <w:hideMark/>
          </w:tcPr>
          <w:p w14:paraId="5AE66474" w14:textId="77777777" w:rsidR="00E953EE" w:rsidRPr="00E02841" w:rsidRDefault="00E953EE" w:rsidP="006909EB">
            <w:pPr>
              <w:rPr>
                <w:sz w:val="18"/>
                <w:szCs w:val="18"/>
                <w:lang w:val="es-ES"/>
              </w:rPr>
            </w:pPr>
            <w:r w:rsidRPr="00E02841">
              <w:rPr>
                <w:sz w:val="18"/>
                <w:szCs w:val="18"/>
                <w:lang w:val="es-ES"/>
              </w:rPr>
              <w:t>Ecuador</w:t>
            </w:r>
          </w:p>
        </w:tc>
        <w:tc>
          <w:tcPr>
            <w:tcW w:w="1485" w:type="dxa"/>
            <w:hideMark/>
          </w:tcPr>
          <w:p w14:paraId="53A8A1BD"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0751A336"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61EEF009" w14:textId="77777777" w:rsidR="00E953EE" w:rsidRPr="00E02841" w:rsidRDefault="00E953EE" w:rsidP="006909EB">
            <w:pPr>
              <w:rPr>
                <w:sz w:val="18"/>
                <w:szCs w:val="18"/>
                <w:lang w:val="es-ES"/>
              </w:rPr>
            </w:pPr>
            <w:r w:rsidRPr="00E02841">
              <w:rPr>
                <w:sz w:val="18"/>
                <w:szCs w:val="18"/>
                <w:lang w:val="es-ES"/>
              </w:rPr>
              <w:t>Programa nacional para la gestión ambientalmente racional y la gestión del ciclo de vida de las sustancias químicas</w:t>
            </w:r>
          </w:p>
        </w:tc>
        <w:tc>
          <w:tcPr>
            <w:tcW w:w="1025" w:type="dxa"/>
            <w:hideMark/>
          </w:tcPr>
          <w:p w14:paraId="267B638F"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66A73A11"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386B8534"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0FE1EC5E" w14:textId="77777777" w:rsidR="00E953EE" w:rsidRPr="00E02841" w:rsidRDefault="00E953EE" w:rsidP="006909EB">
            <w:pPr>
              <w:jc w:val="right"/>
              <w:rPr>
                <w:sz w:val="18"/>
                <w:szCs w:val="18"/>
                <w:lang w:val="es-ES"/>
              </w:rPr>
            </w:pPr>
            <w:r w:rsidRPr="00E02841">
              <w:rPr>
                <w:sz w:val="18"/>
                <w:szCs w:val="18"/>
                <w:lang w:val="es-ES"/>
              </w:rPr>
              <w:t>3 795 000</w:t>
            </w:r>
          </w:p>
        </w:tc>
        <w:tc>
          <w:tcPr>
            <w:tcW w:w="1452" w:type="dxa"/>
            <w:hideMark/>
          </w:tcPr>
          <w:p w14:paraId="693588C5" w14:textId="77777777" w:rsidR="00E953EE" w:rsidRPr="00E02841" w:rsidRDefault="00E953EE" w:rsidP="006909EB">
            <w:pPr>
              <w:jc w:val="right"/>
              <w:rPr>
                <w:sz w:val="18"/>
                <w:szCs w:val="18"/>
                <w:lang w:val="es-ES"/>
              </w:rPr>
            </w:pPr>
            <w:r w:rsidRPr="00E02841">
              <w:rPr>
                <w:sz w:val="18"/>
                <w:szCs w:val="18"/>
                <w:lang w:val="es-ES"/>
              </w:rPr>
              <w:t>15 131 702</w:t>
            </w:r>
          </w:p>
        </w:tc>
      </w:tr>
      <w:tr w:rsidR="00E953EE" w:rsidRPr="00E02841" w14:paraId="3A61DACD" w14:textId="77777777" w:rsidTr="00E33170">
        <w:tc>
          <w:tcPr>
            <w:tcW w:w="1629" w:type="dxa"/>
            <w:hideMark/>
          </w:tcPr>
          <w:p w14:paraId="5E6EF6E8" w14:textId="77777777" w:rsidR="00E953EE" w:rsidRPr="00E02841" w:rsidRDefault="00E953EE" w:rsidP="006909EB">
            <w:pPr>
              <w:rPr>
                <w:sz w:val="18"/>
                <w:szCs w:val="18"/>
                <w:lang w:val="es-ES"/>
              </w:rPr>
            </w:pPr>
            <w:r w:rsidRPr="00E02841">
              <w:rPr>
                <w:sz w:val="18"/>
                <w:szCs w:val="18"/>
                <w:lang w:val="es-ES"/>
              </w:rPr>
              <w:t>Egipto</w:t>
            </w:r>
          </w:p>
        </w:tc>
        <w:tc>
          <w:tcPr>
            <w:tcW w:w="1485" w:type="dxa"/>
            <w:hideMark/>
          </w:tcPr>
          <w:p w14:paraId="6203003D"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282D1BD3" w14:textId="77777777" w:rsidR="00E953EE" w:rsidRPr="00E02841" w:rsidRDefault="00E953EE" w:rsidP="006909EB">
            <w:pPr>
              <w:rPr>
                <w:sz w:val="18"/>
                <w:szCs w:val="18"/>
                <w:lang w:val="es-ES"/>
              </w:rPr>
            </w:pPr>
            <w:r w:rsidRPr="00E02841">
              <w:rPr>
                <w:sz w:val="18"/>
                <w:szCs w:val="18"/>
                <w:lang w:val="es-ES"/>
              </w:rPr>
              <w:t>C</w:t>
            </w:r>
          </w:p>
        </w:tc>
        <w:tc>
          <w:tcPr>
            <w:tcW w:w="4660" w:type="dxa"/>
            <w:hideMark/>
          </w:tcPr>
          <w:p w14:paraId="65912433" w14:textId="77777777" w:rsidR="00E953EE" w:rsidRPr="00E02841" w:rsidRDefault="00E953EE" w:rsidP="006909EB">
            <w:pPr>
              <w:rPr>
                <w:sz w:val="18"/>
                <w:szCs w:val="18"/>
                <w:lang w:val="es-ES"/>
              </w:rPr>
            </w:pPr>
            <w:r w:rsidRPr="00E02841">
              <w:rPr>
                <w:sz w:val="18"/>
                <w:szCs w:val="18"/>
                <w:lang w:val="es-ES"/>
              </w:rPr>
              <w:t>Proteger la salud humana y el medio ambiente de las liberaciones no intencionales de contaminantes orgánicos persistentes procedentes de la incineración y la combustión al aire libre de desechos sanitarios y electrónicos</w:t>
            </w:r>
          </w:p>
        </w:tc>
        <w:tc>
          <w:tcPr>
            <w:tcW w:w="1025" w:type="dxa"/>
            <w:hideMark/>
          </w:tcPr>
          <w:p w14:paraId="0C269B5C" w14:textId="77777777" w:rsidR="00E953EE" w:rsidRPr="00E02841" w:rsidRDefault="00E953EE" w:rsidP="006909EB">
            <w:pPr>
              <w:rPr>
                <w:sz w:val="18"/>
                <w:szCs w:val="18"/>
                <w:lang w:val="es-ES"/>
              </w:rPr>
            </w:pPr>
            <w:r w:rsidRPr="00E02841">
              <w:rPr>
                <w:sz w:val="18"/>
                <w:szCs w:val="18"/>
                <w:lang w:val="es-ES"/>
              </w:rPr>
              <w:t>FMAM-5</w:t>
            </w:r>
          </w:p>
        </w:tc>
        <w:tc>
          <w:tcPr>
            <w:tcW w:w="776" w:type="dxa"/>
            <w:hideMark/>
          </w:tcPr>
          <w:p w14:paraId="4022E24D" w14:textId="77777777" w:rsidR="00E953EE" w:rsidRPr="00E02841" w:rsidRDefault="00E953EE" w:rsidP="006909EB">
            <w:pPr>
              <w:rPr>
                <w:sz w:val="18"/>
                <w:szCs w:val="18"/>
                <w:lang w:val="es-ES"/>
              </w:rPr>
            </w:pPr>
            <w:r w:rsidRPr="00E02841">
              <w:rPr>
                <w:sz w:val="18"/>
                <w:szCs w:val="18"/>
                <w:lang w:val="es-ES"/>
              </w:rPr>
              <w:t>PO</w:t>
            </w:r>
          </w:p>
        </w:tc>
        <w:tc>
          <w:tcPr>
            <w:tcW w:w="1153" w:type="dxa"/>
            <w:hideMark/>
          </w:tcPr>
          <w:p w14:paraId="15508190" w14:textId="77777777" w:rsidR="00E953EE" w:rsidRPr="00E02841" w:rsidRDefault="00E953EE" w:rsidP="006909EB">
            <w:pPr>
              <w:rPr>
                <w:sz w:val="18"/>
                <w:szCs w:val="18"/>
                <w:lang w:val="es-ES"/>
              </w:rPr>
            </w:pPr>
            <w:r w:rsidRPr="00E02841">
              <w:rPr>
                <w:sz w:val="18"/>
                <w:szCs w:val="18"/>
                <w:lang w:val="es-ES"/>
              </w:rPr>
              <w:t>PNUD</w:t>
            </w:r>
          </w:p>
        </w:tc>
        <w:tc>
          <w:tcPr>
            <w:tcW w:w="1246" w:type="dxa"/>
            <w:hideMark/>
          </w:tcPr>
          <w:p w14:paraId="4C871FC5" w14:textId="77777777" w:rsidR="00E953EE" w:rsidRPr="00E02841" w:rsidRDefault="00E953EE" w:rsidP="006909EB">
            <w:pPr>
              <w:jc w:val="right"/>
              <w:rPr>
                <w:sz w:val="18"/>
                <w:szCs w:val="18"/>
                <w:lang w:val="es-ES"/>
              </w:rPr>
            </w:pPr>
            <w:r w:rsidRPr="00E02841">
              <w:rPr>
                <w:sz w:val="18"/>
                <w:szCs w:val="18"/>
                <w:lang w:val="es-ES"/>
              </w:rPr>
              <w:t>550 000</w:t>
            </w:r>
          </w:p>
        </w:tc>
        <w:tc>
          <w:tcPr>
            <w:tcW w:w="1452" w:type="dxa"/>
            <w:hideMark/>
          </w:tcPr>
          <w:p w14:paraId="76DA93B7" w14:textId="77777777" w:rsidR="00E953EE" w:rsidRPr="00E02841" w:rsidRDefault="00E953EE" w:rsidP="006909EB">
            <w:pPr>
              <w:jc w:val="right"/>
              <w:rPr>
                <w:sz w:val="18"/>
                <w:szCs w:val="18"/>
                <w:lang w:val="es-ES"/>
              </w:rPr>
            </w:pPr>
            <w:r w:rsidRPr="00E02841">
              <w:rPr>
                <w:sz w:val="18"/>
                <w:szCs w:val="18"/>
                <w:lang w:val="es-ES"/>
              </w:rPr>
              <w:t>1 600 000</w:t>
            </w:r>
          </w:p>
        </w:tc>
      </w:tr>
      <w:tr w:rsidR="00E953EE" w:rsidRPr="00E02841" w14:paraId="4DF87B8E" w14:textId="77777777" w:rsidTr="00E33170">
        <w:tc>
          <w:tcPr>
            <w:tcW w:w="1629" w:type="dxa"/>
            <w:hideMark/>
          </w:tcPr>
          <w:p w14:paraId="5713C61C" w14:textId="77777777" w:rsidR="00E953EE" w:rsidRPr="00E02841" w:rsidRDefault="00E953EE" w:rsidP="006909EB">
            <w:pPr>
              <w:rPr>
                <w:sz w:val="18"/>
                <w:szCs w:val="18"/>
                <w:lang w:val="es-ES"/>
              </w:rPr>
            </w:pPr>
            <w:r w:rsidRPr="00E02841">
              <w:rPr>
                <w:sz w:val="18"/>
                <w:szCs w:val="18"/>
                <w:lang w:val="es-ES"/>
              </w:rPr>
              <w:t>El Salvador</w:t>
            </w:r>
          </w:p>
        </w:tc>
        <w:tc>
          <w:tcPr>
            <w:tcW w:w="1485" w:type="dxa"/>
            <w:hideMark/>
          </w:tcPr>
          <w:p w14:paraId="2CA3FFA2" w14:textId="77777777" w:rsidR="00E953EE" w:rsidRPr="00E02841" w:rsidRDefault="00E953EE" w:rsidP="006909EB">
            <w:pPr>
              <w:rPr>
                <w:sz w:val="18"/>
                <w:szCs w:val="18"/>
                <w:lang w:val="es-ES"/>
              </w:rPr>
            </w:pPr>
            <w:r w:rsidRPr="00E02841">
              <w:rPr>
                <w:sz w:val="18"/>
                <w:szCs w:val="18"/>
                <w:lang w:val="es-ES"/>
              </w:rPr>
              <w:t> </w:t>
            </w:r>
          </w:p>
        </w:tc>
        <w:tc>
          <w:tcPr>
            <w:tcW w:w="1033" w:type="dxa"/>
            <w:hideMark/>
          </w:tcPr>
          <w:p w14:paraId="2A92AD10" w14:textId="77777777" w:rsidR="00E953EE" w:rsidRPr="00E02841" w:rsidRDefault="00E953EE" w:rsidP="006909EB">
            <w:pPr>
              <w:rPr>
                <w:sz w:val="18"/>
                <w:szCs w:val="18"/>
                <w:lang w:val="es-ES"/>
              </w:rPr>
            </w:pPr>
            <w:r w:rsidRPr="00E02841">
              <w:rPr>
                <w:sz w:val="18"/>
                <w:szCs w:val="18"/>
                <w:lang w:val="es-ES"/>
              </w:rPr>
              <w:t>D</w:t>
            </w:r>
          </w:p>
        </w:tc>
        <w:tc>
          <w:tcPr>
            <w:tcW w:w="4660" w:type="dxa"/>
            <w:hideMark/>
          </w:tcPr>
          <w:p w14:paraId="58061607" w14:textId="77777777" w:rsidR="00E953EE" w:rsidRPr="00E02841" w:rsidRDefault="00E953EE" w:rsidP="006909EB">
            <w:pPr>
              <w:rPr>
                <w:sz w:val="18"/>
                <w:szCs w:val="18"/>
                <w:lang w:val="es-ES"/>
              </w:rPr>
            </w:pPr>
            <w:r w:rsidRPr="00E02841">
              <w:rPr>
                <w:sz w:val="18"/>
                <w:szCs w:val="18"/>
                <w:lang w:val="es-ES"/>
              </w:rPr>
              <w:t>Realización de una evaluación inicial del Convenio de Minamata en El Salvador</w:t>
            </w:r>
          </w:p>
        </w:tc>
        <w:tc>
          <w:tcPr>
            <w:tcW w:w="1025" w:type="dxa"/>
            <w:hideMark/>
          </w:tcPr>
          <w:p w14:paraId="7C87F4DD" w14:textId="77777777" w:rsidR="00E953EE" w:rsidRPr="00E02841" w:rsidRDefault="00E953EE" w:rsidP="006909EB">
            <w:pPr>
              <w:rPr>
                <w:sz w:val="18"/>
                <w:szCs w:val="18"/>
                <w:lang w:val="es-ES"/>
              </w:rPr>
            </w:pPr>
            <w:r w:rsidRPr="00E02841">
              <w:rPr>
                <w:sz w:val="18"/>
                <w:szCs w:val="18"/>
                <w:lang w:val="es-ES"/>
              </w:rPr>
              <w:t>FMAM-6</w:t>
            </w:r>
          </w:p>
        </w:tc>
        <w:tc>
          <w:tcPr>
            <w:tcW w:w="776" w:type="dxa"/>
            <w:hideMark/>
          </w:tcPr>
          <w:p w14:paraId="06C9B8D3" w14:textId="77777777" w:rsidR="00E953EE" w:rsidRPr="00E02841" w:rsidRDefault="00E953EE" w:rsidP="006909EB">
            <w:pPr>
              <w:rPr>
                <w:sz w:val="18"/>
                <w:szCs w:val="18"/>
                <w:lang w:val="es-ES"/>
              </w:rPr>
            </w:pPr>
            <w:r w:rsidRPr="00E02841">
              <w:rPr>
                <w:sz w:val="18"/>
                <w:szCs w:val="18"/>
                <w:lang w:val="es-ES"/>
              </w:rPr>
              <w:t>AA</w:t>
            </w:r>
          </w:p>
        </w:tc>
        <w:tc>
          <w:tcPr>
            <w:tcW w:w="1153" w:type="dxa"/>
            <w:hideMark/>
          </w:tcPr>
          <w:p w14:paraId="03C437EB" w14:textId="77777777" w:rsidR="00E953EE" w:rsidRPr="00E02841" w:rsidRDefault="00E953EE" w:rsidP="006909EB">
            <w:pPr>
              <w:rPr>
                <w:sz w:val="18"/>
                <w:szCs w:val="18"/>
                <w:lang w:val="es-ES"/>
              </w:rPr>
            </w:pPr>
            <w:r w:rsidRPr="00E02841">
              <w:rPr>
                <w:sz w:val="18"/>
                <w:szCs w:val="18"/>
                <w:lang w:val="es-ES"/>
              </w:rPr>
              <w:t>PNUMA</w:t>
            </w:r>
          </w:p>
        </w:tc>
        <w:tc>
          <w:tcPr>
            <w:tcW w:w="1246" w:type="dxa"/>
            <w:hideMark/>
          </w:tcPr>
          <w:p w14:paraId="19A1EDDE" w14:textId="77777777" w:rsidR="00E953EE" w:rsidRPr="00E02841" w:rsidRDefault="00E953EE" w:rsidP="006909EB">
            <w:pPr>
              <w:jc w:val="right"/>
              <w:rPr>
                <w:sz w:val="18"/>
                <w:szCs w:val="18"/>
                <w:lang w:val="es-ES"/>
              </w:rPr>
            </w:pPr>
            <w:r w:rsidRPr="00E02841">
              <w:rPr>
                <w:sz w:val="18"/>
                <w:szCs w:val="18"/>
                <w:lang w:val="es-ES"/>
              </w:rPr>
              <w:t>200 000</w:t>
            </w:r>
          </w:p>
        </w:tc>
        <w:tc>
          <w:tcPr>
            <w:tcW w:w="1452" w:type="dxa"/>
            <w:hideMark/>
          </w:tcPr>
          <w:p w14:paraId="742F19AA" w14:textId="77777777" w:rsidR="00E953EE" w:rsidRPr="00E02841" w:rsidRDefault="00E953EE" w:rsidP="006909EB">
            <w:pPr>
              <w:jc w:val="right"/>
              <w:rPr>
                <w:sz w:val="18"/>
                <w:szCs w:val="18"/>
                <w:lang w:val="es-ES"/>
              </w:rPr>
            </w:pPr>
            <w:r w:rsidRPr="00E02841">
              <w:rPr>
                <w:sz w:val="18"/>
                <w:szCs w:val="18"/>
                <w:lang w:val="es-ES"/>
              </w:rPr>
              <w:t xml:space="preserve">0 </w:t>
            </w:r>
          </w:p>
        </w:tc>
      </w:tr>
      <w:tr w:rsidR="00E953EE" w:rsidRPr="00E02841" w14:paraId="470DDD64" w14:textId="77777777" w:rsidTr="00E33170">
        <w:tc>
          <w:tcPr>
            <w:tcW w:w="1629" w:type="dxa"/>
            <w:hideMark/>
          </w:tcPr>
          <w:p w14:paraId="50A8C689" w14:textId="77777777" w:rsidR="00E953EE" w:rsidRPr="00E02841" w:rsidRDefault="00E953EE" w:rsidP="00D75450">
            <w:pPr>
              <w:keepNext/>
              <w:keepLines/>
              <w:rPr>
                <w:sz w:val="18"/>
                <w:szCs w:val="18"/>
                <w:lang w:val="es-ES"/>
              </w:rPr>
            </w:pPr>
            <w:r w:rsidRPr="00E02841">
              <w:rPr>
                <w:sz w:val="18"/>
                <w:szCs w:val="18"/>
                <w:lang w:val="es-ES"/>
              </w:rPr>
              <w:t>Eritrea</w:t>
            </w:r>
          </w:p>
        </w:tc>
        <w:tc>
          <w:tcPr>
            <w:tcW w:w="1485" w:type="dxa"/>
            <w:hideMark/>
          </w:tcPr>
          <w:p w14:paraId="75D54856" w14:textId="77777777" w:rsidR="00E953EE" w:rsidRPr="00E02841" w:rsidRDefault="00E953EE" w:rsidP="00D75450">
            <w:pPr>
              <w:keepNext/>
              <w:keepLines/>
              <w:rPr>
                <w:sz w:val="18"/>
                <w:szCs w:val="18"/>
                <w:lang w:val="es-ES"/>
              </w:rPr>
            </w:pPr>
            <w:r w:rsidRPr="00E02841">
              <w:rPr>
                <w:sz w:val="18"/>
                <w:szCs w:val="18"/>
                <w:lang w:val="es-ES"/>
              </w:rPr>
              <w:t> </w:t>
            </w:r>
          </w:p>
        </w:tc>
        <w:tc>
          <w:tcPr>
            <w:tcW w:w="1033" w:type="dxa"/>
            <w:hideMark/>
          </w:tcPr>
          <w:p w14:paraId="124511E4" w14:textId="77777777" w:rsidR="00E953EE" w:rsidRPr="00E02841" w:rsidRDefault="00E953EE" w:rsidP="00D75450">
            <w:pPr>
              <w:keepNext/>
              <w:keepLines/>
              <w:rPr>
                <w:sz w:val="18"/>
                <w:szCs w:val="18"/>
                <w:lang w:val="es-ES"/>
              </w:rPr>
            </w:pPr>
            <w:r w:rsidRPr="00E02841">
              <w:rPr>
                <w:sz w:val="18"/>
                <w:szCs w:val="18"/>
                <w:lang w:val="es-ES"/>
              </w:rPr>
              <w:t>D</w:t>
            </w:r>
          </w:p>
        </w:tc>
        <w:tc>
          <w:tcPr>
            <w:tcW w:w="4660" w:type="dxa"/>
            <w:hideMark/>
          </w:tcPr>
          <w:p w14:paraId="7ECC1B09" w14:textId="77777777" w:rsidR="00E953EE" w:rsidRPr="00E02841" w:rsidRDefault="00E953EE" w:rsidP="00D75450">
            <w:pPr>
              <w:keepNext/>
              <w:keepLines/>
              <w:rPr>
                <w:sz w:val="18"/>
                <w:szCs w:val="18"/>
                <w:lang w:val="es-ES"/>
              </w:rPr>
            </w:pPr>
            <w:r w:rsidRPr="00E02841">
              <w:rPr>
                <w:sz w:val="18"/>
                <w:szCs w:val="18"/>
                <w:lang w:val="es-ES"/>
              </w:rPr>
              <w:t>Realización de una evaluación inicial del Convenio de Minamata y un plan nacional de acción para la extracción de oro artesanal y en pequeña escala en Eritrea</w:t>
            </w:r>
          </w:p>
        </w:tc>
        <w:tc>
          <w:tcPr>
            <w:tcW w:w="1025" w:type="dxa"/>
            <w:hideMark/>
          </w:tcPr>
          <w:p w14:paraId="773625D9" w14:textId="77777777" w:rsidR="00E953EE" w:rsidRPr="00E02841" w:rsidRDefault="00E953EE" w:rsidP="00D75450">
            <w:pPr>
              <w:keepNext/>
              <w:keepLines/>
              <w:rPr>
                <w:sz w:val="18"/>
                <w:szCs w:val="18"/>
                <w:lang w:val="es-ES"/>
              </w:rPr>
            </w:pPr>
            <w:r w:rsidRPr="00E02841">
              <w:rPr>
                <w:sz w:val="18"/>
                <w:szCs w:val="18"/>
                <w:lang w:val="es-ES"/>
              </w:rPr>
              <w:t>FMAM-6</w:t>
            </w:r>
          </w:p>
        </w:tc>
        <w:tc>
          <w:tcPr>
            <w:tcW w:w="776" w:type="dxa"/>
            <w:hideMark/>
          </w:tcPr>
          <w:p w14:paraId="7356E027" w14:textId="77777777" w:rsidR="00E953EE" w:rsidRPr="00E02841" w:rsidRDefault="00E953EE" w:rsidP="00D75450">
            <w:pPr>
              <w:keepNext/>
              <w:keepLines/>
              <w:rPr>
                <w:sz w:val="18"/>
                <w:szCs w:val="18"/>
                <w:lang w:val="es-ES"/>
              </w:rPr>
            </w:pPr>
            <w:r w:rsidRPr="00E02841">
              <w:rPr>
                <w:sz w:val="18"/>
                <w:szCs w:val="18"/>
                <w:lang w:val="es-ES"/>
              </w:rPr>
              <w:t>AA</w:t>
            </w:r>
          </w:p>
        </w:tc>
        <w:tc>
          <w:tcPr>
            <w:tcW w:w="1153" w:type="dxa"/>
            <w:hideMark/>
          </w:tcPr>
          <w:p w14:paraId="66E22EC7" w14:textId="77777777" w:rsidR="00E953EE" w:rsidRPr="00E02841" w:rsidRDefault="00E953EE" w:rsidP="00D75450">
            <w:pPr>
              <w:keepNext/>
              <w:keepLines/>
              <w:rPr>
                <w:sz w:val="18"/>
                <w:szCs w:val="18"/>
                <w:lang w:val="es-ES"/>
              </w:rPr>
            </w:pPr>
            <w:r w:rsidRPr="00E02841">
              <w:rPr>
                <w:sz w:val="18"/>
                <w:szCs w:val="18"/>
                <w:lang w:val="es-ES"/>
              </w:rPr>
              <w:t>PNUMA</w:t>
            </w:r>
          </w:p>
        </w:tc>
        <w:tc>
          <w:tcPr>
            <w:tcW w:w="1246" w:type="dxa"/>
            <w:hideMark/>
          </w:tcPr>
          <w:p w14:paraId="0E2976D1" w14:textId="77777777" w:rsidR="00E953EE" w:rsidRPr="00E02841" w:rsidRDefault="00E953EE" w:rsidP="00D75450">
            <w:pPr>
              <w:keepNext/>
              <w:keepLines/>
              <w:jc w:val="right"/>
              <w:rPr>
                <w:sz w:val="18"/>
                <w:szCs w:val="18"/>
                <w:lang w:val="es-ES"/>
              </w:rPr>
            </w:pPr>
            <w:r w:rsidRPr="00E02841">
              <w:rPr>
                <w:sz w:val="18"/>
                <w:szCs w:val="18"/>
                <w:lang w:val="es-ES"/>
              </w:rPr>
              <w:t>700 000</w:t>
            </w:r>
          </w:p>
        </w:tc>
        <w:tc>
          <w:tcPr>
            <w:tcW w:w="1452" w:type="dxa"/>
            <w:hideMark/>
          </w:tcPr>
          <w:p w14:paraId="67BFE054" w14:textId="77777777" w:rsidR="00E953EE" w:rsidRPr="00E02841" w:rsidRDefault="00E953EE" w:rsidP="00D75450">
            <w:pPr>
              <w:keepNext/>
              <w:keepLines/>
              <w:jc w:val="right"/>
              <w:rPr>
                <w:sz w:val="18"/>
                <w:szCs w:val="18"/>
                <w:lang w:val="es-ES"/>
              </w:rPr>
            </w:pPr>
            <w:r w:rsidRPr="00E02841">
              <w:rPr>
                <w:sz w:val="18"/>
                <w:szCs w:val="18"/>
                <w:lang w:val="es-ES"/>
              </w:rPr>
              <w:t xml:space="preserve"> 0</w:t>
            </w:r>
          </w:p>
        </w:tc>
      </w:tr>
      <w:tr w:rsidR="00CE355E" w:rsidRPr="00E02841" w14:paraId="2371F894" w14:textId="77777777" w:rsidTr="00E33170">
        <w:tc>
          <w:tcPr>
            <w:tcW w:w="1629" w:type="dxa"/>
          </w:tcPr>
          <w:p w14:paraId="79F32E39" w14:textId="77777777" w:rsidR="00CE355E" w:rsidRPr="00E02841" w:rsidRDefault="00CE355E" w:rsidP="00D75450">
            <w:pPr>
              <w:keepNext/>
              <w:keepLines/>
              <w:rPr>
                <w:sz w:val="18"/>
                <w:szCs w:val="18"/>
                <w:lang w:val="es-ES"/>
              </w:rPr>
            </w:pPr>
            <w:r w:rsidRPr="00E02841">
              <w:rPr>
                <w:sz w:val="18"/>
                <w:szCs w:val="18"/>
                <w:lang w:val="es-ES"/>
              </w:rPr>
              <w:t>Federación de Rusia</w:t>
            </w:r>
          </w:p>
        </w:tc>
        <w:tc>
          <w:tcPr>
            <w:tcW w:w="1485" w:type="dxa"/>
          </w:tcPr>
          <w:p w14:paraId="01414C4D" w14:textId="77777777" w:rsidR="00CE355E" w:rsidRPr="00E02841" w:rsidRDefault="00CE355E" w:rsidP="00D75450">
            <w:pPr>
              <w:keepNext/>
              <w:keepLines/>
              <w:rPr>
                <w:sz w:val="18"/>
                <w:szCs w:val="18"/>
                <w:lang w:val="es-ES"/>
              </w:rPr>
            </w:pPr>
            <w:r w:rsidRPr="00E02841">
              <w:rPr>
                <w:sz w:val="18"/>
                <w:szCs w:val="18"/>
                <w:lang w:val="es-ES"/>
              </w:rPr>
              <w:t> </w:t>
            </w:r>
          </w:p>
        </w:tc>
        <w:tc>
          <w:tcPr>
            <w:tcW w:w="1033" w:type="dxa"/>
          </w:tcPr>
          <w:p w14:paraId="4118E8BC" w14:textId="77777777" w:rsidR="00CE355E" w:rsidRPr="00E02841" w:rsidRDefault="00CE355E" w:rsidP="00D75450">
            <w:pPr>
              <w:keepNext/>
              <w:keepLines/>
              <w:rPr>
                <w:sz w:val="18"/>
                <w:szCs w:val="18"/>
                <w:lang w:val="es-ES"/>
              </w:rPr>
            </w:pPr>
            <w:r w:rsidRPr="00E02841">
              <w:rPr>
                <w:sz w:val="18"/>
                <w:szCs w:val="18"/>
                <w:lang w:val="es-ES"/>
              </w:rPr>
              <w:t>C</w:t>
            </w:r>
          </w:p>
        </w:tc>
        <w:tc>
          <w:tcPr>
            <w:tcW w:w="4660" w:type="dxa"/>
          </w:tcPr>
          <w:p w14:paraId="73A54811" w14:textId="77777777" w:rsidR="00CE355E" w:rsidRPr="00E02841" w:rsidRDefault="00CE355E" w:rsidP="00D75450">
            <w:pPr>
              <w:keepNext/>
              <w:keepLines/>
              <w:rPr>
                <w:sz w:val="18"/>
                <w:szCs w:val="18"/>
                <w:lang w:val="es-ES"/>
              </w:rPr>
            </w:pPr>
            <w:r w:rsidRPr="00E02841">
              <w:rPr>
                <w:sz w:val="18"/>
                <w:szCs w:val="18"/>
                <w:lang w:val="es-ES"/>
              </w:rPr>
              <w:t>Proyecto piloto sobre la elaboración de un inventario del mercurio en la Federación de Rusia</w:t>
            </w:r>
          </w:p>
        </w:tc>
        <w:tc>
          <w:tcPr>
            <w:tcW w:w="1025" w:type="dxa"/>
          </w:tcPr>
          <w:p w14:paraId="26CA9C54" w14:textId="77777777" w:rsidR="00CE355E" w:rsidRPr="00E02841" w:rsidRDefault="00CE355E" w:rsidP="00D75450">
            <w:pPr>
              <w:keepNext/>
              <w:keepLines/>
              <w:rPr>
                <w:sz w:val="18"/>
                <w:szCs w:val="18"/>
                <w:lang w:val="es-ES"/>
              </w:rPr>
            </w:pPr>
            <w:r w:rsidRPr="00E02841">
              <w:rPr>
                <w:sz w:val="18"/>
                <w:szCs w:val="18"/>
                <w:lang w:val="es-ES"/>
              </w:rPr>
              <w:t>FMAM-5</w:t>
            </w:r>
          </w:p>
        </w:tc>
        <w:tc>
          <w:tcPr>
            <w:tcW w:w="776" w:type="dxa"/>
          </w:tcPr>
          <w:p w14:paraId="45DC0893" w14:textId="77777777" w:rsidR="00CE355E" w:rsidRPr="00E02841" w:rsidRDefault="00CE355E" w:rsidP="00D75450">
            <w:pPr>
              <w:keepNext/>
              <w:keepLines/>
              <w:rPr>
                <w:sz w:val="18"/>
                <w:szCs w:val="18"/>
                <w:lang w:val="es-ES"/>
              </w:rPr>
            </w:pPr>
            <w:r w:rsidRPr="00E02841">
              <w:rPr>
                <w:sz w:val="18"/>
                <w:szCs w:val="18"/>
                <w:lang w:val="es-ES"/>
              </w:rPr>
              <w:t>PM</w:t>
            </w:r>
          </w:p>
        </w:tc>
        <w:tc>
          <w:tcPr>
            <w:tcW w:w="1153" w:type="dxa"/>
          </w:tcPr>
          <w:p w14:paraId="2541C2E0" w14:textId="77777777" w:rsidR="00CE355E" w:rsidRPr="00E02841" w:rsidRDefault="00CE355E" w:rsidP="00D75450">
            <w:pPr>
              <w:keepNext/>
              <w:keepLines/>
              <w:rPr>
                <w:sz w:val="18"/>
                <w:szCs w:val="18"/>
                <w:lang w:val="es-ES"/>
              </w:rPr>
            </w:pPr>
            <w:r w:rsidRPr="00E02841">
              <w:rPr>
                <w:sz w:val="18"/>
                <w:szCs w:val="18"/>
                <w:lang w:val="es-ES"/>
              </w:rPr>
              <w:t>PNUMA</w:t>
            </w:r>
          </w:p>
        </w:tc>
        <w:tc>
          <w:tcPr>
            <w:tcW w:w="1246" w:type="dxa"/>
          </w:tcPr>
          <w:p w14:paraId="66DDCC30" w14:textId="77777777" w:rsidR="00CE355E" w:rsidRPr="00E02841" w:rsidRDefault="00CE355E" w:rsidP="00D75450">
            <w:pPr>
              <w:keepNext/>
              <w:keepLines/>
              <w:jc w:val="right"/>
              <w:rPr>
                <w:sz w:val="18"/>
                <w:szCs w:val="18"/>
                <w:lang w:val="es-ES"/>
              </w:rPr>
            </w:pPr>
            <w:r w:rsidRPr="00E02841">
              <w:rPr>
                <w:sz w:val="18"/>
                <w:szCs w:val="18"/>
                <w:lang w:val="es-ES"/>
              </w:rPr>
              <w:t>1 000 000</w:t>
            </w:r>
          </w:p>
        </w:tc>
        <w:tc>
          <w:tcPr>
            <w:tcW w:w="1452" w:type="dxa"/>
          </w:tcPr>
          <w:p w14:paraId="65EF2BD8" w14:textId="77777777" w:rsidR="00CE355E" w:rsidRPr="00E02841" w:rsidRDefault="00CE355E" w:rsidP="00D75450">
            <w:pPr>
              <w:keepNext/>
              <w:keepLines/>
              <w:jc w:val="right"/>
              <w:rPr>
                <w:sz w:val="18"/>
                <w:szCs w:val="18"/>
                <w:lang w:val="es-ES"/>
              </w:rPr>
            </w:pPr>
            <w:r w:rsidRPr="00E02841">
              <w:rPr>
                <w:sz w:val="18"/>
                <w:szCs w:val="18"/>
                <w:lang w:val="es-ES"/>
              </w:rPr>
              <w:t>3 418 969</w:t>
            </w:r>
          </w:p>
        </w:tc>
      </w:tr>
      <w:tr w:rsidR="00CE355E" w:rsidRPr="00E02841" w14:paraId="42AAF61E" w14:textId="77777777" w:rsidTr="00E33170">
        <w:tc>
          <w:tcPr>
            <w:tcW w:w="1629" w:type="dxa"/>
            <w:hideMark/>
          </w:tcPr>
          <w:p w14:paraId="665A09F3" w14:textId="77777777" w:rsidR="00CE355E" w:rsidRPr="00E02841" w:rsidRDefault="00CE355E" w:rsidP="006909EB">
            <w:pPr>
              <w:rPr>
                <w:sz w:val="18"/>
                <w:szCs w:val="18"/>
                <w:lang w:val="es-ES"/>
              </w:rPr>
            </w:pPr>
            <w:r w:rsidRPr="00E02841">
              <w:rPr>
                <w:sz w:val="18"/>
                <w:szCs w:val="18"/>
                <w:lang w:val="es-ES"/>
              </w:rPr>
              <w:t>Gabón</w:t>
            </w:r>
          </w:p>
        </w:tc>
        <w:tc>
          <w:tcPr>
            <w:tcW w:w="1485" w:type="dxa"/>
            <w:hideMark/>
          </w:tcPr>
          <w:p w14:paraId="273C945C"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A14422C"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563B6707" w14:textId="77777777" w:rsidR="00CE355E" w:rsidRPr="00E02841" w:rsidRDefault="00CE355E" w:rsidP="006909EB">
            <w:pPr>
              <w:rPr>
                <w:sz w:val="18"/>
                <w:szCs w:val="18"/>
                <w:lang w:val="es-ES"/>
              </w:rPr>
            </w:pPr>
            <w:r w:rsidRPr="00E02841">
              <w:rPr>
                <w:sz w:val="18"/>
                <w:szCs w:val="18"/>
                <w:lang w:val="es-ES"/>
              </w:rPr>
              <w:t>Plan nacional de acción sobre el mercurio en el sector de la extracción de oro artesanal y en pequeña escala del Gabón</w:t>
            </w:r>
          </w:p>
        </w:tc>
        <w:tc>
          <w:tcPr>
            <w:tcW w:w="1025" w:type="dxa"/>
            <w:hideMark/>
          </w:tcPr>
          <w:p w14:paraId="3FEC579A"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68E9838A"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16821BE"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72E36357"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18670156" w14:textId="77777777" w:rsidR="00CE355E" w:rsidRPr="00E02841" w:rsidRDefault="00CE355E" w:rsidP="006909EB">
            <w:pPr>
              <w:jc w:val="right"/>
              <w:rPr>
                <w:sz w:val="18"/>
                <w:szCs w:val="18"/>
                <w:lang w:val="es-ES"/>
              </w:rPr>
            </w:pPr>
            <w:r w:rsidRPr="00E02841">
              <w:rPr>
                <w:sz w:val="18"/>
                <w:szCs w:val="18"/>
                <w:lang w:val="es-ES"/>
              </w:rPr>
              <w:t>161 000</w:t>
            </w:r>
          </w:p>
        </w:tc>
      </w:tr>
      <w:tr w:rsidR="00CE355E" w:rsidRPr="00E02841" w14:paraId="1DC40981" w14:textId="77777777" w:rsidTr="00E33170">
        <w:tc>
          <w:tcPr>
            <w:tcW w:w="1629" w:type="dxa"/>
            <w:hideMark/>
          </w:tcPr>
          <w:p w14:paraId="33B0A761" w14:textId="77777777" w:rsidR="00CE355E" w:rsidRPr="00E02841" w:rsidRDefault="00CE355E" w:rsidP="006909EB">
            <w:pPr>
              <w:rPr>
                <w:sz w:val="18"/>
                <w:szCs w:val="18"/>
                <w:lang w:val="es-ES"/>
              </w:rPr>
            </w:pPr>
            <w:r w:rsidRPr="00E02841">
              <w:rPr>
                <w:sz w:val="18"/>
                <w:szCs w:val="18"/>
                <w:lang w:val="es-ES"/>
              </w:rPr>
              <w:t>Georgia</w:t>
            </w:r>
          </w:p>
        </w:tc>
        <w:tc>
          <w:tcPr>
            <w:tcW w:w="1485" w:type="dxa"/>
            <w:hideMark/>
          </w:tcPr>
          <w:p w14:paraId="1B11FCD9"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1C1DC4AF"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3D0F3BBA" w14:textId="77777777" w:rsidR="00CE355E" w:rsidRPr="00E02841" w:rsidRDefault="00CE355E" w:rsidP="006909EB">
            <w:pPr>
              <w:rPr>
                <w:sz w:val="18"/>
                <w:szCs w:val="18"/>
                <w:lang w:val="es-ES"/>
              </w:rPr>
            </w:pPr>
            <w:r w:rsidRPr="00E02841">
              <w:rPr>
                <w:sz w:val="18"/>
                <w:szCs w:val="18"/>
                <w:lang w:val="es-ES"/>
              </w:rPr>
              <w:t>Reforzar la adopción de decisiones a nivel nacional con miras a la ratificación del Convenio de Minamata y crear capacidad para la puesta en práctica de futuras disposiciones</w:t>
            </w:r>
          </w:p>
        </w:tc>
        <w:tc>
          <w:tcPr>
            <w:tcW w:w="1025" w:type="dxa"/>
            <w:hideMark/>
          </w:tcPr>
          <w:p w14:paraId="0C73135C"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35BA5A28"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4921910A"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27C604AD"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72AE24BB" w14:textId="77777777" w:rsidR="00CE355E" w:rsidRPr="00E02841" w:rsidRDefault="00CE355E" w:rsidP="006909EB">
            <w:pPr>
              <w:jc w:val="right"/>
              <w:rPr>
                <w:sz w:val="18"/>
                <w:szCs w:val="18"/>
                <w:lang w:val="es-ES"/>
              </w:rPr>
            </w:pPr>
            <w:r w:rsidRPr="00E02841">
              <w:rPr>
                <w:sz w:val="18"/>
                <w:szCs w:val="18"/>
                <w:lang w:val="es-ES"/>
              </w:rPr>
              <w:t>0</w:t>
            </w:r>
          </w:p>
        </w:tc>
      </w:tr>
      <w:tr w:rsidR="00CE355E" w:rsidRPr="00E02841" w14:paraId="54444332" w14:textId="77777777" w:rsidTr="00E33170">
        <w:tc>
          <w:tcPr>
            <w:tcW w:w="1629" w:type="dxa"/>
            <w:hideMark/>
          </w:tcPr>
          <w:p w14:paraId="04AD5F2D" w14:textId="77777777" w:rsidR="00CE355E" w:rsidRPr="00E02841" w:rsidRDefault="00CE355E" w:rsidP="006909EB">
            <w:pPr>
              <w:rPr>
                <w:sz w:val="18"/>
                <w:szCs w:val="18"/>
                <w:lang w:val="es-ES"/>
              </w:rPr>
            </w:pPr>
            <w:r w:rsidRPr="00E02841">
              <w:rPr>
                <w:sz w:val="18"/>
                <w:szCs w:val="18"/>
                <w:lang w:val="es-ES"/>
              </w:rPr>
              <w:t>Ghana</w:t>
            </w:r>
          </w:p>
        </w:tc>
        <w:tc>
          <w:tcPr>
            <w:tcW w:w="1485" w:type="dxa"/>
            <w:hideMark/>
          </w:tcPr>
          <w:p w14:paraId="0A28F580"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605EF329"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35A3468F" w14:textId="77777777" w:rsidR="00CE355E" w:rsidRPr="00E02841" w:rsidRDefault="00CE355E" w:rsidP="006909EB">
            <w:pPr>
              <w:rPr>
                <w:sz w:val="18"/>
                <w:szCs w:val="18"/>
                <w:lang w:val="es-ES"/>
              </w:rPr>
            </w:pPr>
            <w:r w:rsidRPr="00E02841">
              <w:rPr>
                <w:sz w:val="18"/>
                <w:szCs w:val="18"/>
                <w:lang w:val="es-ES"/>
              </w:rPr>
              <w:t xml:space="preserve">Realización de una evaluación inicial del Convenio de Minamata sobre el Mercurio para Ghana </w:t>
            </w:r>
          </w:p>
        </w:tc>
        <w:tc>
          <w:tcPr>
            <w:tcW w:w="1025" w:type="dxa"/>
            <w:hideMark/>
          </w:tcPr>
          <w:p w14:paraId="53D6AD8C"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6DCCA647"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F13EA80"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1A182252"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2AE953E5" w14:textId="77777777" w:rsidR="00CE355E" w:rsidRPr="00E02841" w:rsidRDefault="00CE355E" w:rsidP="006909EB">
            <w:pPr>
              <w:jc w:val="right"/>
              <w:rPr>
                <w:sz w:val="18"/>
                <w:szCs w:val="18"/>
                <w:lang w:val="es-ES"/>
              </w:rPr>
            </w:pPr>
            <w:r w:rsidRPr="00E02841">
              <w:rPr>
                <w:sz w:val="18"/>
                <w:szCs w:val="18"/>
                <w:lang w:val="es-ES"/>
              </w:rPr>
              <w:t> </w:t>
            </w:r>
          </w:p>
        </w:tc>
      </w:tr>
      <w:tr w:rsidR="00CE355E" w:rsidRPr="00E02841" w14:paraId="26B36D55" w14:textId="77777777" w:rsidTr="00E33170">
        <w:tc>
          <w:tcPr>
            <w:tcW w:w="1629" w:type="dxa"/>
            <w:hideMark/>
          </w:tcPr>
          <w:p w14:paraId="59D2A82F" w14:textId="77777777" w:rsidR="00CE355E" w:rsidRPr="00E02841" w:rsidRDefault="00CE355E" w:rsidP="006909EB">
            <w:pPr>
              <w:rPr>
                <w:sz w:val="18"/>
                <w:szCs w:val="18"/>
                <w:lang w:val="es-ES"/>
              </w:rPr>
            </w:pPr>
            <w:r w:rsidRPr="00E02841">
              <w:rPr>
                <w:sz w:val="18"/>
                <w:szCs w:val="18"/>
                <w:lang w:val="es-ES"/>
              </w:rPr>
              <w:t>Ghana</w:t>
            </w:r>
          </w:p>
        </w:tc>
        <w:tc>
          <w:tcPr>
            <w:tcW w:w="1485" w:type="dxa"/>
            <w:hideMark/>
          </w:tcPr>
          <w:p w14:paraId="018AF6CF"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B2B0D9C"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4DB5EC2B" w14:textId="77777777" w:rsidR="00CE355E" w:rsidRPr="00E02841" w:rsidRDefault="00CE355E" w:rsidP="006909EB">
            <w:pPr>
              <w:rPr>
                <w:sz w:val="18"/>
                <w:szCs w:val="18"/>
                <w:lang w:val="es-ES"/>
              </w:rPr>
            </w:pPr>
            <w:r w:rsidRPr="00E02841">
              <w:rPr>
                <w:sz w:val="18"/>
                <w:szCs w:val="18"/>
                <w:lang w:val="es-ES"/>
              </w:rPr>
              <w:t>Plan nacional de acción sobre el mercurio en el sector de la extracción de oro artesanal y en pequeña escala de Ghana</w:t>
            </w:r>
          </w:p>
        </w:tc>
        <w:tc>
          <w:tcPr>
            <w:tcW w:w="1025" w:type="dxa"/>
            <w:hideMark/>
          </w:tcPr>
          <w:p w14:paraId="57321266"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36F8B8A9"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7ED0EA8E"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2FC34E83"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72A7B40E" w14:textId="77777777" w:rsidR="00CE355E" w:rsidRPr="00E02841" w:rsidRDefault="00CE355E" w:rsidP="006909EB">
            <w:pPr>
              <w:jc w:val="right"/>
              <w:rPr>
                <w:sz w:val="18"/>
                <w:szCs w:val="18"/>
                <w:lang w:val="es-ES"/>
              </w:rPr>
            </w:pPr>
            <w:r w:rsidRPr="00E02841">
              <w:rPr>
                <w:sz w:val="18"/>
                <w:szCs w:val="18"/>
                <w:lang w:val="es-ES"/>
              </w:rPr>
              <w:t>55 250</w:t>
            </w:r>
          </w:p>
        </w:tc>
      </w:tr>
      <w:tr w:rsidR="00CE355E" w:rsidRPr="00E02841" w14:paraId="11D822EB" w14:textId="77777777" w:rsidTr="00E33170">
        <w:tc>
          <w:tcPr>
            <w:tcW w:w="1629" w:type="dxa"/>
            <w:hideMark/>
          </w:tcPr>
          <w:p w14:paraId="4C760D40" w14:textId="77777777" w:rsidR="00CE355E" w:rsidRPr="00E02841" w:rsidRDefault="00CE355E" w:rsidP="006909EB">
            <w:pPr>
              <w:rPr>
                <w:sz w:val="18"/>
                <w:szCs w:val="18"/>
                <w:lang w:val="es-ES"/>
              </w:rPr>
            </w:pPr>
            <w:r w:rsidRPr="00E02841">
              <w:rPr>
                <w:sz w:val="18"/>
                <w:szCs w:val="18"/>
                <w:lang w:val="es-ES"/>
              </w:rPr>
              <w:t>Guatemala</w:t>
            </w:r>
          </w:p>
        </w:tc>
        <w:tc>
          <w:tcPr>
            <w:tcW w:w="1485" w:type="dxa"/>
            <w:hideMark/>
          </w:tcPr>
          <w:p w14:paraId="67E73301"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B9C96A4"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314BCCEC" w14:textId="77777777" w:rsidR="00CE355E" w:rsidRPr="00E02841" w:rsidRDefault="00CE355E" w:rsidP="006909EB">
            <w:pPr>
              <w:rPr>
                <w:sz w:val="18"/>
                <w:szCs w:val="18"/>
                <w:lang w:val="es-ES"/>
              </w:rPr>
            </w:pPr>
            <w:r w:rsidRPr="00E02841">
              <w:rPr>
                <w:sz w:val="18"/>
                <w:szCs w:val="18"/>
                <w:lang w:val="es-ES"/>
              </w:rPr>
              <w:t>Convenio de Minamata: evaluación inicial en Guatemala</w:t>
            </w:r>
          </w:p>
        </w:tc>
        <w:tc>
          <w:tcPr>
            <w:tcW w:w="1025" w:type="dxa"/>
            <w:hideMark/>
          </w:tcPr>
          <w:p w14:paraId="44014E2E"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1210964"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B71EA29"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0C3126E0"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54AD27AE" w14:textId="77777777" w:rsidR="00CE355E" w:rsidRPr="00E02841" w:rsidRDefault="00CE355E" w:rsidP="006909EB">
            <w:pPr>
              <w:jc w:val="right"/>
              <w:rPr>
                <w:sz w:val="18"/>
                <w:szCs w:val="18"/>
                <w:lang w:val="es-ES"/>
              </w:rPr>
            </w:pPr>
            <w:r w:rsidRPr="00E02841">
              <w:rPr>
                <w:sz w:val="18"/>
                <w:szCs w:val="18"/>
                <w:lang w:val="es-ES"/>
              </w:rPr>
              <w:t>78 600</w:t>
            </w:r>
          </w:p>
        </w:tc>
      </w:tr>
      <w:tr w:rsidR="00CE355E" w:rsidRPr="00E02841" w14:paraId="13E6E910" w14:textId="77777777" w:rsidTr="00E33170">
        <w:tc>
          <w:tcPr>
            <w:tcW w:w="1629" w:type="dxa"/>
            <w:hideMark/>
          </w:tcPr>
          <w:p w14:paraId="2BC049A5" w14:textId="77777777" w:rsidR="00CE355E" w:rsidRPr="00E02841" w:rsidRDefault="00CE355E" w:rsidP="006909EB">
            <w:pPr>
              <w:rPr>
                <w:sz w:val="18"/>
                <w:szCs w:val="18"/>
                <w:lang w:val="es-ES"/>
              </w:rPr>
            </w:pPr>
            <w:r w:rsidRPr="00E02841">
              <w:rPr>
                <w:sz w:val="18"/>
                <w:szCs w:val="18"/>
                <w:lang w:val="es-ES"/>
              </w:rPr>
              <w:t>Guyana</w:t>
            </w:r>
          </w:p>
        </w:tc>
        <w:tc>
          <w:tcPr>
            <w:tcW w:w="1485" w:type="dxa"/>
            <w:hideMark/>
          </w:tcPr>
          <w:p w14:paraId="0AD6023B"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F204941"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4A728D1" w14:textId="77777777" w:rsidR="00CE355E" w:rsidRPr="00E02841" w:rsidRDefault="00CE355E" w:rsidP="006909EB">
            <w:pPr>
              <w:rPr>
                <w:sz w:val="18"/>
                <w:szCs w:val="18"/>
                <w:lang w:val="es-ES"/>
              </w:rPr>
            </w:pPr>
            <w:r w:rsidRPr="00E02841">
              <w:rPr>
                <w:sz w:val="18"/>
                <w:szCs w:val="18"/>
                <w:lang w:val="es-ES"/>
              </w:rPr>
              <w:t>Evaluación inicial del Convenio de Minamata para Guyana</w:t>
            </w:r>
          </w:p>
        </w:tc>
        <w:tc>
          <w:tcPr>
            <w:tcW w:w="1025" w:type="dxa"/>
            <w:hideMark/>
          </w:tcPr>
          <w:p w14:paraId="3BD5AA79"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EF9C7EA"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1F771B53"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37600549"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79B79BF4"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1A727F24" w14:textId="77777777" w:rsidTr="00E33170">
        <w:tc>
          <w:tcPr>
            <w:tcW w:w="1629" w:type="dxa"/>
            <w:hideMark/>
          </w:tcPr>
          <w:p w14:paraId="1C87C363" w14:textId="77777777" w:rsidR="00CE355E" w:rsidRPr="00E02841" w:rsidRDefault="00CE355E" w:rsidP="006909EB">
            <w:pPr>
              <w:rPr>
                <w:sz w:val="18"/>
                <w:szCs w:val="18"/>
                <w:lang w:val="es-ES"/>
              </w:rPr>
            </w:pPr>
            <w:r w:rsidRPr="00E02841">
              <w:rPr>
                <w:sz w:val="18"/>
                <w:szCs w:val="18"/>
                <w:lang w:val="es-ES"/>
              </w:rPr>
              <w:t>Guyana</w:t>
            </w:r>
          </w:p>
        </w:tc>
        <w:tc>
          <w:tcPr>
            <w:tcW w:w="1485" w:type="dxa"/>
            <w:hideMark/>
          </w:tcPr>
          <w:p w14:paraId="1F5F65C3"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9CFB78B" w14:textId="77777777" w:rsidR="00CE355E" w:rsidRPr="00E02841" w:rsidRDefault="00CE355E" w:rsidP="006909EB">
            <w:pPr>
              <w:rPr>
                <w:sz w:val="18"/>
                <w:szCs w:val="18"/>
                <w:lang w:val="es-ES"/>
              </w:rPr>
            </w:pPr>
            <w:r w:rsidRPr="00E02841">
              <w:rPr>
                <w:sz w:val="18"/>
                <w:szCs w:val="18"/>
                <w:lang w:val="es-ES"/>
              </w:rPr>
              <w:t>PMEA</w:t>
            </w:r>
            <w:r w:rsidRPr="00E02841">
              <w:rPr>
                <w:rStyle w:val="FootnoteReference"/>
                <w:sz w:val="18"/>
                <w:lang w:val="es-ES"/>
              </w:rPr>
              <w:footnoteReference w:id="18"/>
            </w:r>
          </w:p>
        </w:tc>
        <w:tc>
          <w:tcPr>
            <w:tcW w:w="4660" w:type="dxa"/>
            <w:hideMark/>
          </w:tcPr>
          <w:p w14:paraId="20C110D6" w14:textId="77777777" w:rsidR="00CE355E" w:rsidRPr="00E02841" w:rsidRDefault="00CE355E" w:rsidP="006909EB">
            <w:pPr>
              <w:rPr>
                <w:sz w:val="18"/>
                <w:szCs w:val="18"/>
                <w:lang w:val="es-ES"/>
              </w:rPr>
            </w:pPr>
            <w:r w:rsidRPr="00E02841">
              <w:rPr>
                <w:sz w:val="18"/>
                <w:szCs w:val="18"/>
                <w:lang w:val="es-ES"/>
              </w:rPr>
              <w:t>Fortalecimiento del marco propicio para la integración de la diversidad biológica y la reducción del mercurio en las operaciones de extracción de oro de pequeña y mediana escala</w:t>
            </w:r>
          </w:p>
        </w:tc>
        <w:tc>
          <w:tcPr>
            <w:tcW w:w="1025" w:type="dxa"/>
            <w:hideMark/>
          </w:tcPr>
          <w:p w14:paraId="29AFA435"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523B3D26" w14:textId="77777777" w:rsidR="00CE355E" w:rsidRPr="00E02841" w:rsidRDefault="00CE355E" w:rsidP="006909EB">
            <w:pPr>
              <w:rPr>
                <w:sz w:val="18"/>
                <w:szCs w:val="18"/>
                <w:lang w:val="es-ES"/>
              </w:rPr>
            </w:pPr>
            <w:r w:rsidRPr="00E02841">
              <w:rPr>
                <w:sz w:val="18"/>
                <w:szCs w:val="18"/>
                <w:lang w:val="es-ES"/>
              </w:rPr>
              <w:t>PO</w:t>
            </w:r>
          </w:p>
        </w:tc>
        <w:tc>
          <w:tcPr>
            <w:tcW w:w="1153" w:type="dxa"/>
            <w:hideMark/>
          </w:tcPr>
          <w:p w14:paraId="45A5C7FA"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03F58E40" w14:textId="77777777" w:rsidR="00CE355E" w:rsidRPr="00E02841" w:rsidRDefault="00CE355E" w:rsidP="006909EB">
            <w:pPr>
              <w:jc w:val="right"/>
              <w:rPr>
                <w:sz w:val="18"/>
                <w:szCs w:val="18"/>
                <w:lang w:val="es-ES"/>
              </w:rPr>
            </w:pPr>
            <w:r w:rsidRPr="00E02841">
              <w:rPr>
                <w:sz w:val="18"/>
                <w:szCs w:val="18"/>
                <w:lang w:val="es-ES"/>
              </w:rPr>
              <w:t>892 759</w:t>
            </w:r>
          </w:p>
        </w:tc>
        <w:tc>
          <w:tcPr>
            <w:tcW w:w="1452" w:type="dxa"/>
            <w:hideMark/>
          </w:tcPr>
          <w:p w14:paraId="7E5EEB36" w14:textId="77777777" w:rsidR="00CE355E" w:rsidRPr="00E02841" w:rsidRDefault="00CE355E" w:rsidP="006909EB">
            <w:pPr>
              <w:jc w:val="right"/>
              <w:rPr>
                <w:sz w:val="18"/>
                <w:szCs w:val="18"/>
                <w:lang w:val="es-ES"/>
              </w:rPr>
            </w:pPr>
            <w:r w:rsidRPr="00E02841">
              <w:rPr>
                <w:sz w:val="18"/>
                <w:szCs w:val="18"/>
                <w:lang w:val="es-ES"/>
              </w:rPr>
              <w:t>29 662 745</w:t>
            </w:r>
          </w:p>
        </w:tc>
      </w:tr>
      <w:tr w:rsidR="00CE355E" w:rsidRPr="00E02841" w14:paraId="54A32E02" w14:textId="77777777" w:rsidTr="00E33170">
        <w:tc>
          <w:tcPr>
            <w:tcW w:w="1629" w:type="dxa"/>
            <w:hideMark/>
          </w:tcPr>
          <w:p w14:paraId="358439C2" w14:textId="77777777" w:rsidR="00CE355E" w:rsidRPr="00E02841" w:rsidRDefault="00CE355E" w:rsidP="006909EB">
            <w:pPr>
              <w:rPr>
                <w:sz w:val="18"/>
                <w:szCs w:val="18"/>
                <w:lang w:val="es-ES"/>
              </w:rPr>
            </w:pPr>
            <w:r w:rsidRPr="00E02841">
              <w:rPr>
                <w:sz w:val="18"/>
                <w:szCs w:val="18"/>
                <w:lang w:val="es-ES"/>
              </w:rPr>
              <w:t>Honduras</w:t>
            </w:r>
          </w:p>
        </w:tc>
        <w:tc>
          <w:tcPr>
            <w:tcW w:w="1485" w:type="dxa"/>
            <w:hideMark/>
          </w:tcPr>
          <w:p w14:paraId="2CA88B5D"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8F737FD"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1F2BD082"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y un plan nacional de acción para la extracción de oro artesanal y en pequeña escala en Honduras</w:t>
            </w:r>
          </w:p>
        </w:tc>
        <w:tc>
          <w:tcPr>
            <w:tcW w:w="1025" w:type="dxa"/>
            <w:hideMark/>
          </w:tcPr>
          <w:p w14:paraId="6EEADEC5"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437119B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4F4358E"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07B76BA5" w14:textId="77777777" w:rsidR="00CE355E" w:rsidRPr="00E02841" w:rsidRDefault="00CE355E" w:rsidP="006909EB">
            <w:pPr>
              <w:jc w:val="right"/>
              <w:rPr>
                <w:sz w:val="18"/>
                <w:szCs w:val="18"/>
                <w:lang w:val="es-ES"/>
              </w:rPr>
            </w:pPr>
            <w:r w:rsidRPr="00E02841">
              <w:rPr>
                <w:sz w:val="18"/>
                <w:szCs w:val="18"/>
                <w:lang w:val="es-ES"/>
              </w:rPr>
              <w:t>700 000</w:t>
            </w:r>
          </w:p>
        </w:tc>
        <w:tc>
          <w:tcPr>
            <w:tcW w:w="1452" w:type="dxa"/>
            <w:hideMark/>
          </w:tcPr>
          <w:p w14:paraId="22A9515D"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335D96C2" w14:textId="77777777" w:rsidTr="00E33170">
        <w:tc>
          <w:tcPr>
            <w:tcW w:w="1629" w:type="dxa"/>
            <w:hideMark/>
          </w:tcPr>
          <w:p w14:paraId="1328D8AC" w14:textId="77777777" w:rsidR="00CE355E" w:rsidRPr="00E02841" w:rsidRDefault="00CE355E" w:rsidP="006909EB">
            <w:pPr>
              <w:rPr>
                <w:sz w:val="18"/>
                <w:szCs w:val="18"/>
                <w:lang w:val="es-ES"/>
              </w:rPr>
            </w:pPr>
            <w:r w:rsidRPr="00E02841">
              <w:rPr>
                <w:sz w:val="18"/>
                <w:szCs w:val="18"/>
                <w:lang w:val="es-ES"/>
              </w:rPr>
              <w:t>Honduras</w:t>
            </w:r>
          </w:p>
        </w:tc>
        <w:tc>
          <w:tcPr>
            <w:tcW w:w="1485" w:type="dxa"/>
            <w:hideMark/>
          </w:tcPr>
          <w:p w14:paraId="210CFF13"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AA24569"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0E4D87E4" w14:textId="77777777" w:rsidR="00CE355E" w:rsidRPr="00E02841" w:rsidRDefault="00CE355E" w:rsidP="006909EB">
            <w:pPr>
              <w:rPr>
                <w:sz w:val="18"/>
                <w:szCs w:val="18"/>
                <w:lang w:val="es-ES"/>
              </w:rPr>
            </w:pPr>
            <w:r w:rsidRPr="00E02841">
              <w:rPr>
                <w:sz w:val="18"/>
                <w:szCs w:val="18"/>
                <w:lang w:val="es-ES"/>
              </w:rPr>
              <w:t>Gestión ambientalmente racional del mercurio y productos que contienen mercurio y sus desechos en la extracción de oro artesanal y en pequeña escala y en la asistencia médica</w:t>
            </w:r>
          </w:p>
        </w:tc>
        <w:tc>
          <w:tcPr>
            <w:tcW w:w="1025" w:type="dxa"/>
            <w:hideMark/>
          </w:tcPr>
          <w:p w14:paraId="4F62F8E3"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22F30C1C" w14:textId="77777777" w:rsidR="00CE355E" w:rsidRPr="00E02841" w:rsidRDefault="00CE355E" w:rsidP="006909EB">
            <w:pPr>
              <w:rPr>
                <w:sz w:val="18"/>
                <w:szCs w:val="18"/>
                <w:lang w:val="es-ES"/>
              </w:rPr>
            </w:pPr>
            <w:r w:rsidRPr="00E02841">
              <w:rPr>
                <w:sz w:val="18"/>
                <w:szCs w:val="18"/>
                <w:lang w:val="es-ES"/>
              </w:rPr>
              <w:t>PM</w:t>
            </w:r>
          </w:p>
        </w:tc>
        <w:tc>
          <w:tcPr>
            <w:tcW w:w="1153" w:type="dxa"/>
            <w:hideMark/>
          </w:tcPr>
          <w:p w14:paraId="61245A5F"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4AABE44C" w14:textId="77777777" w:rsidR="00CE355E" w:rsidRPr="00E02841" w:rsidRDefault="00CE355E" w:rsidP="006909EB">
            <w:pPr>
              <w:jc w:val="right"/>
              <w:rPr>
                <w:sz w:val="18"/>
                <w:szCs w:val="18"/>
                <w:lang w:val="es-ES"/>
              </w:rPr>
            </w:pPr>
            <w:r w:rsidRPr="00E02841">
              <w:rPr>
                <w:sz w:val="18"/>
                <w:szCs w:val="18"/>
                <w:lang w:val="es-ES"/>
              </w:rPr>
              <w:t>1 300 000</w:t>
            </w:r>
          </w:p>
        </w:tc>
        <w:tc>
          <w:tcPr>
            <w:tcW w:w="1452" w:type="dxa"/>
            <w:hideMark/>
          </w:tcPr>
          <w:p w14:paraId="3F622621" w14:textId="77777777" w:rsidR="00CE355E" w:rsidRPr="00E02841" w:rsidRDefault="00CE355E" w:rsidP="006909EB">
            <w:pPr>
              <w:jc w:val="right"/>
              <w:rPr>
                <w:sz w:val="18"/>
                <w:szCs w:val="18"/>
                <w:lang w:val="es-ES"/>
              </w:rPr>
            </w:pPr>
            <w:r w:rsidRPr="00E02841">
              <w:rPr>
                <w:sz w:val="18"/>
                <w:szCs w:val="18"/>
                <w:lang w:val="es-ES"/>
              </w:rPr>
              <w:t>3 960 000</w:t>
            </w:r>
          </w:p>
        </w:tc>
      </w:tr>
      <w:tr w:rsidR="00CE355E" w:rsidRPr="00E02841" w14:paraId="61B25D9C" w14:textId="77777777" w:rsidTr="00E33170">
        <w:tc>
          <w:tcPr>
            <w:tcW w:w="1629" w:type="dxa"/>
          </w:tcPr>
          <w:p w14:paraId="286D50FE" w14:textId="77777777" w:rsidR="00CE355E" w:rsidRPr="00E02841" w:rsidRDefault="00CE355E" w:rsidP="006909EB">
            <w:pPr>
              <w:rPr>
                <w:sz w:val="18"/>
                <w:szCs w:val="18"/>
                <w:lang w:val="es-ES"/>
              </w:rPr>
            </w:pPr>
            <w:r w:rsidRPr="00E02841">
              <w:rPr>
                <w:sz w:val="18"/>
                <w:szCs w:val="18"/>
                <w:lang w:val="es-ES"/>
              </w:rPr>
              <w:t>Filipinas</w:t>
            </w:r>
          </w:p>
        </w:tc>
        <w:tc>
          <w:tcPr>
            <w:tcW w:w="1485" w:type="dxa"/>
          </w:tcPr>
          <w:p w14:paraId="04C8E2D0" w14:textId="77777777" w:rsidR="00CE355E" w:rsidRPr="00E02841" w:rsidRDefault="00CE355E" w:rsidP="006909EB">
            <w:pPr>
              <w:rPr>
                <w:sz w:val="18"/>
                <w:szCs w:val="18"/>
                <w:lang w:val="es-ES"/>
              </w:rPr>
            </w:pPr>
            <w:r w:rsidRPr="00E02841">
              <w:rPr>
                <w:sz w:val="18"/>
                <w:szCs w:val="18"/>
                <w:lang w:val="es-ES"/>
              </w:rPr>
              <w:t> </w:t>
            </w:r>
          </w:p>
        </w:tc>
        <w:tc>
          <w:tcPr>
            <w:tcW w:w="1033" w:type="dxa"/>
          </w:tcPr>
          <w:p w14:paraId="29B2046E" w14:textId="77777777" w:rsidR="00CE355E" w:rsidRPr="00E02841" w:rsidRDefault="00CE355E" w:rsidP="006909EB">
            <w:pPr>
              <w:rPr>
                <w:sz w:val="18"/>
                <w:szCs w:val="18"/>
                <w:lang w:val="es-ES"/>
              </w:rPr>
            </w:pPr>
            <w:r w:rsidRPr="00E02841">
              <w:rPr>
                <w:sz w:val="18"/>
                <w:szCs w:val="18"/>
                <w:lang w:val="es-ES"/>
              </w:rPr>
              <w:t>C</w:t>
            </w:r>
          </w:p>
        </w:tc>
        <w:tc>
          <w:tcPr>
            <w:tcW w:w="4660" w:type="dxa"/>
          </w:tcPr>
          <w:p w14:paraId="2D60B2A6" w14:textId="77777777" w:rsidR="00CE355E" w:rsidRPr="00E02841" w:rsidRDefault="00CE355E" w:rsidP="006909EB">
            <w:pPr>
              <w:rPr>
                <w:sz w:val="18"/>
                <w:szCs w:val="18"/>
                <w:lang w:val="es-ES"/>
              </w:rPr>
            </w:pPr>
            <w:r w:rsidRPr="00E02841">
              <w:rPr>
                <w:sz w:val="18"/>
                <w:szCs w:val="18"/>
                <w:lang w:val="es-ES"/>
              </w:rPr>
              <w:t>Mejorar la salud y el medio ambiente de las comunidades que se dedican a la extracción de oro artesanal en Filipinas mediante la reducción de las emisiones de mercurio</w:t>
            </w:r>
          </w:p>
        </w:tc>
        <w:tc>
          <w:tcPr>
            <w:tcW w:w="1025" w:type="dxa"/>
          </w:tcPr>
          <w:p w14:paraId="71B2571A" w14:textId="77777777" w:rsidR="00CE355E" w:rsidRPr="00E02841" w:rsidRDefault="00CE355E" w:rsidP="006909EB">
            <w:pPr>
              <w:rPr>
                <w:sz w:val="18"/>
                <w:szCs w:val="18"/>
                <w:lang w:val="es-ES"/>
              </w:rPr>
            </w:pPr>
            <w:r w:rsidRPr="00E02841">
              <w:rPr>
                <w:sz w:val="18"/>
                <w:szCs w:val="18"/>
                <w:lang w:val="es-ES"/>
              </w:rPr>
              <w:t>FMAM-5</w:t>
            </w:r>
          </w:p>
        </w:tc>
        <w:tc>
          <w:tcPr>
            <w:tcW w:w="776" w:type="dxa"/>
          </w:tcPr>
          <w:p w14:paraId="61C4879D" w14:textId="77777777" w:rsidR="00CE355E" w:rsidRPr="00E02841" w:rsidRDefault="00CE355E" w:rsidP="006909EB">
            <w:pPr>
              <w:rPr>
                <w:sz w:val="18"/>
                <w:szCs w:val="18"/>
                <w:lang w:val="es-ES"/>
              </w:rPr>
            </w:pPr>
            <w:r w:rsidRPr="00E02841">
              <w:rPr>
                <w:sz w:val="18"/>
                <w:szCs w:val="18"/>
                <w:lang w:val="es-ES"/>
              </w:rPr>
              <w:t>PM</w:t>
            </w:r>
          </w:p>
        </w:tc>
        <w:tc>
          <w:tcPr>
            <w:tcW w:w="1153" w:type="dxa"/>
          </w:tcPr>
          <w:p w14:paraId="4B9385F3" w14:textId="77777777" w:rsidR="00CE355E" w:rsidRPr="00E02841" w:rsidRDefault="00CE355E" w:rsidP="006909EB">
            <w:pPr>
              <w:rPr>
                <w:sz w:val="18"/>
                <w:szCs w:val="18"/>
                <w:lang w:val="es-ES"/>
              </w:rPr>
            </w:pPr>
            <w:r w:rsidRPr="00E02841">
              <w:rPr>
                <w:sz w:val="18"/>
                <w:szCs w:val="18"/>
                <w:lang w:val="es-ES"/>
              </w:rPr>
              <w:t>ONUDI</w:t>
            </w:r>
          </w:p>
        </w:tc>
        <w:tc>
          <w:tcPr>
            <w:tcW w:w="1246" w:type="dxa"/>
          </w:tcPr>
          <w:p w14:paraId="7586950A" w14:textId="77777777" w:rsidR="00CE355E" w:rsidRPr="00E02841" w:rsidRDefault="00CE355E" w:rsidP="006909EB">
            <w:pPr>
              <w:jc w:val="right"/>
              <w:rPr>
                <w:sz w:val="18"/>
                <w:szCs w:val="18"/>
                <w:lang w:val="es-ES"/>
              </w:rPr>
            </w:pPr>
            <w:r w:rsidRPr="00E02841">
              <w:rPr>
                <w:sz w:val="18"/>
                <w:szCs w:val="18"/>
                <w:lang w:val="es-ES"/>
              </w:rPr>
              <w:t>550 000</w:t>
            </w:r>
          </w:p>
        </w:tc>
        <w:tc>
          <w:tcPr>
            <w:tcW w:w="1452" w:type="dxa"/>
          </w:tcPr>
          <w:p w14:paraId="471091B3" w14:textId="77777777" w:rsidR="00CE355E" w:rsidRPr="00E02841" w:rsidRDefault="00CE355E" w:rsidP="006909EB">
            <w:pPr>
              <w:jc w:val="right"/>
              <w:rPr>
                <w:sz w:val="18"/>
                <w:szCs w:val="18"/>
                <w:lang w:val="es-ES"/>
              </w:rPr>
            </w:pPr>
            <w:r w:rsidRPr="00E02841">
              <w:rPr>
                <w:sz w:val="18"/>
                <w:szCs w:val="18"/>
                <w:lang w:val="es-ES"/>
              </w:rPr>
              <w:t>1 081 070</w:t>
            </w:r>
          </w:p>
        </w:tc>
      </w:tr>
      <w:tr w:rsidR="00CE355E" w:rsidRPr="00E02841" w14:paraId="6FEF4332" w14:textId="77777777" w:rsidTr="00E33170">
        <w:tc>
          <w:tcPr>
            <w:tcW w:w="1629" w:type="dxa"/>
            <w:hideMark/>
          </w:tcPr>
          <w:p w14:paraId="12BE24DB" w14:textId="77777777" w:rsidR="00CE355E" w:rsidRPr="00E02841" w:rsidRDefault="00CE355E" w:rsidP="006909EB">
            <w:pPr>
              <w:rPr>
                <w:sz w:val="18"/>
                <w:szCs w:val="18"/>
                <w:lang w:val="es-ES"/>
              </w:rPr>
            </w:pPr>
            <w:r w:rsidRPr="00E02841">
              <w:rPr>
                <w:sz w:val="18"/>
                <w:szCs w:val="18"/>
                <w:lang w:val="es-ES"/>
              </w:rPr>
              <w:t>India</w:t>
            </w:r>
          </w:p>
        </w:tc>
        <w:tc>
          <w:tcPr>
            <w:tcW w:w="1485" w:type="dxa"/>
            <w:hideMark/>
          </w:tcPr>
          <w:p w14:paraId="2398B0B7"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33C01713"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B420F63" w14:textId="77777777" w:rsidR="00CE355E" w:rsidRPr="00E02841" w:rsidRDefault="00CE355E" w:rsidP="006909EB">
            <w:pPr>
              <w:rPr>
                <w:sz w:val="18"/>
                <w:szCs w:val="18"/>
                <w:lang w:val="es-ES"/>
              </w:rPr>
            </w:pPr>
            <w:r w:rsidRPr="00E02841">
              <w:rPr>
                <w:sz w:val="18"/>
                <w:szCs w:val="18"/>
                <w:lang w:val="es-ES"/>
              </w:rPr>
              <w:t>Mejorar la gestión del mercurio en la India</w:t>
            </w:r>
          </w:p>
        </w:tc>
        <w:tc>
          <w:tcPr>
            <w:tcW w:w="1025" w:type="dxa"/>
            <w:hideMark/>
          </w:tcPr>
          <w:p w14:paraId="605540D9"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41A5B6A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0D5CD4C6"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3D5B7AEF" w14:textId="77777777" w:rsidR="00CE355E" w:rsidRPr="00E02841" w:rsidRDefault="00CE355E" w:rsidP="006909EB">
            <w:pPr>
              <w:jc w:val="right"/>
              <w:rPr>
                <w:sz w:val="18"/>
                <w:szCs w:val="18"/>
                <w:lang w:val="es-ES"/>
              </w:rPr>
            </w:pPr>
            <w:r w:rsidRPr="00E02841">
              <w:rPr>
                <w:sz w:val="18"/>
                <w:szCs w:val="18"/>
                <w:lang w:val="es-ES"/>
              </w:rPr>
              <w:t>1 000 000</w:t>
            </w:r>
          </w:p>
        </w:tc>
        <w:tc>
          <w:tcPr>
            <w:tcW w:w="1452" w:type="dxa"/>
            <w:hideMark/>
          </w:tcPr>
          <w:p w14:paraId="7987F5D7" w14:textId="77777777" w:rsidR="00CE355E" w:rsidRPr="00E02841" w:rsidRDefault="00CE355E" w:rsidP="006909EB">
            <w:pPr>
              <w:jc w:val="right"/>
              <w:rPr>
                <w:sz w:val="18"/>
                <w:szCs w:val="18"/>
                <w:lang w:val="es-ES"/>
              </w:rPr>
            </w:pPr>
            <w:r w:rsidRPr="00E02841">
              <w:rPr>
                <w:sz w:val="18"/>
                <w:szCs w:val="18"/>
                <w:lang w:val="es-ES"/>
              </w:rPr>
              <w:t xml:space="preserve"> 0</w:t>
            </w:r>
          </w:p>
        </w:tc>
      </w:tr>
      <w:tr w:rsidR="00CE355E" w:rsidRPr="00E02841" w14:paraId="0A52238B" w14:textId="77777777" w:rsidTr="00E33170">
        <w:tc>
          <w:tcPr>
            <w:tcW w:w="1629" w:type="dxa"/>
            <w:hideMark/>
          </w:tcPr>
          <w:p w14:paraId="48F1CC60" w14:textId="77777777" w:rsidR="00CE355E" w:rsidRPr="00E02841" w:rsidRDefault="00CE355E" w:rsidP="006909EB">
            <w:pPr>
              <w:rPr>
                <w:sz w:val="18"/>
                <w:szCs w:val="18"/>
                <w:lang w:val="es-ES"/>
              </w:rPr>
            </w:pPr>
            <w:r w:rsidRPr="00E02841">
              <w:rPr>
                <w:sz w:val="18"/>
                <w:szCs w:val="18"/>
                <w:lang w:val="es-ES"/>
              </w:rPr>
              <w:t>Indonesia</w:t>
            </w:r>
          </w:p>
        </w:tc>
        <w:tc>
          <w:tcPr>
            <w:tcW w:w="1485" w:type="dxa"/>
            <w:hideMark/>
          </w:tcPr>
          <w:p w14:paraId="7F3A5869"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7C5EB6AB"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5892A825"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y un plan nacional de acción para la extracción de oro artesanal y en pequeña escala en Indonesia</w:t>
            </w:r>
          </w:p>
        </w:tc>
        <w:tc>
          <w:tcPr>
            <w:tcW w:w="1025" w:type="dxa"/>
            <w:hideMark/>
          </w:tcPr>
          <w:p w14:paraId="0D496E2F"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5514B34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162E7919"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0FE86071" w14:textId="77777777" w:rsidR="00CE355E" w:rsidRPr="00E02841" w:rsidRDefault="00CE355E" w:rsidP="006909EB">
            <w:pPr>
              <w:jc w:val="right"/>
              <w:rPr>
                <w:sz w:val="18"/>
                <w:szCs w:val="18"/>
                <w:lang w:val="es-ES"/>
              </w:rPr>
            </w:pPr>
            <w:r w:rsidRPr="00E02841">
              <w:rPr>
                <w:sz w:val="18"/>
                <w:szCs w:val="18"/>
                <w:lang w:val="es-ES"/>
              </w:rPr>
              <w:t>700 000</w:t>
            </w:r>
          </w:p>
        </w:tc>
        <w:tc>
          <w:tcPr>
            <w:tcW w:w="1452" w:type="dxa"/>
            <w:hideMark/>
          </w:tcPr>
          <w:p w14:paraId="60C896E8" w14:textId="77777777" w:rsidR="00CE355E" w:rsidRPr="00E02841" w:rsidRDefault="00CE355E" w:rsidP="006909EB">
            <w:pPr>
              <w:jc w:val="right"/>
              <w:rPr>
                <w:sz w:val="18"/>
                <w:szCs w:val="18"/>
                <w:lang w:val="es-ES"/>
              </w:rPr>
            </w:pPr>
            <w:r w:rsidRPr="00E02841">
              <w:rPr>
                <w:sz w:val="18"/>
                <w:szCs w:val="18"/>
                <w:lang w:val="es-ES"/>
              </w:rPr>
              <w:t xml:space="preserve"> 0</w:t>
            </w:r>
          </w:p>
        </w:tc>
      </w:tr>
      <w:tr w:rsidR="00CE355E" w:rsidRPr="00E02841" w14:paraId="0D45AC2A" w14:textId="77777777" w:rsidTr="00E33170">
        <w:tc>
          <w:tcPr>
            <w:tcW w:w="1629" w:type="dxa"/>
          </w:tcPr>
          <w:p w14:paraId="0C2A3622" w14:textId="77777777" w:rsidR="00CE355E" w:rsidRPr="00E02841" w:rsidRDefault="00CE355E" w:rsidP="006909EB">
            <w:pPr>
              <w:rPr>
                <w:sz w:val="18"/>
                <w:szCs w:val="18"/>
                <w:lang w:val="es-ES"/>
              </w:rPr>
            </w:pPr>
            <w:r w:rsidRPr="00E02841">
              <w:rPr>
                <w:sz w:val="18"/>
                <w:szCs w:val="18"/>
                <w:lang w:val="es-ES"/>
              </w:rPr>
              <w:t>Islas Marshall</w:t>
            </w:r>
          </w:p>
        </w:tc>
        <w:tc>
          <w:tcPr>
            <w:tcW w:w="1485" w:type="dxa"/>
          </w:tcPr>
          <w:p w14:paraId="4A6B7764" w14:textId="77777777" w:rsidR="00CE355E" w:rsidRPr="00E02841" w:rsidRDefault="00CE355E" w:rsidP="006909EB">
            <w:pPr>
              <w:rPr>
                <w:sz w:val="18"/>
                <w:szCs w:val="18"/>
                <w:lang w:val="es-ES"/>
              </w:rPr>
            </w:pPr>
            <w:r w:rsidRPr="00E02841">
              <w:rPr>
                <w:sz w:val="18"/>
                <w:szCs w:val="18"/>
                <w:lang w:val="es-ES"/>
              </w:rPr>
              <w:t> </w:t>
            </w:r>
          </w:p>
        </w:tc>
        <w:tc>
          <w:tcPr>
            <w:tcW w:w="1033" w:type="dxa"/>
          </w:tcPr>
          <w:p w14:paraId="17D00448" w14:textId="77777777" w:rsidR="00CE355E" w:rsidRPr="00E02841" w:rsidRDefault="00CE355E" w:rsidP="006909EB">
            <w:pPr>
              <w:rPr>
                <w:sz w:val="18"/>
                <w:szCs w:val="18"/>
                <w:lang w:val="es-ES"/>
              </w:rPr>
            </w:pPr>
            <w:r w:rsidRPr="00E02841">
              <w:rPr>
                <w:sz w:val="18"/>
                <w:szCs w:val="18"/>
                <w:lang w:val="es-ES"/>
              </w:rPr>
              <w:t>D</w:t>
            </w:r>
          </w:p>
        </w:tc>
        <w:tc>
          <w:tcPr>
            <w:tcW w:w="4660" w:type="dxa"/>
          </w:tcPr>
          <w:p w14:paraId="2241068A"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las Islas Marshall</w:t>
            </w:r>
          </w:p>
        </w:tc>
        <w:tc>
          <w:tcPr>
            <w:tcW w:w="1025" w:type="dxa"/>
          </w:tcPr>
          <w:p w14:paraId="33A4A171" w14:textId="77777777" w:rsidR="00CE355E" w:rsidRPr="00E02841" w:rsidRDefault="00CE355E" w:rsidP="006909EB">
            <w:pPr>
              <w:rPr>
                <w:sz w:val="18"/>
                <w:szCs w:val="18"/>
                <w:lang w:val="es-ES"/>
              </w:rPr>
            </w:pPr>
            <w:r w:rsidRPr="00E02841">
              <w:rPr>
                <w:sz w:val="18"/>
                <w:szCs w:val="18"/>
                <w:lang w:val="es-ES"/>
              </w:rPr>
              <w:t>FMAM-6</w:t>
            </w:r>
          </w:p>
        </w:tc>
        <w:tc>
          <w:tcPr>
            <w:tcW w:w="776" w:type="dxa"/>
          </w:tcPr>
          <w:p w14:paraId="4DD24690" w14:textId="77777777" w:rsidR="00CE355E" w:rsidRPr="00E02841" w:rsidRDefault="00CE355E" w:rsidP="006909EB">
            <w:pPr>
              <w:rPr>
                <w:sz w:val="18"/>
                <w:szCs w:val="18"/>
                <w:lang w:val="es-ES"/>
              </w:rPr>
            </w:pPr>
            <w:r w:rsidRPr="00E02841">
              <w:rPr>
                <w:sz w:val="18"/>
                <w:szCs w:val="18"/>
                <w:lang w:val="es-ES"/>
              </w:rPr>
              <w:t>AA</w:t>
            </w:r>
          </w:p>
        </w:tc>
        <w:tc>
          <w:tcPr>
            <w:tcW w:w="1153" w:type="dxa"/>
          </w:tcPr>
          <w:p w14:paraId="16E9EC57" w14:textId="77777777" w:rsidR="00CE355E" w:rsidRPr="00E02841" w:rsidRDefault="00CE355E" w:rsidP="006909EB">
            <w:pPr>
              <w:rPr>
                <w:sz w:val="18"/>
                <w:szCs w:val="18"/>
                <w:lang w:val="es-ES"/>
              </w:rPr>
            </w:pPr>
            <w:r w:rsidRPr="00E02841">
              <w:rPr>
                <w:sz w:val="18"/>
                <w:szCs w:val="18"/>
                <w:lang w:val="es-ES"/>
              </w:rPr>
              <w:t>PNUMA</w:t>
            </w:r>
          </w:p>
        </w:tc>
        <w:tc>
          <w:tcPr>
            <w:tcW w:w="1246" w:type="dxa"/>
          </w:tcPr>
          <w:p w14:paraId="271C79E8" w14:textId="77777777" w:rsidR="00CE355E" w:rsidRPr="00E02841" w:rsidRDefault="00CE355E" w:rsidP="006909EB">
            <w:pPr>
              <w:jc w:val="right"/>
              <w:rPr>
                <w:sz w:val="18"/>
                <w:szCs w:val="18"/>
                <w:lang w:val="es-ES"/>
              </w:rPr>
            </w:pPr>
            <w:r w:rsidRPr="00E02841">
              <w:rPr>
                <w:sz w:val="18"/>
                <w:szCs w:val="18"/>
                <w:lang w:val="es-ES"/>
              </w:rPr>
              <w:t>125 000</w:t>
            </w:r>
          </w:p>
        </w:tc>
        <w:tc>
          <w:tcPr>
            <w:tcW w:w="1452" w:type="dxa"/>
          </w:tcPr>
          <w:p w14:paraId="0A7D8AE2"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391AD308" w14:textId="77777777" w:rsidTr="00E33170">
        <w:tc>
          <w:tcPr>
            <w:tcW w:w="1629" w:type="dxa"/>
            <w:hideMark/>
          </w:tcPr>
          <w:p w14:paraId="44EA733E" w14:textId="77777777" w:rsidR="00CE355E" w:rsidRPr="00E02841" w:rsidRDefault="00CE355E" w:rsidP="006F7EA1">
            <w:pPr>
              <w:keepNext/>
              <w:keepLines/>
              <w:rPr>
                <w:sz w:val="18"/>
                <w:szCs w:val="18"/>
                <w:lang w:val="es-ES"/>
              </w:rPr>
            </w:pPr>
            <w:r w:rsidRPr="00E02841">
              <w:rPr>
                <w:sz w:val="18"/>
                <w:szCs w:val="18"/>
                <w:lang w:val="es-ES"/>
              </w:rPr>
              <w:t>Iraq</w:t>
            </w:r>
          </w:p>
        </w:tc>
        <w:tc>
          <w:tcPr>
            <w:tcW w:w="1485" w:type="dxa"/>
            <w:hideMark/>
          </w:tcPr>
          <w:p w14:paraId="7153DCE6" w14:textId="77777777" w:rsidR="00CE355E" w:rsidRPr="00E02841" w:rsidRDefault="00CE355E" w:rsidP="006F7EA1">
            <w:pPr>
              <w:keepNext/>
              <w:keepLines/>
              <w:rPr>
                <w:sz w:val="18"/>
                <w:szCs w:val="18"/>
                <w:lang w:val="es-ES"/>
              </w:rPr>
            </w:pPr>
            <w:r w:rsidRPr="00E02841">
              <w:rPr>
                <w:sz w:val="18"/>
                <w:szCs w:val="18"/>
                <w:lang w:val="es-ES"/>
              </w:rPr>
              <w:t> </w:t>
            </w:r>
          </w:p>
        </w:tc>
        <w:tc>
          <w:tcPr>
            <w:tcW w:w="1033" w:type="dxa"/>
            <w:hideMark/>
          </w:tcPr>
          <w:p w14:paraId="394E596B" w14:textId="77777777" w:rsidR="00CE355E" w:rsidRPr="00E02841" w:rsidRDefault="00CE355E" w:rsidP="006F7EA1">
            <w:pPr>
              <w:keepNext/>
              <w:keepLines/>
              <w:rPr>
                <w:sz w:val="18"/>
                <w:szCs w:val="18"/>
                <w:lang w:val="es-ES"/>
              </w:rPr>
            </w:pPr>
            <w:r w:rsidRPr="00E02841">
              <w:rPr>
                <w:sz w:val="18"/>
                <w:szCs w:val="18"/>
                <w:lang w:val="es-ES"/>
              </w:rPr>
              <w:t>D</w:t>
            </w:r>
          </w:p>
        </w:tc>
        <w:tc>
          <w:tcPr>
            <w:tcW w:w="4660" w:type="dxa"/>
            <w:hideMark/>
          </w:tcPr>
          <w:p w14:paraId="0DC92D13" w14:textId="77777777" w:rsidR="00CE355E" w:rsidRPr="00E02841" w:rsidRDefault="00CE355E" w:rsidP="006F7EA1">
            <w:pPr>
              <w:keepNext/>
              <w:keepLines/>
              <w:rPr>
                <w:sz w:val="18"/>
                <w:szCs w:val="18"/>
                <w:lang w:val="es-ES"/>
              </w:rPr>
            </w:pPr>
            <w:r w:rsidRPr="00E02841">
              <w:rPr>
                <w:sz w:val="18"/>
                <w:szCs w:val="18"/>
                <w:lang w:val="es-ES"/>
              </w:rPr>
              <w:t>Elaborar el plan nacional de aplicación del Convenio de Estocolmo sobre Contaminantes Orgánicos Persistentes y la evaluación inicial del Convenio de Minamata sobre el Mercurio en el Iraq</w:t>
            </w:r>
          </w:p>
        </w:tc>
        <w:tc>
          <w:tcPr>
            <w:tcW w:w="1025" w:type="dxa"/>
            <w:hideMark/>
          </w:tcPr>
          <w:p w14:paraId="79D2E526" w14:textId="77777777" w:rsidR="00CE355E" w:rsidRPr="00E02841" w:rsidRDefault="00CE355E" w:rsidP="006F7EA1">
            <w:pPr>
              <w:keepNext/>
              <w:keepLines/>
              <w:rPr>
                <w:sz w:val="18"/>
                <w:szCs w:val="18"/>
                <w:lang w:val="es-ES"/>
              </w:rPr>
            </w:pPr>
            <w:r w:rsidRPr="00E02841">
              <w:rPr>
                <w:sz w:val="18"/>
                <w:szCs w:val="18"/>
                <w:lang w:val="es-ES"/>
              </w:rPr>
              <w:t>FMAM-6</w:t>
            </w:r>
          </w:p>
        </w:tc>
        <w:tc>
          <w:tcPr>
            <w:tcW w:w="776" w:type="dxa"/>
            <w:hideMark/>
          </w:tcPr>
          <w:p w14:paraId="2AADEC4D" w14:textId="77777777" w:rsidR="00CE355E" w:rsidRPr="00E02841" w:rsidRDefault="00CE355E" w:rsidP="006F7EA1">
            <w:pPr>
              <w:keepNext/>
              <w:keepLines/>
              <w:rPr>
                <w:sz w:val="18"/>
                <w:szCs w:val="18"/>
                <w:lang w:val="es-ES"/>
              </w:rPr>
            </w:pPr>
            <w:r w:rsidRPr="00E02841">
              <w:rPr>
                <w:sz w:val="18"/>
                <w:szCs w:val="18"/>
                <w:lang w:val="es-ES"/>
              </w:rPr>
              <w:t>AA</w:t>
            </w:r>
          </w:p>
        </w:tc>
        <w:tc>
          <w:tcPr>
            <w:tcW w:w="1153" w:type="dxa"/>
            <w:hideMark/>
          </w:tcPr>
          <w:p w14:paraId="6D4F056F" w14:textId="77777777" w:rsidR="00CE355E" w:rsidRPr="00E02841" w:rsidRDefault="00CE355E" w:rsidP="006F7EA1">
            <w:pPr>
              <w:keepNext/>
              <w:keepLines/>
              <w:rPr>
                <w:sz w:val="18"/>
                <w:szCs w:val="18"/>
                <w:lang w:val="es-ES"/>
              </w:rPr>
            </w:pPr>
            <w:r w:rsidRPr="00E02841">
              <w:rPr>
                <w:sz w:val="18"/>
                <w:szCs w:val="18"/>
                <w:lang w:val="es-ES"/>
              </w:rPr>
              <w:t>PNUMA</w:t>
            </w:r>
          </w:p>
        </w:tc>
        <w:tc>
          <w:tcPr>
            <w:tcW w:w="1246" w:type="dxa"/>
            <w:hideMark/>
          </w:tcPr>
          <w:p w14:paraId="0B906DC3" w14:textId="77777777" w:rsidR="00CE355E" w:rsidRPr="00E02841" w:rsidRDefault="00CE355E" w:rsidP="006F7EA1">
            <w:pPr>
              <w:keepNext/>
              <w:keepLines/>
              <w:jc w:val="right"/>
              <w:rPr>
                <w:sz w:val="18"/>
                <w:szCs w:val="18"/>
                <w:lang w:val="es-ES"/>
              </w:rPr>
            </w:pPr>
            <w:r w:rsidRPr="00E02841">
              <w:rPr>
                <w:sz w:val="18"/>
                <w:szCs w:val="18"/>
                <w:lang w:val="es-ES"/>
              </w:rPr>
              <w:t>200 000</w:t>
            </w:r>
          </w:p>
        </w:tc>
        <w:tc>
          <w:tcPr>
            <w:tcW w:w="1452" w:type="dxa"/>
            <w:hideMark/>
          </w:tcPr>
          <w:p w14:paraId="3ECF7DD3" w14:textId="77777777" w:rsidR="00CE355E" w:rsidRPr="00E02841" w:rsidRDefault="00CE355E" w:rsidP="006F7EA1">
            <w:pPr>
              <w:keepNext/>
              <w:keepLines/>
              <w:jc w:val="right"/>
              <w:rPr>
                <w:sz w:val="18"/>
                <w:szCs w:val="18"/>
                <w:lang w:val="es-ES"/>
              </w:rPr>
            </w:pPr>
            <w:r w:rsidRPr="00E02841">
              <w:rPr>
                <w:sz w:val="18"/>
                <w:szCs w:val="18"/>
                <w:lang w:val="es-ES"/>
              </w:rPr>
              <w:t xml:space="preserve">0 </w:t>
            </w:r>
          </w:p>
        </w:tc>
      </w:tr>
      <w:tr w:rsidR="00CE355E" w:rsidRPr="00E02841" w14:paraId="33CE4755" w14:textId="77777777" w:rsidTr="00E33170">
        <w:tc>
          <w:tcPr>
            <w:tcW w:w="1629" w:type="dxa"/>
            <w:hideMark/>
          </w:tcPr>
          <w:p w14:paraId="551EA967" w14:textId="77777777" w:rsidR="00CE355E" w:rsidRPr="00E02841" w:rsidRDefault="00CE355E" w:rsidP="006F7EA1">
            <w:pPr>
              <w:keepNext/>
              <w:keepLines/>
              <w:rPr>
                <w:sz w:val="18"/>
                <w:szCs w:val="18"/>
                <w:lang w:val="es-ES"/>
              </w:rPr>
            </w:pPr>
            <w:r w:rsidRPr="00E02841">
              <w:rPr>
                <w:sz w:val="18"/>
                <w:szCs w:val="18"/>
                <w:lang w:val="es-ES"/>
              </w:rPr>
              <w:t>Jordania</w:t>
            </w:r>
          </w:p>
        </w:tc>
        <w:tc>
          <w:tcPr>
            <w:tcW w:w="1485" w:type="dxa"/>
            <w:hideMark/>
          </w:tcPr>
          <w:p w14:paraId="1455C9E9" w14:textId="77777777" w:rsidR="00CE355E" w:rsidRPr="00E02841" w:rsidRDefault="00CE355E" w:rsidP="006F7EA1">
            <w:pPr>
              <w:keepNext/>
              <w:keepLines/>
              <w:rPr>
                <w:sz w:val="18"/>
                <w:szCs w:val="18"/>
                <w:lang w:val="es-ES"/>
              </w:rPr>
            </w:pPr>
            <w:r w:rsidRPr="00E02841">
              <w:rPr>
                <w:sz w:val="18"/>
                <w:szCs w:val="18"/>
                <w:lang w:val="es-ES"/>
              </w:rPr>
              <w:t> </w:t>
            </w:r>
          </w:p>
        </w:tc>
        <w:tc>
          <w:tcPr>
            <w:tcW w:w="1033" w:type="dxa"/>
            <w:hideMark/>
          </w:tcPr>
          <w:p w14:paraId="3A2F9BEE" w14:textId="77777777" w:rsidR="00CE355E" w:rsidRPr="00E02841" w:rsidRDefault="00CE355E" w:rsidP="006F7EA1">
            <w:pPr>
              <w:keepNext/>
              <w:keepLines/>
              <w:rPr>
                <w:sz w:val="18"/>
                <w:szCs w:val="18"/>
                <w:lang w:val="es-ES"/>
              </w:rPr>
            </w:pPr>
            <w:r w:rsidRPr="00E02841">
              <w:rPr>
                <w:sz w:val="18"/>
                <w:szCs w:val="18"/>
                <w:lang w:val="es-ES"/>
              </w:rPr>
              <w:t>D</w:t>
            </w:r>
          </w:p>
        </w:tc>
        <w:tc>
          <w:tcPr>
            <w:tcW w:w="4660" w:type="dxa"/>
            <w:hideMark/>
          </w:tcPr>
          <w:p w14:paraId="4F7DBA59" w14:textId="77777777" w:rsidR="00CE355E" w:rsidRPr="00E02841" w:rsidRDefault="00CE355E" w:rsidP="006F7EA1">
            <w:pPr>
              <w:keepNext/>
              <w:keepLines/>
              <w:rPr>
                <w:sz w:val="18"/>
                <w:szCs w:val="18"/>
                <w:lang w:val="es-ES"/>
              </w:rPr>
            </w:pPr>
            <w:r w:rsidRPr="00E02841">
              <w:rPr>
                <w:sz w:val="18"/>
                <w:szCs w:val="18"/>
                <w:lang w:val="es-ES"/>
              </w:rPr>
              <w:t>Reforzar la adopción de decisiones a nivel nacional con miras a la ratificación del Convenio de Minamata y crear capacidad para la puesta en práctica de futuras disposiciones</w:t>
            </w:r>
          </w:p>
        </w:tc>
        <w:tc>
          <w:tcPr>
            <w:tcW w:w="1025" w:type="dxa"/>
            <w:hideMark/>
          </w:tcPr>
          <w:p w14:paraId="2562CDB6" w14:textId="77777777" w:rsidR="00CE355E" w:rsidRPr="00E02841" w:rsidRDefault="00CE355E" w:rsidP="006F7EA1">
            <w:pPr>
              <w:keepNext/>
              <w:keepLines/>
              <w:rPr>
                <w:sz w:val="18"/>
                <w:szCs w:val="18"/>
                <w:lang w:val="es-ES"/>
              </w:rPr>
            </w:pPr>
            <w:r w:rsidRPr="00E02841">
              <w:rPr>
                <w:sz w:val="18"/>
                <w:szCs w:val="18"/>
                <w:lang w:val="es-ES"/>
              </w:rPr>
              <w:t>FMAM-6</w:t>
            </w:r>
          </w:p>
        </w:tc>
        <w:tc>
          <w:tcPr>
            <w:tcW w:w="776" w:type="dxa"/>
            <w:hideMark/>
          </w:tcPr>
          <w:p w14:paraId="5A7A8FBD" w14:textId="77777777" w:rsidR="00CE355E" w:rsidRPr="00E02841" w:rsidRDefault="00CE355E" w:rsidP="006F7EA1">
            <w:pPr>
              <w:keepNext/>
              <w:keepLines/>
              <w:rPr>
                <w:sz w:val="18"/>
                <w:szCs w:val="18"/>
                <w:lang w:val="es-ES"/>
              </w:rPr>
            </w:pPr>
            <w:r w:rsidRPr="00E02841">
              <w:rPr>
                <w:sz w:val="18"/>
                <w:szCs w:val="18"/>
                <w:lang w:val="es-ES"/>
              </w:rPr>
              <w:t>AA</w:t>
            </w:r>
          </w:p>
        </w:tc>
        <w:tc>
          <w:tcPr>
            <w:tcW w:w="1153" w:type="dxa"/>
            <w:hideMark/>
          </w:tcPr>
          <w:p w14:paraId="2AE93096" w14:textId="77777777" w:rsidR="00CE355E" w:rsidRPr="00E02841" w:rsidRDefault="00CE355E" w:rsidP="006F7EA1">
            <w:pPr>
              <w:keepNext/>
              <w:keepLines/>
              <w:rPr>
                <w:sz w:val="18"/>
                <w:szCs w:val="18"/>
                <w:lang w:val="es-ES"/>
              </w:rPr>
            </w:pPr>
            <w:r w:rsidRPr="00E02841">
              <w:rPr>
                <w:sz w:val="18"/>
                <w:szCs w:val="18"/>
                <w:lang w:val="es-ES"/>
              </w:rPr>
              <w:t>PNUD</w:t>
            </w:r>
          </w:p>
        </w:tc>
        <w:tc>
          <w:tcPr>
            <w:tcW w:w="1246" w:type="dxa"/>
            <w:hideMark/>
          </w:tcPr>
          <w:p w14:paraId="4EF9A5AF" w14:textId="77777777" w:rsidR="00CE355E" w:rsidRPr="00E02841" w:rsidRDefault="00CE355E" w:rsidP="006F7EA1">
            <w:pPr>
              <w:keepNext/>
              <w:keepLines/>
              <w:jc w:val="right"/>
              <w:rPr>
                <w:sz w:val="18"/>
                <w:szCs w:val="18"/>
                <w:lang w:val="es-ES"/>
              </w:rPr>
            </w:pPr>
            <w:r w:rsidRPr="00E02841">
              <w:rPr>
                <w:sz w:val="18"/>
                <w:szCs w:val="18"/>
                <w:lang w:val="es-ES"/>
              </w:rPr>
              <w:t>200 000</w:t>
            </w:r>
          </w:p>
        </w:tc>
        <w:tc>
          <w:tcPr>
            <w:tcW w:w="1452" w:type="dxa"/>
            <w:hideMark/>
          </w:tcPr>
          <w:p w14:paraId="5A561772" w14:textId="77777777" w:rsidR="00CE355E" w:rsidRPr="00E02841" w:rsidRDefault="00CE355E" w:rsidP="006F7EA1">
            <w:pPr>
              <w:keepNext/>
              <w:keepLines/>
              <w:jc w:val="right"/>
              <w:rPr>
                <w:sz w:val="18"/>
                <w:szCs w:val="18"/>
                <w:lang w:val="es-ES"/>
              </w:rPr>
            </w:pPr>
            <w:r w:rsidRPr="00E02841">
              <w:rPr>
                <w:sz w:val="18"/>
                <w:szCs w:val="18"/>
                <w:lang w:val="es-ES"/>
              </w:rPr>
              <w:t> </w:t>
            </w:r>
          </w:p>
        </w:tc>
      </w:tr>
      <w:tr w:rsidR="00CE355E" w:rsidRPr="00E02841" w14:paraId="6FC74D25" w14:textId="77777777" w:rsidTr="00E33170">
        <w:tc>
          <w:tcPr>
            <w:tcW w:w="1629" w:type="dxa"/>
            <w:hideMark/>
          </w:tcPr>
          <w:p w14:paraId="0B935655" w14:textId="77777777" w:rsidR="00CE355E" w:rsidRPr="00E02841" w:rsidRDefault="00CE355E" w:rsidP="006909EB">
            <w:pPr>
              <w:rPr>
                <w:sz w:val="18"/>
                <w:szCs w:val="18"/>
                <w:lang w:val="es-ES"/>
              </w:rPr>
            </w:pPr>
            <w:r w:rsidRPr="00E02841">
              <w:rPr>
                <w:sz w:val="18"/>
                <w:szCs w:val="18"/>
                <w:lang w:val="es-ES"/>
              </w:rPr>
              <w:t>Kazajstán</w:t>
            </w:r>
          </w:p>
        </w:tc>
        <w:tc>
          <w:tcPr>
            <w:tcW w:w="1485" w:type="dxa"/>
            <w:hideMark/>
          </w:tcPr>
          <w:p w14:paraId="2E63B52D"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22A3EF6"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9BE455F" w14:textId="77777777" w:rsidR="00CE355E" w:rsidRPr="00E02841" w:rsidRDefault="00CE355E" w:rsidP="006909EB">
            <w:pPr>
              <w:rPr>
                <w:sz w:val="18"/>
                <w:szCs w:val="18"/>
                <w:lang w:val="es-ES"/>
              </w:rPr>
            </w:pPr>
            <w:r w:rsidRPr="00E02841">
              <w:rPr>
                <w:sz w:val="18"/>
                <w:szCs w:val="18"/>
                <w:lang w:val="es-ES"/>
              </w:rPr>
              <w:t>Evaluación inicial del Convenio de Minamata</w:t>
            </w:r>
          </w:p>
        </w:tc>
        <w:tc>
          <w:tcPr>
            <w:tcW w:w="1025" w:type="dxa"/>
            <w:hideMark/>
          </w:tcPr>
          <w:p w14:paraId="43783DD4"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6E8D291"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CE2FBBC"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0AE04D44" w14:textId="77777777" w:rsidR="00CE355E" w:rsidRPr="00E02841" w:rsidRDefault="00CE355E" w:rsidP="006909EB">
            <w:pPr>
              <w:jc w:val="right"/>
              <w:rPr>
                <w:sz w:val="18"/>
                <w:szCs w:val="18"/>
                <w:lang w:val="es-ES"/>
              </w:rPr>
            </w:pPr>
            <w:r w:rsidRPr="00E02841">
              <w:rPr>
                <w:sz w:val="18"/>
                <w:szCs w:val="18"/>
                <w:lang w:val="es-ES"/>
              </w:rPr>
              <w:t>400 000</w:t>
            </w:r>
          </w:p>
        </w:tc>
        <w:tc>
          <w:tcPr>
            <w:tcW w:w="1452" w:type="dxa"/>
            <w:hideMark/>
          </w:tcPr>
          <w:p w14:paraId="5A00E7BE" w14:textId="77777777" w:rsidR="00CE355E" w:rsidRPr="00E02841" w:rsidRDefault="00CE355E" w:rsidP="006909EB">
            <w:pPr>
              <w:jc w:val="right"/>
              <w:rPr>
                <w:sz w:val="18"/>
                <w:szCs w:val="18"/>
                <w:lang w:val="es-ES"/>
              </w:rPr>
            </w:pPr>
            <w:r w:rsidRPr="00E02841">
              <w:rPr>
                <w:sz w:val="18"/>
                <w:szCs w:val="18"/>
                <w:lang w:val="es-ES"/>
              </w:rPr>
              <w:t xml:space="preserve"> 0</w:t>
            </w:r>
          </w:p>
        </w:tc>
      </w:tr>
      <w:tr w:rsidR="00CE355E" w:rsidRPr="00E02841" w14:paraId="78F12A54" w14:textId="77777777" w:rsidTr="00E33170">
        <w:tc>
          <w:tcPr>
            <w:tcW w:w="1629" w:type="dxa"/>
            <w:hideMark/>
          </w:tcPr>
          <w:p w14:paraId="4BE77E93" w14:textId="77777777" w:rsidR="00CE355E" w:rsidRPr="00E02841" w:rsidRDefault="00CE355E" w:rsidP="006909EB">
            <w:pPr>
              <w:rPr>
                <w:sz w:val="18"/>
                <w:szCs w:val="18"/>
                <w:lang w:val="es-ES"/>
              </w:rPr>
            </w:pPr>
            <w:r w:rsidRPr="00E02841">
              <w:rPr>
                <w:sz w:val="18"/>
                <w:szCs w:val="18"/>
                <w:lang w:val="es-ES"/>
              </w:rPr>
              <w:t>Kazajstán</w:t>
            </w:r>
          </w:p>
        </w:tc>
        <w:tc>
          <w:tcPr>
            <w:tcW w:w="1485" w:type="dxa"/>
            <w:hideMark/>
          </w:tcPr>
          <w:p w14:paraId="0AEFAA3E"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762C206"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12BA2E2F" w14:textId="77777777" w:rsidR="00CE355E" w:rsidRPr="00E02841" w:rsidRDefault="00CE355E" w:rsidP="006909EB">
            <w:pPr>
              <w:rPr>
                <w:sz w:val="18"/>
                <w:szCs w:val="18"/>
                <w:lang w:val="es-ES"/>
              </w:rPr>
            </w:pPr>
            <w:r w:rsidRPr="00E02841">
              <w:rPr>
                <w:sz w:val="18"/>
                <w:szCs w:val="18"/>
                <w:lang w:val="es-ES"/>
              </w:rPr>
              <w:t>Actualización del plan nacional de aplicación, integración de los contaminantes orgánicos persistentes en la planificación nacional y promoción de la gestión racional de los desechos sanitarios en Kazajstán</w:t>
            </w:r>
          </w:p>
        </w:tc>
        <w:tc>
          <w:tcPr>
            <w:tcW w:w="1025" w:type="dxa"/>
            <w:hideMark/>
          </w:tcPr>
          <w:p w14:paraId="0B8A77ED"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5A277113" w14:textId="77777777" w:rsidR="00CE355E" w:rsidRPr="00E02841" w:rsidRDefault="00CE355E" w:rsidP="006909EB">
            <w:pPr>
              <w:rPr>
                <w:sz w:val="18"/>
                <w:szCs w:val="18"/>
                <w:lang w:val="es-ES"/>
              </w:rPr>
            </w:pPr>
            <w:r w:rsidRPr="00E02841">
              <w:rPr>
                <w:sz w:val="18"/>
                <w:szCs w:val="18"/>
                <w:lang w:val="es-ES"/>
              </w:rPr>
              <w:t>PO</w:t>
            </w:r>
          </w:p>
        </w:tc>
        <w:tc>
          <w:tcPr>
            <w:tcW w:w="1153" w:type="dxa"/>
            <w:hideMark/>
          </w:tcPr>
          <w:p w14:paraId="3629C5A9"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7B90C37A"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7BA80C6A" w14:textId="77777777" w:rsidR="00CE355E" w:rsidRPr="00E02841" w:rsidRDefault="00CE355E" w:rsidP="006909EB">
            <w:pPr>
              <w:jc w:val="right"/>
              <w:rPr>
                <w:sz w:val="18"/>
                <w:szCs w:val="18"/>
                <w:lang w:val="es-ES"/>
              </w:rPr>
            </w:pPr>
            <w:r w:rsidRPr="00E02841">
              <w:rPr>
                <w:sz w:val="18"/>
                <w:szCs w:val="18"/>
                <w:lang w:val="es-ES"/>
              </w:rPr>
              <w:t>470 000</w:t>
            </w:r>
          </w:p>
        </w:tc>
      </w:tr>
      <w:tr w:rsidR="00CE355E" w:rsidRPr="00E02841" w14:paraId="6523364A" w14:textId="77777777" w:rsidTr="00E33170">
        <w:tc>
          <w:tcPr>
            <w:tcW w:w="1629" w:type="dxa"/>
            <w:hideMark/>
          </w:tcPr>
          <w:p w14:paraId="56F1C10A" w14:textId="77777777" w:rsidR="00CE355E" w:rsidRPr="00E02841" w:rsidRDefault="00CE355E" w:rsidP="006909EB">
            <w:pPr>
              <w:rPr>
                <w:sz w:val="18"/>
                <w:szCs w:val="18"/>
                <w:lang w:val="es-ES"/>
              </w:rPr>
            </w:pPr>
            <w:r w:rsidRPr="00E02841">
              <w:rPr>
                <w:sz w:val="18"/>
                <w:szCs w:val="18"/>
                <w:lang w:val="es-ES"/>
              </w:rPr>
              <w:t>Kenya</w:t>
            </w:r>
          </w:p>
        </w:tc>
        <w:tc>
          <w:tcPr>
            <w:tcW w:w="1485" w:type="dxa"/>
            <w:hideMark/>
          </w:tcPr>
          <w:p w14:paraId="13878576"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117B7C3"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15F1A103" w14:textId="77777777" w:rsidR="00CE355E" w:rsidRPr="00E02841" w:rsidRDefault="00CE355E" w:rsidP="006909EB">
            <w:pPr>
              <w:rPr>
                <w:sz w:val="18"/>
                <w:szCs w:val="18"/>
                <w:lang w:val="es-ES"/>
              </w:rPr>
            </w:pPr>
            <w:r w:rsidRPr="00E02841">
              <w:rPr>
                <w:sz w:val="18"/>
                <w:szCs w:val="18"/>
                <w:lang w:val="es-ES"/>
              </w:rPr>
              <w:t xml:space="preserve">Realización de una evaluación inicial del Convenio de Minamata </w:t>
            </w:r>
          </w:p>
        </w:tc>
        <w:tc>
          <w:tcPr>
            <w:tcW w:w="1025" w:type="dxa"/>
            <w:hideMark/>
          </w:tcPr>
          <w:p w14:paraId="71BABC84"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3DEF849"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3BE7C463" w14:textId="77777777" w:rsidR="00CE355E" w:rsidRPr="00E02841" w:rsidRDefault="00CE355E" w:rsidP="006909EB">
            <w:pPr>
              <w:rPr>
                <w:sz w:val="18"/>
                <w:szCs w:val="18"/>
                <w:lang w:val="es-ES"/>
              </w:rPr>
            </w:pPr>
            <w:r w:rsidRPr="00E02841">
              <w:rPr>
                <w:sz w:val="18"/>
                <w:szCs w:val="18"/>
                <w:lang w:val="es-ES"/>
              </w:rPr>
              <w:t>Acceso directo</w:t>
            </w:r>
          </w:p>
        </w:tc>
        <w:tc>
          <w:tcPr>
            <w:tcW w:w="1246" w:type="dxa"/>
            <w:hideMark/>
          </w:tcPr>
          <w:p w14:paraId="4565E8D3"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71A1BED7"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685259D2" w14:textId="77777777" w:rsidTr="00E33170">
        <w:tc>
          <w:tcPr>
            <w:tcW w:w="1629" w:type="dxa"/>
            <w:hideMark/>
          </w:tcPr>
          <w:p w14:paraId="12E69C36" w14:textId="77777777" w:rsidR="00CE355E" w:rsidRPr="00E02841" w:rsidRDefault="00CE355E" w:rsidP="006909EB">
            <w:pPr>
              <w:rPr>
                <w:sz w:val="18"/>
                <w:szCs w:val="18"/>
                <w:lang w:val="es-ES"/>
              </w:rPr>
            </w:pPr>
            <w:r w:rsidRPr="00E02841">
              <w:rPr>
                <w:sz w:val="18"/>
                <w:szCs w:val="18"/>
                <w:lang w:val="es-ES"/>
              </w:rPr>
              <w:t>Kenya</w:t>
            </w:r>
          </w:p>
        </w:tc>
        <w:tc>
          <w:tcPr>
            <w:tcW w:w="1485" w:type="dxa"/>
            <w:hideMark/>
          </w:tcPr>
          <w:p w14:paraId="3403899A"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6C2A573"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7451F1B5" w14:textId="77777777" w:rsidR="00CE355E" w:rsidRPr="00E02841" w:rsidRDefault="00CE355E" w:rsidP="006909EB">
            <w:pPr>
              <w:rPr>
                <w:sz w:val="18"/>
                <w:szCs w:val="18"/>
                <w:lang w:val="es-ES"/>
              </w:rPr>
            </w:pPr>
            <w:r w:rsidRPr="00E02841">
              <w:rPr>
                <w:sz w:val="18"/>
                <w:szCs w:val="18"/>
                <w:lang w:val="es-ES"/>
              </w:rPr>
              <w:t>Medidas iniciales sobre el mercurio para Kenya</w:t>
            </w:r>
          </w:p>
        </w:tc>
        <w:tc>
          <w:tcPr>
            <w:tcW w:w="1025" w:type="dxa"/>
            <w:hideMark/>
          </w:tcPr>
          <w:p w14:paraId="06B2B128"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1042FD83"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750443FB" w14:textId="77777777" w:rsidR="00CE355E" w:rsidRPr="00E02841" w:rsidRDefault="00CE355E" w:rsidP="006909EB">
            <w:pPr>
              <w:rPr>
                <w:sz w:val="18"/>
                <w:szCs w:val="18"/>
                <w:lang w:val="es-ES"/>
              </w:rPr>
            </w:pPr>
            <w:r w:rsidRPr="00E02841">
              <w:rPr>
                <w:sz w:val="18"/>
                <w:szCs w:val="18"/>
                <w:lang w:val="es-ES"/>
              </w:rPr>
              <w:t>Secretaría del FMAM</w:t>
            </w:r>
          </w:p>
        </w:tc>
        <w:tc>
          <w:tcPr>
            <w:tcW w:w="1246" w:type="dxa"/>
            <w:hideMark/>
          </w:tcPr>
          <w:p w14:paraId="3FB0F9A2"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036582AA" w14:textId="77777777" w:rsidR="00CE355E" w:rsidRPr="00E02841" w:rsidRDefault="00CE355E" w:rsidP="006909EB">
            <w:pPr>
              <w:jc w:val="right"/>
              <w:rPr>
                <w:sz w:val="18"/>
                <w:szCs w:val="18"/>
                <w:lang w:val="es-ES"/>
              </w:rPr>
            </w:pPr>
            <w:r w:rsidRPr="00E02841">
              <w:rPr>
                <w:sz w:val="18"/>
                <w:szCs w:val="18"/>
                <w:lang w:val="es-ES"/>
              </w:rPr>
              <w:t>34 000</w:t>
            </w:r>
          </w:p>
        </w:tc>
      </w:tr>
      <w:tr w:rsidR="00CE355E" w:rsidRPr="00E02841" w14:paraId="2BC731B8" w14:textId="77777777" w:rsidTr="00E33170">
        <w:tc>
          <w:tcPr>
            <w:tcW w:w="1629" w:type="dxa"/>
            <w:hideMark/>
          </w:tcPr>
          <w:p w14:paraId="3A4CB19E" w14:textId="77777777" w:rsidR="00CE355E" w:rsidRPr="00E02841" w:rsidRDefault="00CE355E" w:rsidP="006909EB">
            <w:pPr>
              <w:rPr>
                <w:sz w:val="18"/>
                <w:szCs w:val="18"/>
                <w:lang w:val="es-ES"/>
              </w:rPr>
            </w:pPr>
            <w:r w:rsidRPr="00E02841">
              <w:rPr>
                <w:sz w:val="18"/>
                <w:szCs w:val="18"/>
                <w:lang w:val="es-ES"/>
              </w:rPr>
              <w:t>Macedonia</w:t>
            </w:r>
          </w:p>
        </w:tc>
        <w:tc>
          <w:tcPr>
            <w:tcW w:w="1485" w:type="dxa"/>
            <w:hideMark/>
          </w:tcPr>
          <w:p w14:paraId="2B46DC8E"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8880B7A"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762D23A1" w14:textId="77777777" w:rsidR="00CE355E" w:rsidRPr="00E02841" w:rsidRDefault="00CE355E" w:rsidP="006909EB">
            <w:pPr>
              <w:rPr>
                <w:sz w:val="18"/>
                <w:szCs w:val="18"/>
                <w:lang w:val="es-ES"/>
              </w:rPr>
            </w:pPr>
            <w:r w:rsidRPr="00E02841">
              <w:rPr>
                <w:sz w:val="18"/>
                <w:szCs w:val="18"/>
                <w:lang w:val="es-ES"/>
              </w:rPr>
              <w:t xml:space="preserve">Realización de una evaluación inicial del Convenio de Minamata </w:t>
            </w:r>
          </w:p>
        </w:tc>
        <w:tc>
          <w:tcPr>
            <w:tcW w:w="1025" w:type="dxa"/>
            <w:hideMark/>
          </w:tcPr>
          <w:p w14:paraId="3CBCCF4D"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32698188"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149B1FF7"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1E260D3E"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34D6B414"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42599B46" w14:textId="77777777" w:rsidTr="00E33170">
        <w:tc>
          <w:tcPr>
            <w:tcW w:w="1629" w:type="dxa"/>
            <w:hideMark/>
          </w:tcPr>
          <w:p w14:paraId="13CB1A24" w14:textId="77777777" w:rsidR="00CE355E" w:rsidRPr="00E02841" w:rsidRDefault="00CE355E" w:rsidP="006909EB">
            <w:pPr>
              <w:rPr>
                <w:sz w:val="18"/>
                <w:szCs w:val="18"/>
                <w:lang w:val="es-ES"/>
              </w:rPr>
            </w:pPr>
            <w:r w:rsidRPr="00E02841">
              <w:rPr>
                <w:sz w:val="18"/>
                <w:szCs w:val="18"/>
                <w:lang w:val="es-ES"/>
              </w:rPr>
              <w:t>Madagascar</w:t>
            </w:r>
          </w:p>
        </w:tc>
        <w:tc>
          <w:tcPr>
            <w:tcW w:w="1485" w:type="dxa"/>
            <w:hideMark/>
          </w:tcPr>
          <w:p w14:paraId="71B696B1"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4BFE650"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50F32EA7" w14:textId="77777777" w:rsidR="00CE355E" w:rsidRPr="00E02841" w:rsidRDefault="00CE355E" w:rsidP="006909EB">
            <w:pPr>
              <w:rPr>
                <w:sz w:val="18"/>
                <w:szCs w:val="18"/>
                <w:lang w:val="es-ES"/>
              </w:rPr>
            </w:pPr>
            <w:r w:rsidRPr="00E02841">
              <w:rPr>
                <w:sz w:val="18"/>
                <w:szCs w:val="18"/>
                <w:lang w:val="es-ES"/>
              </w:rPr>
              <w:t>Elaboración de un plan nacional de acción para la extracción de oro artesanal y en pequeña escala en Madagascar</w:t>
            </w:r>
          </w:p>
        </w:tc>
        <w:tc>
          <w:tcPr>
            <w:tcW w:w="1025" w:type="dxa"/>
            <w:hideMark/>
          </w:tcPr>
          <w:p w14:paraId="1C51A139"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2A2D869"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3C54D94F"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1E218924"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0796E19B"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2E3C996D" w14:textId="77777777" w:rsidTr="00E33170">
        <w:tc>
          <w:tcPr>
            <w:tcW w:w="1629" w:type="dxa"/>
            <w:hideMark/>
          </w:tcPr>
          <w:p w14:paraId="02A6AD77" w14:textId="77777777" w:rsidR="00CE355E" w:rsidRPr="00E02841" w:rsidRDefault="00CE355E" w:rsidP="006909EB">
            <w:pPr>
              <w:rPr>
                <w:sz w:val="18"/>
                <w:szCs w:val="18"/>
                <w:lang w:val="es-ES"/>
              </w:rPr>
            </w:pPr>
            <w:r w:rsidRPr="00E02841">
              <w:rPr>
                <w:sz w:val="18"/>
                <w:szCs w:val="18"/>
                <w:lang w:val="es-ES"/>
              </w:rPr>
              <w:t>Madagascar</w:t>
            </w:r>
          </w:p>
        </w:tc>
        <w:tc>
          <w:tcPr>
            <w:tcW w:w="1485" w:type="dxa"/>
            <w:hideMark/>
          </w:tcPr>
          <w:p w14:paraId="4F596A53"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3450BF8F"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18D18D6B"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Madagascar</w:t>
            </w:r>
          </w:p>
        </w:tc>
        <w:tc>
          <w:tcPr>
            <w:tcW w:w="1025" w:type="dxa"/>
            <w:hideMark/>
          </w:tcPr>
          <w:p w14:paraId="3A2B0BC0"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206EA25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4F56920F"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472E3AF7" w14:textId="77777777" w:rsidR="00CE355E" w:rsidRPr="00E02841" w:rsidRDefault="00CE355E" w:rsidP="006909EB">
            <w:pPr>
              <w:jc w:val="right"/>
              <w:rPr>
                <w:sz w:val="18"/>
                <w:szCs w:val="18"/>
                <w:lang w:val="es-ES"/>
              </w:rPr>
            </w:pPr>
            <w:r w:rsidRPr="00E02841">
              <w:rPr>
                <w:sz w:val="18"/>
                <w:szCs w:val="18"/>
                <w:lang w:val="es-ES"/>
              </w:rPr>
              <w:t>182 648</w:t>
            </w:r>
          </w:p>
        </w:tc>
        <w:tc>
          <w:tcPr>
            <w:tcW w:w="1452" w:type="dxa"/>
            <w:hideMark/>
          </w:tcPr>
          <w:p w14:paraId="5398F6B0" w14:textId="77777777" w:rsidR="00CE355E" w:rsidRPr="00E02841" w:rsidRDefault="00CE355E" w:rsidP="006909EB">
            <w:pPr>
              <w:jc w:val="right"/>
              <w:rPr>
                <w:sz w:val="18"/>
                <w:szCs w:val="18"/>
                <w:lang w:val="es-ES"/>
              </w:rPr>
            </w:pPr>
            <w:r w:rsidRPr="00E02841">
              <w:rPr>
                <w:sz w:val="18"/>
                <w:szCs w:val="18"/>
                <w:lang w:val="es-ES"/>
              </w:rPr>
              <w:t>200 000</w:t>
            </w:r>
          </w:p>
        </w:tc>
      </w:tr>
      <w:tr w:rsidR="00CE355E" w:rsidRPr="00E02841" w14:paraId="0B4A96E8" w14:textId="77777777" w:rsidTr="00E33170">
        <w:tc>
          <w:tcPr>
            <w:tcW w:w="1629" w:type="dxa"/>
            <w:hideMark/>
          </w:tcPr>
          <w:p w14:paraId="65D6BC1E" w14:textId="77777777" w:rsidR="00CE355E" w:rsidRPr="00E02841" w:rsidRDefault="00CE355E" w:rsidP="006909EB">
            <w:pPr>
              <w:rPr>
                <w:sz w:val="18"/>
                <w:szCs w:val="18"/>
                <w:lang w:val="es-ES"/>
              </w:rPr>
            </w:pPr>
            <w:r w:rsidRPr="00E02841">
              <w:rPr>
                <w:sz w:val="18"/>
                <w:szCs w:val="18"/>
                <w:lang w:val="es-ES"/>
              </w:rPr>
              <w:t>Malasia</w:t>
            </w:r>
          </w:p>
        </w:tc>
        <w:tc>
          <w:tcPr>
            <w:tcW w:w="1485" w:type="dxa"/>
            <w:hideMark/>
          </w:tcPr>
          <w:p w14:paraId="79FBBCB6"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9838EF3"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570FCB6E" w14:textId="77777777" w:rsidR="00CE355E" w:rsidRPr="00E02841" w:rsidRDefault="00CE355E" w:rsidP="006909EB">
            <w:pPr>
              <w:rPr>
                <w:sz w:val="18"/>
                <w:szCs w:val="18"/>
                <w:lang w:val="es-ES"/>
              </w:rPr>
            </w:pPr>
            <w:r w:rsidRPr="00E02841">
              <w:rPr>
                <w:sz w:val="18"/>
                <w:szCs w:val="18"/>
                <w:lang w:val="es-ES"/>
              </w:rPr>
              <w:t>Evaluación inicial del Convenio de Minamata en Malaysia</w:t>
            </w:r>
          </w:p>
        </w:tc>
        <w:tc>
          <w:tcPr>
            <w:tcW w:w="1025" w:type="dxa"/>
            <w:hideMark/>
          </w:tcPr>
          <w:p w14:paraId="13FC1BEC"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49C7E1DC"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14308672"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24A28EDE" w14:textId="77777777" w:rsidR="00CE355E" w:rsidRPr="00E02841" w:rsidRDefault="00CE355E" w:rsidP="006909EB">
            <w:pPr>
              <w:jc w:val="right"/>
              <w:rPr>
                <w:sz w:val="18"/>
                <w:szCs w:val="18"/>
                <w:lang w:val="es-ES"/>
              </w:rPr>
            </w:pPr>
            <w:r w:rsidRPr="00E02841">
              <w:rPr>
                <w:sz w:val="18"/>
                <w:szCs w:val="18"/>
                <w:lang w:val="es-ES"/>
              </w:rPr>
              <w:t>250 000</w:t>
            </w:r>
          </w:p>
        </w:tc>
        <w:tc>
          <w:tcPr>
            <w:tcW w:w="1452" w:type="dxa"/>
            <w:hideMark/>
          </w:tcPr>
          <w:p w14:paraId="0B4FB11F" w14:textId="77777777" w:rsidR="00CE355E" w:rsidRPr="00E02841" w:rsidRDefault="00CE355E" w:rsidP="006909EB">
            <w:pPr>
              <w:jc w:val="right"/>
              <w:rPr>
                <w:sz w:val="18"/>
                <w:szCs w:val="18"/>
                <w:lang w:val="es-ES"/>
              </w:rPr>
            </w:pPr>
            <w:r w:rsidRPr="00E02841">
              <w:rPr>
                <w:sz w:val="18"/>
                <w:szCs w:val="18"/>
                <w:lang w:val="es-ES"/>
              </w:rPr>
              <w:t>250 000</w:t>
            </w:r>
          </w:p>
        </w:tc>
      </w:tr>
      <w:tr w:rsidR="00CE355E" w:rsidRPr="00E02841" w14:paraId="67A1A8EB" w14:textId="77777777" w:rsidTr="00E33170">
        <w:tc>
          <w:tcPr>
            <w:tcW w:w="1629" w:type="dxa"/>
            <w:hideMark/>
          </w:tcPr>
          <w:p w14:paraId="478BEEF0" w14:textId="77777777" w:rsidR="00CE355E" w:rsidRPr="00E02841" w:rsidRDefault="00CE355E" w:rsidP="006909EB">
            <w:pPr>
              <w:rPr>
                <w:sz w:val="18"/>
                <w:szCs w:val="18"/>
                <w:lang w:val="es-ES"/>
              </w:rPr>
            </w:pPr>
            <w:r w:rsidRPr="00E02841">
              <w:rPr>
                <w:sz w:val="18"/>
                <w:szCs w:val="18"/>
                <w:lang w:val="es-ES"/>
              </w:rPr>
              <w:t>Maldivas</w:t>
            </w:r>
          </w:p>
        </w:tc>
        <w:tc>
          <w:tcPr>
            <w:tcW w:w="1485" w:type="dxa"/>
            <w:hideMark/>
          </w:tcPr>
          <w:p w14:paraId="5E5A50EA"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9DF1825"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0EAE15F1"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Maldivas</w:t>
            </w:r>
          </w:p>
        </w:tc>
        <w:tc>
          <w:tcPr>
            <w:tcW w:w="1025" w:type="dxa"/>
            <w:hideMark/>
          </w:tcPr>
          <w:p w14:paraId="478C7180"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1EB291E"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5955A22"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2DAFBC78"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49DE1392"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2409F1B3" w14:textId="77777777" w:rsidTr="00E33170">
        <w:tc>
          <w:tcPr>
            <w:tcW w:w="1629" w:type="dxa"/>
          </w:tcPr>
          <w:p w14:paraId="3FDA3A41" w14:textId="77777777" w:rsidR="00CE355E" w:rsidRPr="00E02841" w:rsidRDefault="00CE355E" w:rsidP="006909EB">
            <w:pPr>
              <w:rPr>
                <w:sz w:val="18"/>
                <w:szCs w:val="18"/>
                <w:lang w:val="es-ES"/>
              </w:rPr>
            </w:pPr>
            <w:r w:rsidRPr="00E02841">
              <w:rPr>
                <w:sz w:val="18"/>
                <w:szCs w:val="18"/>
                <w:lang w:val="es-ES"/>
              </w:rPr>
              <w:t>Marruecos</w:t>
            </w:r>
          </w:p>
        </w:tc>
        <w:tc>
          <w:tcPr>
            <w:tcW w:w="1485" w:type="dxa"/>
          </w:tcPr>
          <w:p w14:paraId="31F9A542" w14:textId="77777777" w:rsidR="00CE355E" w:rsidRPr="00E02841" w:rsidRDefault="00CE355E" w:rsidP="006909EB">
            <w:pPr>
              <w:rPr>
                <w:sz w:val="18"/>
                <w:szCs w:val="18"/>
                <w:lang w:val="es-ES"/>
              </w:rPr>
            </w:pPr>
            <w:r w:rsidRPr="00E02841">
              <w:rPr>
                <w:sz w:val="18"/>
                <w:szCs w:val="18"/>
                <w:lang w:val="es-ES"/>
              </w:rPr>
              <w:t> </w:t>
            </w:r>
          </w:p>
        </w:tc>
        <w:tc>
          <w:tcPr>
            <w:tcW w:w="1033" w:type="dxa"/>
          </w:tcPr>
          <w:p w14:paraId="5145A00E" w14:textId="77777777" w:rsidR="00CE355E" w:rsidRPr="00E02841" w:rsidRDefault="00CE355E" w:rsidP="006909EB">
            <w:pPr>
              <w:rPr>
                <w:sz w:val="18"/>
                <w:szCs w:val="18"/>
                <w:lang w:val="es-ES"/>
              </w:rPr>
            </w:pPr>
            <w:r w:rsidRPr="00E02841">
              <w:rPr>
                <w:sz w:val="18"/>
                <w:szCs w:val="18"/>
                <w:lang w:val="es-ES"/>
              </w:rPr>
              <w:t>D</w:t>
            </w:r>
          </w:p>
        </w:tc>
        <w:tc>
          <w:tcPr>
            <w:tcW w:w="4660" w:type="dxa"/>
          </w:tcPr>
          <w:p w14:paraId="771A1312" w14:textId="77777777" w:rsidR="00CE355E" w:rsidRPr="00E02841" w:rsidRDefault="00CE355E" w:rsidP="006909EB">
            <w:pPr>
              <w:rPr>
                <w:sz w:val="18"/>
                <w:szCs w:val="18"/>
                <w:lang w:val="es-ES"/>
              </w:rPr>
            </w:pPr>
            <w:r w:rsidRPr="00E02841">
              <w:rPr>
                <w:sz w:val="18"/>
                <w:szCs w:val="18"/>
                <w:lang w:val="es-ES"/>
              </w:rPr>
              <w:t>Reforzar el mecanismo de adopción de decisiones a nivel nacional con miras a la ratificación del Convenio de Minamata y fortalecer la capacidad nacional para la puesta en práctica de futuras disposiciones</w:t>
            </w:r>
          </w:p>
        </w:tc>
        <w:tc>
          <w:tcPr>
            <w:tcW w:w="1025" w:type="dxa"/>
          </w:tcPr>
          <w:p w14:paraId="3E5A9F83" w14:textId="77777777" w:rsidR="00CE355E" w:rsidRPr="00E02841" w:rsidRDefault="00CE355E" w:rsidP="006909EB">
            <w:pPr>
              <w:rPr>
                <w:sz w:val="18"/>
                <w:szCs w:val="18"/>
                <w:lang w:val="es-ES"/>
              </w:rPr>
            </w:pPr>
            <w:r w:rsidRPr="00E02841">
              <w:rPr>
                <w:sz w:val="18"/>
                <w:szCs w:val="18"/>
                <w:lang w:val="es-ES"/>
              </w:rPr>
              <w:t>FMAM-6</w:t>
            </w:r>
          </w:p>
        </w:tc>
        <w:tc>
          <w:tcPr>
            <w:tcW w:w="776" w:type="dxa"/>
          </w:tcPr>
          <w:p w14:paraId="35A635BD" w14:textId="77777777" w:rsidR="00CE355E" w:rsidRPr="00E02841" w:rsidRDefault="00CE355E" w:rsidP="006909EB">
            <w:pPr>
              <w:rPr>
                <w:sz w:val="18"/>
                <w:szCs w:val="18"/>
                <w:lang w:val="es-ES"/>
              </w:rPr>
            </w:pPr>
            <w:r w:rsidRPr="00E02841">
              <w:rPr>
                <w:sz w:val="18"/>
                <w:szCs w:val="18"/>
                <w:lang w:val="es-ES"/>
              </w:rPr>
              <w:t>AA</w:t>
            </w:r>
          </w:p>
        </w:tc>
        <w:tc>
          <w:tcPr>
            <w:tcW w:w="1153" w:type="dxa"/>
          </w:tcPr>
          <w:p w14:paraId="446862A2" w14:textId="77777777" w:rsidR="00CE355E" w:rsidRPr="00E02841" w:rsidRDefault="00CE355E" w:rsidP="006909EB">
            <w:pPr>
              <w:rPr>
                <w:sz w:val="18"/>
                <w:szCs w:val="18"/>
                <w:lang w:val="es-ES"/>
              </w:rPr>
            </w:pPr>
            <w:r w:rsidRPr="00E02841">
              <w:rPr>
                <w:sz w:val="18"/>
                <w:szCs w:val="18"/>
                <w:lang w:val="es-ES"/>
              </w:rPr>
              <w:t>PNUD</w:t>
            </w:r>
          </w:p>
        </w:tc>
        <w:tc>
          <w:tcPr>
            <w:tcW w:w="1246" w:type="dxa"/>
          </w:tcPr>
          <w:p w14:paraId="739CCBEC"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tcPr>
          <w:p w14:paraId="61480C3A"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4E5DEB07" w14:textId="77777777" w:rsidTr="00E33170">
        <w:tc>
          <w:tcPr>
            <w:tcW w:w="1629" w:type="dxa"/>
            <w:hideMark/>
          </w:tcPr>
          <w:p w14:paraId="2C8A37B2" w14:textId="77777777" w:rsidR="00CE355E" w:rsidRPr="00E02841" w:rsidRDefault="00CE355E" w:rsidP="006909EB">
            <w:pPr>
              <w:rPr>
                <w:sz w:val="18"/>
                <w:szCs w:val="18"/>
                <w:lang w:val="es-ES"/>
              </w:rPr>
            </w:pPr>
            <w:r w:rsidRPr="00E02841">
              <w:rPr>
                <w:sz w:val="18"/>
                <w:szCs w:val="18"/>
                <w:lang w:val="es-ES"/>
              </w:rPr>
              <w:t>Mauricio</w:t>
            </w:r>
          </w:p>
        </w:tc>
        <w:tc>
          <w:tcPr>
            <w:tcW w:w="1485" w:type="dxa"/>
            <w:hideMark/>
          </w:tcPr>
          <w:p w14:paraId="4D876F12"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FBCE359"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6C6AB70E" w14:textId="77777777" w:rsidR="00CE355E" w:rsidRPr="00E02841" w:rsidRDefault="00CE355E" w:rsidP="006909EB">
            <w:pPr>
              <w:rPr>
                <w:sz w:val="18"/>
                <w:szCs w:val="18"/>
                <w:lang w:val="es-ES"/>
              </w:rPr>
            </w:pPr>
            <w:r w:rsidRPr="00E02841">
              <w:rPr>
                <w:sz w:val="18"/>
                <w:szCs w:val="18"/>
                <w:lang w:val="es-ES"/>
              </w:rPr>
              <w:t>Reforzar la adopción de decisiones a nivel nacional con miras a la ratificación del Convenio de Minamata y crear capacidad para la puesta en práctica de futuras disposiciones</w:t>
            </w:r>
          </w:p>
        </w:tc>
        <w:tc>
          <w:tcPr>
            <w:tcW w:w="1025" w:type="dxa"/>
            <w:hideMark/>
          </w:tcPr>
          <w:p w14:paraId="54FD793D"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1B20FB65"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B590A30"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01E8ABA2" w14:textId="77777777" w:rsidR="00CE355E" w:rsidRPr="00E02841" w:rsidRDefault="00CE355E" w:rsidP="006909EB">
            <w:pPr>
              <w:jc w:val="right"/>
              <w:rPr>
                <w:sz w:val="18"/>
                <w:szCs w:val="18"/>
                <w:lang w:val="es-ES"/>
              </w:rPr>
            </w:pPr>
            <w:r w:rsidRPr="00E02841">
              <w:rPr>
                <w:sz w:val="18"/>
                <w:szCs w:val="18"/>
                <w:lang w:val="es-ES"/>
              </w:rPr>
              <w:t>199 749</w:t>
            </w:r>
          </w:p>
        </w:tc>
        <w:tc>
          <w:tcPr>
            <w:tcW w:w="1452" w:type="dxa"/>
            <w:hideMark/>
          </w:tcPr>
          <w:p w14:paraId="560D114F" w14:textId="77777777" w:rsidR="00CE355E" w:rsidRPr="00E02841" w:rsidRDefault="00CE355E" w:rsidP="006909EB">
            <w:pPr>
              <w:jc w:val="right"/>
              <w:rPr>
                <w:sz w:val="18"/>
                <w:szCs w:val="18"/>
                <w:lang w:val="es-ES"/>
              </w:rPr>
            </w:pPr>
            <w:r w:rsidRPr="00E02841">
              <w:rPr>
                <w:sz w:val="18"/>
                <w:szCs w:val="18"/>
                <w:lang w:val="es-ES"/>
              </w:rPr>
              <w:t>125 000</w:t>
            </w:r>
          </w:p>
        </w:tc>
      </w:tr>
      <w:tr w:rsidR="00CE355E" w:rsidRPr="00E02841" w14:paraId="5B13B13C" w14:textId="77777777" w:rsidTr="00E33170">
        <w:tc>
          <w:tcPr>
            <w:tcW w:w="1629" w:type="dxa"/>
            <w:hideMark/>
          </w:tcPr>
          <w:p w14:paraId="040E4888" w14:textId="77777777" w:rsidR="00CE355E" w:rsidRPr="00E02841" w:rsidRDefault="00CE355E" w:rsidP="006909EB">
            <w:pPr>
              <w:rPr>
                <w:sz w:val="18"/>
                <w:szCs w:val="18"/>
                <w:lang w:val="es-ES"/>
              </w:rPr>
            </w:pPr>
            <w:r w:rsidRPr="00E02841">
              <w:rPr>
                <w:sz w:val="18"/>
                <w:szCs w:val="18"/>
                <w:lang w:val="es-ES"/>
              </w:rPr>
              <w:t>México</w:t>
            </w:r>
          </w:p>
        </w:tc>
        <w:tc>
          <w:tcPr>
            <w:tcW w:w="1485" w:type="dxa"/>
            <w:hideMark/>
          </w:tcPr>
          <w:p w14:paraId="33014CD8"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3EDC03A"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2F44F07" w14:textId="77777777" w:rsidR="00CE355E" w:rsidRPr="00E02841" w:rsidRDefault="00CE355E" w:rsidP="006909EB">
            <w:pPr>
              <w:rPr>
                <w:sz w:val="18"/>
                <w:szCs w:val="18"/>
                <w:lang w:val="es-ES"/>
              </w:rPr>
            </w:pPr>
            <w:r w:rsidRPr="00E02841">
              <w:rPr>
                <w:sz w:val="18"/>
                <w:szCs w:val="18"/>
                <w:lang w:val="es-ES"/>
              </w:rPr>
              <w:t>Reducción de los riesgos ambientales mundiales mediante la vigilancia y la concepción de medios de vida alternativos para el sector de la extracción primaria de mercurio en México</w:t>
            </w:r>
          </w:p>
        </w:tc>
        <w:tc>
          <w:tcPr>
            <w:tcW w:w="1025" w:type="dxa"/>
            <w:hideMark/>
          </w:tcPr>
          <w:p w14:paraId="5188B734" w14:textId="77777777" w:rsidR="00CE355E" w:rsidRPr="00E02841" w:rsidRDefault="00CE355E" w:rsidP="006909EB">
            <w:pPr>
              <w:rPr>
                <w:sz w:val="18"/>
                <w:szCs w:val="18"/>
                <w:lang w:val="es-ES"/>
              </w:rPr>
            </w:pPr>
            <w:r w:rsidRPr="00E02841">
              <w:rPr>
                <w:sz w:val="18"/>
                <w:szCs w:val="18"/>
                <w:lang w:val="es-ES"/>
              </w:rPr>
              <w:t>FMAM-7</w:t>
            </w:r>
          </w:p>
        </w:tc>
        <w:tc>
          <w:tcPr>
            <w:tcW w:w="776" w:type="dxa"/>
            <w:hideMark/>
          </w:tcPr>
          <w:p w14:paraId="04E922CE" w14:textId="77777777" w:rsidR="00CE355E" w:rsidRPr="00E02841" w:rsidRDefault="00CE355E" w:rsidP="006909EB">
            <w:pPr>
              <w:rPr>
                <w:sz w:val="18"/>
                <w:szCs w:val="18"/>
                <w:lang w:val="es-ES"/>
              </w:rPr>
            </w:pPr>
            <w:r w:rsidRPr="00E02841">
              <w:rPr>
                <w:sz w:val="18"/>
                <w:szCs w:val="18"/>
                <w:lang w:val="es-ES"/>
              </w:rPr>
              <w:t>PO</w:t>
            </w:r>
          </w:p>
        </w:tc>
        <w:tc>
          <w:tcPr>
            <w:tcW w:w="1153" w:type="dxa"/>
            <w:hideMark/>
          </w:tcPr>
          <w:p w14:paraId="7EE8F54D"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4A177B37" w14:textId="77777777" w:rsidR="00CE355E" w:rsidRPr="00E02841" w:rsidRDefault="00CE355E" w:rsidP="006909EB">
            <w:pPr>
              <w:jc w:val="right"/>
              <w:rPr>
                <w:sz w:val="18"/>
                <w:szCs w:val="18"/>
                <w:lang w:val="es-ES"/>
              </w:rPr>
            </w:pPr>
            <w:r w:rsidRPr="00E02841">
              <w:rPr>
                <w:sz w:val="18"/>
                <w:szCs w:val="18"/>
                <w:lang w:val="es-ES"/>
              </w:rPr>
              <w:t>7 035 000</w:t>
            </w:r>
          </w:p>
        </w:tc>
        <w:tc>
          <w:tcPr>
            <w:tcW w:w="1452" w:type="dxa"/>
            <w:hideMark/>
          </w:tcPr>
          <w:p w14:paraId="01DECAB8" w14:textId="77777777" w:rsidR="00CE355E" w:rsidRPr="00E02841" w:rsidRDefault="00CE355E" w:rsidP="006909EB">
            <w:pPr>
              <w:jc w:val="right"/>
              <w:rPr>
                <w:sz w:val="18"/>
                <w:szCs w:val="18"/>
                <w:lang w:val="es-ES"/>
              </w:rPr>
            </w:pPr>
            <w:r w:rsidRPr="00E02841">
              <w:rPr>
                <w:sz w:val="18"/>
                <w:szCs w:val="18"/>
                <w:lang w:val="es-ES"/>
              </w:rPr>
              <w:t>40 850 000</w:t>
            </w:r>
          </w:p>
        </w:tc>
      </w:tr>
      <w:tr w:rsidR="00CE355E" w:rsidRPr="00E02841" w14:paraId="5101D83A" w14:textId="77777777" w:rsidTr="00E33170">
        <w:tc>
          <w:tcPr>
            <w:tcW w:w="1629" w:type="dxa"/>
            <w:hideMark/>
          </w:tcPr>
          <w:p w14:paraId="1D833413" w14:textId="77777777" w:rsidR="00CE355E" w:rsidRPr="00E02841" w:rsidRDefault="00CE355E" w:rsidP="006909EB">
            <w:pPr>
              <w:rPr>
                <w:sz w:val="18"/>
                <w:szCs w:val="18"/>
                <w:lang w:val="es-ES"/>
              </w:rPr>
            </w:pPr>
            <w:r w:rsidRPr="00E02841">
              <w:rPr>
                <w:sz w:val="18"/>
                <w:szCs w:val="18"/>
                <w:lang w:val="es-ES"/>
              </w:rPr>
              <w:t>México</w:t>
            </w:r>
          </w:p>
        </w:tc>
        <w:tc>
          <w:tcPr>
            <w:tcW w:w="1485" w:type="dxa"/>
            <w:hideMark/>
          </w:tcPr>
          <w:p w14:paraId="4D718F3F"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189155A1"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1A8ED0FD"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México</w:t>
            </w:r>
          </w:p>
        </w:tc>
        <w:tc>
          <w:tcPr>
            <w:tcW w:w="1025" w:type="dxa"/>
            <w:hideMark/>
          </w:tcPr>
          <w:p w14:paraId="73F44908"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7DA2B0E9"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569E855"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2B02F14D" w14:textId="77777777" w:rsidR="00CE355E" w:rsidRPr="00E02841" w:rsidRDefault="00CE355E" w:rsidP="006909EB">
            <w:pPr>
              <w:jc w:val="right"/>
              <w:rPr>
                <w:sz w:val="18"/>
                <w:szCs w:val="18"/>
                <w:lang w:val="es-ES"/>
              </w:rPr>
            </w:pPr>
            <w:r w:rsidRPr="00E02841">
              <w:rPr>
                <w:sz w:val="18"/>
                <w:szCs w:val="18"/>
                <w:lang w:val="es-ES"/>
              </w:rPr>
              <w:t>456 530</w:t>
            </w:r>
          </w:p>
        </w:tc>
        <w:tc>
          <w:tcPr>
            <w:tcW w:w="1452" w:type="dxa"/>
            <w:hideMark/>
          </w:tcPr>
          <w:p w14:paraId="2AEFEA72" w14:textId="77777777" w:rsidR="00CE355E" w:rsidRPr="00E02841" w:rsidRDefault="00CE355E" w:rsidP="006909EB">
            <w:pPr>
              <w:jc w:val="right"/>
              <w:rPr>
                <w:sz w:val="18"/>
                <w:szCs w:val="18"/>
                <w:lang w:val="es-ES"/>
              </w:rPr>
            </w:pPr>
            <w:r w:rsidRPr="00E02841">
              <w:rPr>
                <w:sz w:val="18"/>
                <w:szCs w:val="18"/>
                <w:lang w:val="es-ES"/>
              </w:rPr>
              <w:t>40 000</w:t>
            </w:r>
          </w:p>
        </w:tc>
      </w:tr>
      <w:tr w:rsidR="00CE355E" w:rsidRPr="00E02841" w14:paraId="7F09D171" w14:textId="77777777" w:rsidTr="00E33170">
        <w:tc>
          <w:tcPr>
            <w:tcW w:w="1629" w:type="dxa"/>
            <w:hideMark/>
          </w:tcPr>
          <w:p w14:paraId="4ED1077B" w14:textId="77777777" w:rsidR="00CE355E" w:rsidRPr="00E02841" w:rsidRDefault="00CE355E" w:rsidP="006909EB">
            <w:pPr>
              <w:rPr>
                <w:sz w:val="18"/>
                <w:szCs w:val="18"/>
                <w:lang w:val="es-ES"/>
              </w:rPr>
            </w:pPr>
            <w:r w:rsidRPr="00E02841">
              <w:rPr>
                <w:sz w:val="18"/>
                <w:szCs w:val="18"/>
                <w:lang w:val="es-ES"/>
              </w:rPr>
              <w:t>Micronesia</w:t>
            </w:r>
          </w:p>
        </w:tc>
        <w:tc>
          <w:tcPr>
            <w:tcW w:w="1485" w:type="dxa"/>
            <w:hideMark/>
          </w:tcPr>
          <w:p w14:paraId="4418CE6D"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6B41626"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45C26E85" w14:textId="77777777" w:rsidR="00CE355E" w:rsidRPr="00E02841" w:rsidRDefault="00CE355E" w:rsidP="006909EB">
            <w:pPr>
              <w:rPr>
                <w:sz w:val="18"/>
                <w:szCs w:val="18"/>
                <w:lang w:val="es-ES"/>
              </w:rPr>
            </w:pPr>
            <w:r w:rsidRPr="00E02841">
              <w:rPr>
                <w:sz w:val="18"/>
                <w:szCs w:val="18"/>
                <w:lang w:val="es-ES"/>
              </w:rPr>
              <w:t xml:space="preserve">Elaboración de una evaluación inicial del Convenio de Minamata en los Estados Federados de </w:t>
            </w:r>
            <w:proofErr w:type="gramStart"/>
            <w:r w:rsidRPr="00E02841">
              <w:rPr>
                <w:sz w:val="18"/>
                <w:szCs w:val="18"/>
                <w:lang w:val="es-ES"/>
              </w:rPr>
              <w:t>Micronesia</w:t>
            </w:r>
            <w:proofErr w:type="gramEnd"/>
          </w:p>
        </w:tc>
        <w:tc>
          <w:tcPr>
            <w:tcW w:w="1025" w:type="dxa"/>
            <w:hideMark/>
          </w:tcPr>
          <w:p w14:paraId="4F16BF6E"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36BAB401"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33986A6C"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793785D3" w14:textId="77777777" w:rsidR="00CE355E" w:rsidRPr="00E02841" w:rsidRDefault="00CE355E" w:rsidP="006909EB">
            <w:pPr>
              <w:jc w:val="right"/>
              <w:rPr>
                <w:sz w:val="18"/>
                <w:szCs w:val="18"/>
                <w:lang w:val="es-ES"/>
              </w:rPr>
            </w:pPr>
            <w:r w:rsidRPr="00E02841">
              <w:rPr>
                <w:sz w:val="18"/>
                <w:szCs w:val="18"/>
                <w:lang w:val="es-ES"/>
              </w:rPr>
              <w:t>125 000</w:t>
            </w:r>
          </w:p>
        </w:tc>
        <w:tc>
          <w:tcPr>
            <w:tcW w:w="1452" w:type="dxa"/>
            <w:hideMark/>
          </w:tcPr>
          <w:p w14:paraId="6215F2A0"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5BE21E3E" w14:textId="77777777" w:rsidTr="00E33170">
        <w:tc>
          <w:tcPr>
            <w:tcW w:w="1629" w:type="dxa"/>
            <w:hideMark/>
          </w:tcPr>
          <w:p w14:paraId="36B4DCC7" w14:textId="77777777" w:rsidR="00CE355E" w:rsidRPr="00E02841" w:rsidRDefault="00CE355E" w:rsidP="006909EB">
            <w:pPr>
              <w:rPr>
                <w:sz w:val="18"/>
                <w:szCs w:val="18"/>
                <w:lang w:val="es-ES"/>
              </w:rPr>
            </w:pPr>
            <w:r w:rsidRPr="00E02841">
              <w:rPr>
                <w:sz w:val="18"/>
                <w:szCs w:val="18"/>
                <w:lang w:val="es-ES"/>
              </w:rPr>
              <w:t>Moldova</w:t>
            </w:r>
          </w:p>
        </w:tc>
        <w:tc>
          <w:tcPr>
            <w:tcW w:w="1485" w:type="dxa"/>
            <w:hideMark/>
          </w:tcPr>
          <w:p w14:paraId="53869A87"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6DE31DE2"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3CFE5612"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Moldova</w:t>
            </w:r>
          </w:p>
        </w:tc>
        <w:tc>
          <w:tcPr>
            <w:tcW w:w="1025" w:type="dxa"/>
            <w:hideMark/>
          </w:tcPr>
          <w:p w14:paraId="0438CAD5"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11C9FC23"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0CDA8B62"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3721D8B6" w14:textId="77777777" w:rsidR="00CE355E" w:rsidRPr="00E02841" w:rsidRDefault="00CE355E" w:rsidP="006909EB">
            <w:pPr>
              <w:jc w:val="right"/>
              <w:rPr>
                <w:sz w:val="18"/>
                <w:szCs w:val="18"/>
                <w:lang w:val="es-ES"/>
              </w:rPr>
            </w:pPr>
            <w:r w:rsidRPr="00E02841">
              <w:rPr>
                <w:sz w:val="18"/>
                <w:szCs w:val="18"/>
                <w:lang w:val="es-ES"/>
              </w:rPr>
              <w:t>182 648</w:t>
            </w:r>
          </w:p>
        </w:tc>
        <w:tc>
          <w:tcPr>
            <w:tcW w:w="1452" w:type="dxa"/>
            <w:hideMark/>
          </w:tcPr>
          <w:p w14:paraId="28839B1B" w14:textId="77777777" w:rsidR="00CE355E" w:rsidRPr="00E02841" w:rsidRDefault="00CE355E" w:rsidP="006909EB">
            <w:pPr>
              <w:jc w:val="right"/>
              <w:rPr>
                <w:sz w:val="18"/>
                <w:szCs w:val="18"/>
                <w:lang w:val="es-ES"/>
              </w:rPr>
            </w:pPr>
            <w:r w:rsidRPr="00E02841">
              <w:rPr>
                <w:sz w:val="18"/>
                <w:szCs w:val="18"/>
                <w:lang w:val="es-ES"/>
              </w:rPr>
              <w:t>52 000</w:t>
            </w:r>
          </w:p>
        </w:tc>
      </w:tr>
      <w:tr w:rsidR="00CE355E" w:rsidRPr="00E02841" w14:paraId="6E99E03B" w14:textId="77777777" w:rsidTr="00E33170">
        <w:tc>
          <w:tcPr>
            <w:tcW w:w="1629" w:type="dxa"/>
            <w:hideMark/>
          </w:tcPr>
          <w:p w14:paraId="0CAF1CA6" w14:textId="77777777" w:rsidR="00CE355E" w:rsidRPr="00E02841" w:rsidRDefault="00CE355E" w:rsidP="006909EB">
            <w:pPr>
              <w:rPr>
                <w:sz w:val="18"/>
                <w:szCs w:val="18"/>
                <w:lang w:val="es-ES"/>
              </w:rPr>
            </w:pPr>
            <w:r w:rsidRPr="00E02841">
              <w:rPr>
                <w:sz w:val="18"/>
                <w:szCs w:val="18"/>
                <w:lang w:val="es-ES"/>
              </w:rPr>
              <w:t>Mongolia</w:t>
            </w:r>
          </w:p>
        </w:tc>
        <w:tc>
          <w:tcPr>
            <w:tcW w:w="1485" w:type="dxa"/>
            <w:hideMark/>
          </w:tcPr>
          <w:p w14:paraId="34EAC3E7"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D6A4637"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11488E4" w14:textId="77777777" w:rsidR="00CE355E" w:rsidRPr="00E02841" w:rsidRDefault="00CE355E" w:rsidP="006909EB">
            <w:pPr>
              <w:rPr>
                <w:sz w:val="18"/>
                <w:szCs w:val="18"/>
                <w:lang w:val="es-ES"/>
              </w:rPr>
            </w:pPr>
            <w:r w:rsidRPr="00E02841">
              <w:rPr>
                <w:sz w:val="18"/>
                <w:szCs w:val="18"/>
                <w:lang w:val="es-ES"/>
              </w:rPr>
              <w:t xml:space="preserve">Elaboración de un plan nacional de acción para la extracción de oro artesanal y en pequeña escala </w:t>
            </w:r>
          </w:p>
        </w:tc>
        <w:tc>
          <w:tcPr>
            <w:tcW w:w="1025" w:type="dxa"/>
            <w:hideMark/>
          </w:tcPr>
          <w:p w14:paraId="6BD475A8"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50B29E4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F6EC12A"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06F54B04"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0B4B9B84" w14:textId="77777777" w:rsidR="00CE355E" w:rsidRPr="00E02841" w:rsidRDefault="00CE355E" w:rsidP="006909EB">
            <w:pPr>
              <w:jc w:val="right"/>
              <w:rPr>
                <w:sz w:val="18"/>
                <w:szCs w:val="18"/>
                <w:lang w:val="es-ES"/>
              </w:rPr>
            </w:pPr>
            <w:r w:rsidRPr="00E02841">
              <w:rPr>
                <w:sz w:val="18"/>
                <w:szCs w:val="18"/>
                <w:lang w:val="es-ES"/>
              </w:rPr>
              <w:t xml:space="preserve"> 0</w:t>
            </w:r>
          </w:p>
        </w:tc>
      </w:tr>
      <w:tr w:rsidR="00CE355E" w:rsidRPr="00E02841" w14:paraId="2FE8CE8A" w14:textId="77777777" w:rsidTr="00E33170">
        <w:tc>
          <w:tcPr>
            <w:tcW w:w="1629" w:type="dxa"/>
            <w:hideMark/>
          </w:tcPr>
          <w:p w14:paraId="203C2A00" w14:textId="77777777" w:rsidR="00CE355E" w:rsidRPr="00E02841" w:rsidRDefault="00CE355E" w:rsidP="006909EB">
            <w:pPr>
              <w:rPr>
                <w:sz w:val="18"/>
                <w:szCs w:val="18"/>
                <w:lang w:val="es-ES"/>
              </w:rPr>
            </w:pPr>
            <w:r w:rsidRPr="00E02841">
              <w:rPr>
                <w:sz w:val="18"/>
                <w:szCs w:val="18"/>
                <w:lang w:val="es-ES"/>
              </w:rPr>
              <w:t>Mongolia</w:t>
            </w:r>
          </w:p>
        </w:tc>
        <w:tc>
          <w:tcPr>
            <w:tcW w:w="1485" w:type="dxa"/>
            <w:hideMark/>
          </w:tcPr>
          <w:p w14:paraId="3F241180"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65C02A9F"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18300EC6" w14:textId="77777777" w:rsidR="00CE355E" w:rsidRPr="00E02841" w:rsidRDefault="00CE355E" w:rsidP="006909EB">
            <w:pPr>
              <w:rPr>
                <w:sz w:val="18"/>
                <w:szCs w:val="18"/>
                <w:lang w:val="es-ES"/>
              </w:rPr>
            </w:pPr>
            <w:r w:rsidRPr="00E02841">
              <w:rPr>
                <w:sz w:val="18"/>
                <w:szCs w:val="18"/>
                <w:lang w:val="es-ES"/>
              </w:rPr>
              <w:t>Evaluación inicial avanzada del Convenio de Minamata en Mongolia</w:t>
            </w:r>
          </w:p>
        </w:tc>
        <w:tc>
          <w:tcPr>
            <w:tcW w:w="1025" w:type="dxa"/>
            <w:hideMark/>
          </w:tcPr>
          <w:p w14:paraId="06B382D2"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FAE714E"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23D8DF5"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1E7BDAEE"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108A97A8" w14:textId="77777777" w:rsidR="00CE355E" w:rsidRPr="00E02841" w:rsidRDefault="00CE355E" w:rsidP="006909EB">
            <w:pPr>
              <w:jc w:val="right"/>
              <w:rPr>
                <w:sz w:val="18"/>
                <w:szCs w:val="18"/>
                <w:lang w:val="es-ES"/>
              </w:rPr>
            </w:pPr>
            <w:r w:rsidRPr="00E02841">
              <w:rPr>
                <w:sz w:val="18"/>
                <w:szCs w:val="18"/>
                <w:lang w:val="es-ES"/>
              </w:rPr>
              <w:t>18 600</w:t>
            </w:r>
          </w:p>
        </w:tc>
      </w:tr>
      <w:tr w:rsidR="00CE355E" w:rsidRPr="00E02841" w14:paraId="0EB1CF68" w14:textId="77777777" w:rsidTr="00E33170">
        <w:tc>
          <w:tcPr>
            <w:tcW w:w="1629" w:type="dxa"/>
            <w:hideMark/>
          </w:tcPr>
          <w:p w14:paraId="11485B0E" w14:textId="77777777" w:rsidR="00CE355E" w:rsidRPr="00E02841" w:rsidRDefault="00CE355E" w:rsidP="006909EB">
            <w:pPr>
              <w:rPr>
                <w:sz w:val="18"/>
                <w:szCs w:val="18"/>
                <w:lang w:val="es-ES"/>
              </w:rPr>
            </w:pPr>
            <w:r w:rsidRPr="00E02841">
              <w:rPr>
                <w:sz w:val="18"/>
                <w:szCs w:val="18"/>
                <w:lang w:val="es-ES"/>
              </w:rPr>
              <w:t>Mongolia</w:t>
            </w:r>
          </w:p>
        </w:tc>
        <w:tc>
          <w:tcPr>
            <w:tcW w:w="1485" w:type="dxa"/>
            <w:hideMark/>
          </w:tcPr>
          <w:p w14:paraId="1FD9D02D"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21408A5"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559C618E" w14:textId="77777777" w:rsidR="00CE355E" w:rsidRPr="00E02841" w:rsidRDefault="00CE355E" w:rsidP="006909EB">
            <w:pPr>
              <w:rPr>
                <w:sz w:val="18"/>
                <w:szCs w:val="18"/>
                <w:lang w:val="es-ES"/>
              </w:rPr>
            </w:pPr>
            <w:r w:rsidRPr="00E02841">
              <w:rPr>
                <w:sz w:val="18"/>
                <w:szCs w:val="18"/>
                <w:lang w:val="es-ES"/>
              </w:rPr>
              <w:t>Reducir la exposición al mercurio del ser humano y el medio ambiente mediante la promoción de la gestión racional de los productos químicos en Mongolia</w:t>
            </w:r>
          </w:p>
        </w:tc>
        <w:tc>
          <w:tcPr>
            <w:tcW w:w="1025" w:type="dxa"/>
            <w:hideMark/>
          </w:tcPr>
          <w:p w14:paraId="6B576698"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1307B62E" w14:textId="77777777" w:rsidR="00CE355E" w:rsidRPr="00E02841" w:rsidRDefault="00CE355E" w:rsidP="006909EB">
            <w:pPr>
              <w:rPr>
                <w:sz w:val="18"/>
                <w:szCs w:val="18"/>
                <w:lang w:val="es-ES"/>
              </w:rPr>
            </w:pPr>
            <w:r w:rsidRPr="00E02841">
              <w:rPr>
                <w:sz w:val="18"/>
                <w:szCs w:val="18"/>
                <w:lang w:val="es-ES"/>
              </w:rPr>
              <w:t>PM</w:t>
            </w:r>
          </w:p>
        </w:tc>
        <w:tc>
          <w:tcPr>
            <w:tcW w:w="1153" w:type="dxa"/>
            <w:hideMark/>
          </w:tcPr>
          <w:p w14:paraId="29E4B7FD"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46731E01" w14:textId="77777777" w:rsidR="00CE355E" w:rsidRPr="00E02841" w:rsidRDefault="00CE355E" w:rsidP="006909EB">
            <w:pPr>
              <w:jc w:val="right"/>
              <w:rPr>
                <w:sz w:val="18"/>
                <w:szCs w:val="18"/>
                <w:lang w:val="es-ES"/>
              </w:rPr>
            </w:pPr>
            <w:r w:rsidRPr="00E02841">
              <w:rPr>
                <w:sz w:val="18"/>
                <w:szCs w:val="18"/>
                <w:lang w:val="es-ES"/>
              </w:rPr>
              <w:t>600 000</w:t>
            </w:r>
          </w:p>
        </w:tc>
        <w:tc>
          <w:tcPr>
            <w:tcW w:w="1452" w:type="dxa"/>
            <w:hideMark/>
          </w:tcPr>
          <w:p w14:paraId="4952F5F0" w14:textId="77777777" w:rsidR="00CE355E" w:rsidRPr="00E02841" w:rsidRDefault="00CE355E" w:rsidP="006909EB">
            <w:pPr>
              <w:jc w:val="right"/>
              <w:rPr>
                <w:sz w:val="18"/>
                <w:szCs w:val="18"/>
                <w:lang w:val="es-ES"/>
              </w:rPr>
            </w:pPr>
            <w:r w:rsidRPr="00E02841">
              <w:rPr>
                <w:sz w:val="18"/>
                <w:szCs w:val="18"/>
                <w:lang w:val="es-ES"/>
              </w:rPr>
              <w:t>1 569 000</w:t>
            </w:r>
          </w:p>
        </w:tc>
      </w:tr>
      <w:tr w:rsidR="00CE355E" w:rsidRPr="00E02841" w14:paraId="75585361" w14:textId="77777777" w:rsidTr="00E33170">
        <w:tc>
          <w:tcPr>
            <w:tcW w:w="1629" w:type="dxa"/>
            <w:hideMark/>
          </w:tcPr>
          <w:p w14:paraId="566E8CBD" w14:textId="77777777" w:rsidR="00CE355E" w:rsidRPr="00E02841" w:rsidRDefault="00CE355E" w:rsidP="006909EB">
            <w:pPr>
              <w:rPr>
                <w:sz w:val="18"/>
                <w:szCs w:val="18"/>
                <w:lang w:val="es-ES"/>
              </w:rPr>
            </w:pPr>
            <w:r w:rsidRPr="00E02841">
              <w:rPr>
                <w:sz w:val="18"/>
                <w:szCs w:val="18"/>
                <w:lang w:val="es-ES"/>
              </w:rPr>
              <w:t>Montenegro</w:t>
            </w:r>
          </w:p>
        </w:tc>
        <w:tc>
          <w:tcPr>
            <w:tcW w:w="1485" w:type="dxa"/>
            <w:hideMark/>
          </w:tcPr>
          <w:p w14:paraId="6A1A2532"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811D6A5"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F642580" w14:textId="77777777" w:rsidR="00CE355E" w:rsidRPr="00E02841" w:rsidRDefault="00CE355E" w:rsidP="006909EB">
            <w:pPr>
              <w:rPr>
                <w:sz w:val="18"/>
                <w:szCs w:val="18"/>
                <w:lang w:val="es-ES"/>
              </w:rPr>
            </w:pPr>
            <w:r w:rsidRPr="00E02841">
              <w:rPr>
                <w:sz w:val="18"/>
                <w:szCs w:val="18"/>
                <w:lang w:val="es-ES"/>
              </w:rPr>
              <w:t>Evaluación inicial del Convenio de Minamata para Montenegro</w:t>
            </w:r>
          </w:p>
        </w:tc>
        <w:tc>
          <w:tcPr>
            <w:tcW w:w="1025" w:type="dxa"/>
            <w:hideMark/>
          </w:tcPr>
          <w:p w14:paraId="2FFF63C3"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3A2F585"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4DB1ECAC"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3DD157FA"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2328F554" w14:textId="77777777" w:rsidR="00CE355E" w:rsidRPr="00E02841" w:rsidRDefault="00CE355E" w:rsidP="006909EB">
            <w:pPr>
              <w:jc w:val="right"/>
              <w:rPr>
                <w:sz w:val="18"/>
                <w:szCs w:val="18"/>
                <w:lang w:val="es-ES"/>
              </w:rPr>
            </w:pPr>
            <w:r w:rsidRPr="00E02841">
              <w:rPr>
                <w:sz w:val="18"/>
                <w:szCs w:val="18"/>
                <w:lang w:val="es-ES"/>
              </w:rPr>
              <w:t>20 000</w:t>
            </w:r>
          </w:p>
        </w:tc>
      </w:tr>
      <w:tr w:rsidR="00CE355E" w:rsidRPr="00E02841" w14:paraId="5C43D173" w14:textId="77777777" w:rsidTr="00E33170">
        <w:tc>
          <w:tcPr>
            <w:tcW w:w="1629" w:type="dxa"/>
            <w:hideMark/>
          </w:tcPr>
          <w:p w14:paraId="5883B576" w14:textId="77777777" w:rsidR="00CE355E" w:rsidRPr="00E02841" w:rsidRDefault="00CE355E" w:rsidP="006909EB">
            <w:pPr>
              <w:rPr>
                <w:sz w:val="18"/>
                <w:szCs w:val="18"/>
                <w:lang w:val="es-ES"/>
              </w:rPr>
            </w:pPr>
            <w:r w:rsidRPr="00E02841">
              <w:rPr>
                <w:sz w:val="18"/>
                <w:szCs w:val="18"/>
                <w:lang w:val="es-ES"/>
              </w:rPr>
              <w:t>Mozambique</w:t>
            </w:r>
          </w:p>
        </w:tc>
        <w:tc>
          <w:tcPr>
            <w:tcW w:w="1485" w:type="dxa"/>
            <w:hideMark/>
          </w:tcPr>
          <w:p w14:paraId="4FD54835"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43FF903"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540C72C" w14:textId="77777777" w:rsidR="00CE355E" w:rsidRPr="00E02841" w:rsidRDefault="00CE355E" w:rsidP="006909EB">
            <w:pPr>
              <w:rPr>
                <w:sz w:val="18"/>
                <w:szCs w:val="18"/>
                <w:lang w:val="es-ES"/>
              </w:rPr>
            </w:pPr>
            <w:r w:rsidRPr="00E02841">
              <w:rPr>
                <w:sz w:val="18"/>
                <w:szCs w:val="18"/>
                <w:lang w:val="es-ES"/>
              </w:rPr>
              <w:t>Plan nacional de acción sobre el mercurio en el sector de la extracción de oro artesanal y en pequeña escala de Mozambique</w:t>
            </w:r>
          </w:p>
        </w:tc>
        <w:tc>
          <w:tcPr>
            <w:tcW w:w="1025" w:type="dxa"/>
            <w:hideMark/>
          </w:tcPr>
          <w:p w14:paraId="0125D016"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2AC7B17"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4DFAE371"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2CF45356"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342DCDFA" w14:textId="77777777" w:rsidR="00CE355E" w:rsidRPr="00E02841" w:rsidRDefault="00CE355E" w:rsidP="006909EB">
            <w:pPr>
              <w:jc w:val="right"/>
              <w:rPr>
                <w:sz w:val="18"/>
                <w:szCs w:val="18"/>
                <w:lang w:val="es-ES"/>
              </w:rPr>
            </w:pPr>
            <w:r w:rsidRPr="00E02841">
              <w:rPr>
                <w:sz w:val="18"/>
                <w:szCs w:val="18"/>
                <w:lang w:val="es-ES"/>
              </w:rPr>
              <w:t>84 000</w:t>
            </w:r>
          </w:p>
        </w:tc>
      </w:tr>
      <w:tr w:rsidR="00CE355E" w:rsidRPr="00E02841" w14:paraId="085CE500" w14:textId="77777777" w:rsidTr="00E33170">
        <w:tc>
          <w:tcPr>
            <w:tcW w:w="1629" w:type="dxa"/>
          </w:tcPr>
          <w:p w14:paraId="30C71C9E" w14:textId="77777777" w:rsidR="00CE355E" w:rsidRPr="00E02841" w:rsidRDefault="00CE355E" w:rsidP="006909EB">
            <w:pPr>
              <w:rPr>
                <w:sz w:val="18"/>
                <w:szCs w:val="18"/>
                <w:lang w:val="es-ES"/>
              </w:rPr>
            </w:pPr>
            <w:r w:rsidRPr="00E02841">
              <w:rPr>
                <w:sz w:val="18"/>
                <w:szCs w:val="18"/>
                <w:lang w:val="es-ES"/>
              </w:rPr>
              <w:t>Mundial</w:t>
            </w:r>
          </w:p>
        </w:tc>
        <w:tc>
          <w:tcPr>
            <w:tcW w:w="1485" w:type="dxa"/>
          </w:tcPr>
          <w:p w14:paraId="61A1AC31" w14:textId="77777777" w:rsidR="00CE355E" w:rsidRPr="00E02841" w:rsidRDefault="00CE355E" w:rsidP="006909EB">
            <w:pPr>
              <w:rPr>
                <w:sz w:val="18"/>
                <w:szCs w:val="18"/>
                <w:lang w:val="es-ES"/>
              </w:rPr>
            </w:pPr>
            <w:r w:rsidRPr="00E02841">
              <w:rPr>
                <w:sz w:val="18"/>
                <w:szCs w:val="18"/>
                <w:lang w:val="es-ES"/>
              </w:rPr>
              <w:t>Bangladesh, Guinea-Bissau, Mauritania, Mozambique, Samoa</w:t>
            </w:r>
          </w:p>
        </w:tc>
        <w:tc>
          <w:tcPr>
            <w:tcW w:w="1033" w:type="dxa"/>
          </w:tcPr>
          <w:p w14:paraId="1257C8FE" w14:textId="77777777" w:rsidR="00CE355E" w:rsidRPr="00E02841" w:rsidRDefault="00CE355E" w:rsidP="006909EB">
            <w:pPr>
              <w:rPr>
                <w:sz w:val="18"/>
                <w:szCs w:val="18"/>
                <w:lang w:val="es-ES"/>
              </w:rPr>
            </w:pPr>
            <w:r w:rsidRPr="00E02841">
              <w:rPr>
                <w:sz w:val="18"/>
                <w:szCs w:val="18"/>
                <w:lang w:val="es-ES"/>
              </w:rPr>
              <w:t>D</w:t>
            </w:r>
          </w:p>
        </w:tc>
        <w:tc>
          <w:tcPr>
            <w:tcW w:w="4660" w:type="dxa"/>
          </w:tcPr>
          <w:p w14:paraId="4CC66F0C" w14:textId="77777777" w:rsidR="00CE355E" w:rsidRPr="00E02841" w:rsidRDefault="00CE355E" w:rsidP="006909EB">
            <w:pPr>
              <w:rPr>
                <w:sz w:val="18"/>
                <w:szCs w:val="18"/>
                <w:lang w:val="es-ES"/>
              </w:rPr>
            </w:pPr>
            <w:r w:rsidRPr="00E02841">
              <w:rPr>
                <w:sz w:val="18"/>
                <w:szCs w:val="18"/>
                <w:lang w:val="es-ES"/>
              </w:rPr>
              <w:t>Reforzar la adopción de decisiones a nivel nacional con miras a la ratificación del Convenio de Minamata y crear capacidad para la puesta en práctica de futuras disposiciones</w:t>
            </w:r>
          </w:p>
        </w:tc>
        <w:tc>
          <w:tcPr>
            <w:tcW w:w="1025" w:type="dxa"/>
          </w:tcPr>
          <w:p w14:paraId="739EF0BB" w14:textId="77777777" w:rsidR="00CE355E" w:rsidRPr="00E02841" w:rsidRDefault="00CE355E" w:rsidP="006909EB">
            <w:pPr>
              <w:rPr>
                <w:sz w:val="18"/>
                <w:szCs w:val="18"/>
                <w:lang w:val="es-ES"/>
              </w:rPr>
            </w:pPr>
            <w:r w:rsidRPr="00E02841">
              <w:rPr>
                <w:sz w:val="18"/>
                <w:szCs w:val="18"/>
                <w:lang w:val="es-ES"/>
              </w:rPr>
              <w:t>FMAM-6</w:t>
            </w:r>
          </w:p>
        </w:tc>
        <w:tc>
          <w:tcPr>
            <w:tcW w:w="776" w:type="dxa"/>
          </w:tcPr>
          <w:p w14:paraId="338619D0" w14:textId="77777777" w:rsidR="00CE355E" w:rsidRPr="00E02841" w:rsidRDefault="00CE355E" w:rsidP="006909EB">
            <w:pPr>
              <w:rPr>
                <w:sz w:val="18"/>
                <w:szCs w:val="18"/>
                <w:lang w:val="es-ES"/>
              </w:rPr>
            </w:pPr>
            <w:r w:rsidRPr="00E02841">
              <w:rPr>
                <w:sz w:val="18"/>
                <w:szCs w:val="18"/>
                <w:lang w:val="es-ES"/>
              </w:rPr>
              <w:t>AA</w:t>
            </w:r>
          </w:p>
        </w:tc>
        <w:tc>
          <w:tcPr>
            <w:tcW w:w="1153" w:type="dxa"/>
          </w:tcPr>
          <w:p w14:paraId="3A991F59" w14:textId="77777777" w:rsidR="00CE355E" w:rsidRPr="00E02841" w:rsidRDefault="00CE355E" w:rsidP="006909EB">
            <w:pPr>
              <w:rPr>
                <w:sz w:val="18"/>
                <w:szCs w:val="18"/>
                <w:lang w:val="es-ES"/>
              </w:rPr>
            </w:pPr>
            <w:r w:rsidRPr="00E02841">
              <w:rPr>
                <w:sz w:val="18"/>
                <w:szCs w:val="18"/>
                <w:lang w:val="es-ES"/>
              </w:rPr>
              <w:t>PNUD</w:t>
            </w:r>
          </w:p>
        </w:tc>
        <w:tc>
          <w:tcPr>
            <w:tcW w:w="1246" w:type="dxa"/>
          </w:tcPr>
          <w:p w14:paraId="1F546A8E" w14:textId="77777777" w:rsidR="00CE355E" w:rsidRPr="00E02841" w:rsidRDefault="00CE355E" w:rsidP="006909EB">
            <w:pPr>
              <w:jc w:val="right"/>
              <w:rPr>
                <w:sz w:val="18"/>
                <w:szCs w:val="18"/>
                <w:lang w:val="es-ES"/>
              </w:rPr>
            </w:pPr>
            <w:r w:rsidRPr="00E02841">
              <w:rPr>
                <w:sz w:val="18"/>
                <w:szCs w:val="18"/>
                <w:lang w:val="es-ES"/>
              </w:rPr>
              <w:t>1 000 000</w:t>
            </w:r>
          </w:p>
        </w:tc>
        <w:tc>
          <w:tcPr>
            <w:tcW w:w="1452" w:type="dxa"/>
          </w:tcPr>
          <w:p w14:paraId="04889F88"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7A8E0BF9" w14:textId="77777777" w:rsidTr="00E33170">
        <w:tc>
          <w:tcPr>
            <w:tcW w:w="1629" w:type="dxa"/>
          </w:tcPr>
          <w:p w14:paraId="6EC9D424" w14:textId="77777777" w:rsidR="00CE355E" w:rsidRPr="00E02841" w:rsidRDefault="00CE355E" w:rsidP="006909EB">
            <w:pPr>
              <w:rPr>
                <w:sz w:val="18"/>
                <w:szCs w:val="18"/>
                <w:lang w:val="es-ES"/>
              </w:rPr>
            </w:pPr>
            <w:r w:rsidRPr="00E02841">
              <w:rPr>
                <w:sz w:val="18"/>
                <w:szCs w:val="18"/>
                <w:lang w:val="es-ES"/>
              </w:rPr>
              <w:t>Mundial</w:t>
            </w:r>
          </w:p>
        </w:tc>
        <w:tc>
          <w:tcPr>
            <w:tcW w:w="1485" w:type="dxa"/>
          </w:tcPr>
          <w:p w14:paraId="4FDC4A2F" w14:textId="77777777" w:rsidR="00CE355E" w:rsidRPr="00E02841" w:rsidRDefault="00CE355E" w:rsidP="006909EB">
            <w:pPr>
              <w:rPr>
                <w:sz w:val="18"/>
                <w:szCs w:val="18"/>
                <w:lang w:val="es-ES"/>
              </w:rPr>
            </w:pPr>
            <w:r w:rsidRPr="00E02841">
              <w:rPr>
                <w:sz w:val="18"/>
                <w:szCs w:val="18"/>
                <w:lang w:val="es-ES"/>
              </w:rPr>
              <w:t>Burkina Faso, Colombia, Filipinas, Guyana, Indonesia, Kenya, Mongolia, Perú</w:t>
            </w:r>
          </w:p>
        </w:tc>
        <w:tc>
          <w:tcPr>
            <w:tcW w:w="1033" w:type="dxa"/>
          </w:tcPr>
          <w:p w14:paraId="5116D67F" w14:textId="77777777" w:rsidR="00CE355E" w:rsidRPr="00E02841" w:rsidRDefault="00CE355E" w:rsidP="006909EB">
            <w:pPr>
              <w:rPr>
                <w:sz w:val="18"/>
                <w:szCs w:val="18"/>
                <w:lang w:val="es-ES"/>
              </w:rPr>
            </w:pPr>
            <w:r w:rsidRPr="00E02841">
              <w:rPr>
                <w:sz w:val="18"/>
                <w:szCs w:val="18"/>
                <w:lang w:val="es-ES"/>
              </w:rPr>
              <w:t>D</w:t>
            </w:r>
          </w:p>
        </w:tc>
        <w:tc>
          <w:tcPr>
            <w:tcW w:w="4660" w:type="dxa"/>
          </w:tcPr>
          <w:p w14:paraId="742FB5C7" w14:textId="77777777" w:rsidR="00CE355E" w:rsidRPr="00E02841" w:rsidRDefault="00CE355E" w:rsidP="006909EB">
            <w:pPr>
              <w:rPr>
                <w:sz w:val="18"/>
                <w:szCs w:val="18"/>
                <w:lang w:val="es-ES"/>
              </w:rPr>
            </w:pPr>
            <w:r w:rsidRPr="00E02841">
              <w:rPr>
                <w:sz w:val="18"/>
                <w:szCs w:val="18"/>
                <w:lang w:val="es-ES"/>
              </w:rPr>
              <w:t>Oportunidades mundiales para el desarrollo a largo plazo del sector de la extracción de oro artesanal y en pequeña escala (programa GEF GOLD)</w:t>
            </w:r>
          </w:p>
        </w:tc>
        <w:tc>
          <w:tcPr>
            <w:tcW w:w="1025" w:type="dxa"/>
          </w:tcPr>
          <w:p w14:paraId="655D85DB" w14:textId="77777777" w:rsidR="00CE355E" w:rsidRPr="00E02841" w:rsidRDefault="00CE355E" w:rsidP="006909EB">
            <w:pPr>
              <w:rPr>
                <w:sz w:val="18"/>
                <w:szCs w:val="18"/>
                <w:lang w:val="es-ES"/>
              </w:rPr>
            </w:pPr>
            <w:r w:rsidRPr="00E02841">
              <w:rPr>
                <w:sz w:val="18"/>
                <w:szCs w:val="18"/>
                <w:lang w:val="es-ES"/>
              </w:rPr>
              <w:t>FMAM-6</w:t>
            </w:r>
          </w:p>
        </w:tc>
        <w:tc>
          <w:tcPr>
            <w:tcW w:w="776" w:type="dxa"/>
          </w:tcPr>
          <w:p w14:paraId="4FE5186C" w14:textId="77777777" w:rsidR="00CE355E" w:rsidRPr="00E02841" w:rsidRDefault="00CE355E" w:rsidP="006909EB">
            <w:pPr>
              <w:rPr>
                <w:sz w:val="18"/>
                <w:szCs w:val="18"/>
                <w:lang w:val="es-ES"/>
              </w:rPr>
            </w:pPr>
            <w:r w:rsidRPr="00E02841">
              <w:rPr>
                <w:sz w:val="18"/>
                <w:szCs w:val="18"/>
                <w:lang w:val="es-ES"/>
              </w:rPr>
              <w:t>DMP</w:t>
            </w:r>
          </w:p>
        </w:tc>
        <w:tc>
          <w:tcPr>
            <w:tcW w:w="1153" w:type="dxa"/>
          </w:tcPr>
          <w:p w14:paraId="22E6B65C" w14:textId="77777777" w:rsidR="00CE355E" w:rsidRPr="00E02841" w:rsidRDefault="00CE355E" w:rsidP="006909EB">
            <w:pPr>
              <w:rPr>
                <w:sz w:val="18"/>
                <w:szCs w:val="18"/>
                <w:lang w:val="es-ES"/>
              </w:rPr>
            </w:pPr>
            <w:r w:rsidRPr="00E02841">
              <w:rPr>
                <w:sz w:val="18"/>
                <w:szCs w:val="18"/>
                <w:lang w:val="es-ES"/>
              </w:rPr>
              <w:t>PNUMA, PNUD, ONUDI, CI</w:t>
            </w:r>
          </w:p>
        </w:tc>
        <w:tc>
          <w:tcPr>
            <w:tcW w:w="1246" w:type="dxa"/>
          </w:tcPr>
          <w:p w14:paraId="07EEBA12" w14:textId="77777777" w:rsidR="00CE355E" w:rsidRPr="00E02841" w:rsidRDefault="00CE355E" w:rsidP="006909EB">
            <w:pPr>
              <w:jc w:val="right"/>
              <w:rPr>
                <w:sz w:val="18"/>
                <w:szCs w:val="18"/>
                <w:lang w:val="es-ES"/>
              </w:rPr>
            </w:pPr>
            <w:r w:rsidRPr="00E02841">
              <w:rPr>
                <w:sz w:val="18"/>
                <w:szCs w:val="18"/>
                <w:lang w:val="es-ES"/>
              </w:rPr>
              <w:t>45 262 294</w:t>
            </w:r>
          </w:p>
        </w:tc>
        <w:tc>
          <w:tcPr>
            <w:tcW w:w="1452" w:type="dxa"/>
          </w:tcPr>
          <w:p w14:paraId="6C65056D" w14:textId="77777777" w:rsidR="00CE355E" w:rsidRPr="00E02841" w:rsidRDefault="00CE355E" w:rsidP="006909EB">
            <w:pPr>
              <w:jc w:val="right"/>
              <w:rPr>
                <w:sz w:val="18"/>
                <w:szCs w:val="18"/>
                <w:lang w:val="es-ES"/>
              </w:rPr>
            </w:pPr>
            <w:r w:rsidRPr="00E02841">
              <w:rPr>
                <w:sz w:val="18"/>
                <w:szCs w:val="18"/>
                <w:lang w:val="es-ES"/>
              </w:rPr>
              <w:t>135 174 956</w:t>
            </w:r>
          </w:p>
        </w:tc>
      </w:tr>
      <w:tr w:rsidR="00CE355E" w:rsidRPr="00E02841" w14:paraId="12345646" w14:textId="77777777" w:rsidTr="00E33170">
        <w:tc>
          <w:tcPr>
            <w:tcW w:w="1629" w:type="dxa"/>
          </w:tcPr>
          <w:p w14:paraId="366E4685" w14:textId="77777777" w:rsidR="00CE355E" w:rsidRPr="00E02841" w:rsidRDefault="00CE355E" w:rsidP="006909EB">
            <w:pPr>
              <w:rPr>
                <w:sz w:val="18"/>
                <w:szCs w:val="18"/>
                <w:lang w:val="es-ES"/>
              </w:rPr>
            </w:pPr>
            <w:r w:rsidRPr="00E02841">
              <w:rPr>
                <w:sz w:val="18"/>
                <w:szCs w:val="18"/>
                <w:lang w:val="es-ES"/>
              </w:rPr>
              <w:t>Mundial</w:t>
            </w:r>
          </w:p>
        </w:tc>
        <w:tc>
          <w:tcPr>
            <w:tcW w:w="1485" w:type="dxa"/>
          </w:tcPr>
          <w:p w14:paraId="3F9427EB" w14:textId="77777777" w:rsidR="00CE355E" w:rsidRPr="00E02841" w:rsidRDefault="00CE355E" w:rsidP="006909EB">
            <w:pPr>
              <w:rPr>
                <w:sz w:val="18"/>
                <w:szCs w:val="18"/>
                <w:lang w:val="es-ES"/>
              </w:rPr>
            </w:pPr>
            <w:r w:rsidRPr="00E02841">
              <w:rPr>
                <w:sz w:val="18"/>
                <w:szCs w:val="18"/>
                <w:lang w:val="es-ES"/>
              </w:rPr>
              <w:t> </w:t>
            </w:r>
          </w:p>
        </w:tc>
        <w:tc>
          <w:tcPr>
            <w:tcW w:w="1033" w:type="dxa"/>
          </w:tcPr>
          <w:p w14:paraId="31CC46C7" w14:textId="77777777" w:rsidR="00CE355E" w:rsidRPr="00E02841" w:rsidRDefault="00CE355E" w:rsidP="006909EB">
            <w:pPr>
              <w:rPr>
                <w:sz w:val="18"/>
                <w:szCs w:val="18"/>
                <w:lang w:val="es-ES"/>
              </w:rPr>
            </w:pPr>
            <w:r w:rsidRPr="00E02841">
              <w:rPr>
                <w:sz w:val="18"/>
                <w:szCs w:val="18"/>
                <w:lang w:val="es-ES"/>
              </w:rPr>
              <w:t>C</w:t>
            </w:r>
          </w:p>
        </w:tc>
        <w:tc>
          <w:tcPr>
            <w:tcW w:w="4660" w:type="dxa"/>
          </w:tcPr>
          <w:p w14:paraId="04C4030F" w14:textId="77777777" w:rsidR="00CE355E" w:rsidRPr="00E02841" w:rsidRDefault="00CE355E" w:rsidP="006909EB">
            <w:pPr>
              <w:rPr>
                <w:sz w:val="18"/>
                <w:szCs w:val="18"/>
                <w:lang w:val="es-ES"/>
              </w:rPr>
            </w:pPr>
            <w:r w:rsidRPr="00E02841">
              <w:rPr>
                <w:sz w:val="18"/>
                <w:szCs w:val="18"/>
                <w:lang w:val="es-ES"/>
              </w:rPr>
              <w:t>Elaboración de un plan de vigilancia mundial de la exposición humana a las concentraciones de mercurio en el medio ambiente</w:t>
            </w:r>
          </w:p>
        </w:tc>
        <w:tc>
          <w:tcPr>
            <w:tcW w:w="1025" w:type="dxa"/>
          </w:tcPr>
          <w:p w14:paraId="6EB603DA" w14:textId="77777777" w:rsidR="00CE355E" w:rsidRPr="00E02841" w:rsidRDefault="00CE355E" w:rsidP="006909EB">
            <w:pPr>
              <w:rPr>
                <w:sz w:val="18"/>
                <w:szCs w:val="18"/>
                <w:lang w:val="es-ES"/>
              </w:rPr>
            </w:pPr>
            <w:r w:rsidRPr="00E02841">
              <w:rPr>
                <w:sz w:val="18"/>
                <w:szCs w:val="18"/>
                <w:lang w:val="es-ES"/>
              </w:rPr>
              <w:t>FMAM-5</w:t>
            </w:r>
          </w:p>
        </w:tc>
        <w:tc>
          <w:tcPr>
            <w:tcW w:w="776" w:type="dxa"/>
          </w:tcPr>
          <w:p w14:paraId="57BEC53E" w14:textId="77777777" w:rsidR="00CE355E" w:rsidRPr="00E02841" w:rsidRDefault="00CE355E" w:rsidP="006909EB">
            <w:pPr>
              <w:rPr>
                <w:sz w:val="18"/>
                <w:szCs w:val="18"/>
                <w:lang w:val="es-ES"/>
              </w:rPr>
            </w:pPr>
            <w:r w:rsidRPr="00E02841">
              <w:rPr>
                <w:sz w:val="18"/>
                <w:szCs w:val="18"/>
                <w:lang w:val="es-ES"/>
              </w:rPr>
              <w:t>PM</w:t>
            </w:r>
          </w:p>
        </w:tc>
        <w:tc>
          <w:tcPr>
            <w:tcW w:w="1153" w:type="dxa"/>
          </w:tcPr>
          <w:p w14:paraId="4CA1CFE3" w14:textId="77777777" w:rsidR="00CE355E" w:rsidRPr="00E02841" w:rsidRDefault="00CE355E" w:rsidP="006909EB">
            <w:pPr>
              <w:rPr>
                <w:sz w:val="18"/>
                <w:szCs w:val="18"/>
                <w:lang w:val="es-ES"/>
              </w:rPr>
            </w:pPr>
            <w:r w:rsidRPr="00E02841">
              <w:rPr>
                <w:sz w:val="18"/>
                <w:szCs w:val="18"/>
                <w:lang w:val="es-ES"/>
              </w:rPr>
              <w:t>PNUMA</w:t>
            </w:r>
          </w:p>
        </w:tc>
        <w:tc>
          <w:tcPr>
            <w:tcW w:w="1246" w:type="dxa"/>
          </w:tcPr>
          <w:p w14:paraId="76B114AC" w14:textId="77777777" w:rsidR="00CE355E" w:rsidRPr="00E02841" w:rsidRDefault="00CE355E" w:rsidP="006909EB">
            <w:pPr>
              <w:jc w:val="right"/>
              <w:rPr>
                <w:sz w:val="18"/>
                <w:szCs w:val="18"/>
                <w:lang w:val="es-ES"/>
              </w:rPr>
            </w:pPr>
            <w:r w:rsidRPr="00E02841">
              <w:rPr>
                <w:sz w:val="18"/>
                <w:szCs w:val="18"/>
                <w:lang w:val="es-ES"/>
              </w:rPr>
              <w:t>850 000</w:t>
            </w:r>
          </w:p>
        </w:tc>
        <w:tc>
          <w:tcPr>
            <w:tcW w:w="1452" w:type="dxa"/>
          </w:tcPr>
          <w:p w14:paraId="02730931" w14:textId="77777777" w:rsidR="00CE355E" w:rsidRPr="00E02841" w:rsidRDefault="00CE355E" w:rsidP="006909EB">
            <w:pPr>
              <w:jc w:val="right"/>
              <w:rPr>
                <w:sz w:val="18"/>
                <w:szCs w:val="18"/>
                <w:lang w:val="es-ES"/>
              </w:rPr>
            </w:pPr>
            <w:r w:rsidRPr="00E02841">
              <w:rPr>
                <w:sz w:val="18"/>
                <w:szCs w:val="18"/>
                <w:lang w:val="es-ES"/>
              </w:rPr>
              <w:t>3 005 411</w:t>
            </w:r>
          </w:p>
        </w:tc>
      </w:tr>
      <w:tr w:rsidR="00CE355E" w:rsidRPr="00E02841" w14:paraId="59FBC189" w14:textId="77777777" w:rsidTr="00E33170">
        <w:tc>
          <w:tcPr>
            <w:tcW w:w="1629" w:type="dxa"/>
            <w:hideMark/>
          </w:tcPr>
          <w:p w14:paraId="7CDE7B1E" w14:textId="77777777" w:rsidR="00CE355E" w:rsidRPr="00E02841" w:rsidRDefault="00CE355E" w:rsidP="006909EB">
            <w:pPr>
              <w:rPr>
                <w:sz w:val="18"/>
                <w:szCs w:val="18"/>
                <w:lang w:val="es-ES"/>
              </w:rPr>
            </w:pPr>
            <w:r w:rsidRPr="00E02841">
              <w:rPr>
                <w:sz w:val="18"/>
                <w:szCs w:val="18"/>
                <w:lang w:val="es-ES"/>
              </w:rPr>
              <w:t>Myanmar</w:t>
            </w:r>
          </w:p>
        </w:tc>
        <w:tc>
          <w:tcPr>
            <w:tcW w:w="1485" w:type="dxa"/>
            <w:hideMark/>
          </w:tcPr>
          <w:p w14:paraId="7E262DDF"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19BACD82"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E6AB3B1" w14:textId="77777777" w:rsidR="00CE355E" w:rsidRPr="00E02841" w:rsidRDefault="00CE355E" w:rsidP="006909EB">
            <w:pPr>
              <w:rPr>
                <w:sz w:val="18"/>
                <w:szCs w:val="18"/>
                <w:lang w:val="es-ES"/>
              </w:rPr>
            </w:pPr>
            <w:r w:rsidRPr="00E02841">
              <w:rPr>
                <w:sz w:val="18"/>
                <w:szCs w:val="18"/>
                <w:lang w:val="es-ES"/>
              </w:rPr>
              <w:t xml:space="preserve">Realización de una evaluación inicial del Convenio de Minamata y un plan nacional de acción para la extracción de oro artesanal y en pequeña escala en Myanmar </w:t>
            </w:r>
          </w:p>
        </w:tc>
        <w:tc>
          <w:tcPr>
            <w:tcW w:w="1025" w:type="dxa"/>
            <w:hideMark/>
          </w:tcPr>
          <w:p w14:paraId="4E7C615F"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14B04BB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4A55428F"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43E73FB1" w14:textId="77777777" w:rsidR="00CE355E" w:rsidRPr="00E02841" w:rsidRDefault="00CE355E" w:rsidP="006909EB">
            <w:pPr>
              <w:jc w:val="right"/>
              <w:rPr>
                <w:sz w:val="18"/>
                <w:szCs w:val="18"/>
                <w:lang w:val="es-ES"/>
              </w:rPr>
            </w:pPr>
            <w:r w:rsidRPr="00E02841">
              <w:rPr>
                <w:sz w:val="18"/>
                <w:szCs w:val="18"/>
                <w:lang w:val="es-ES"/>
              </w:rPr>
              <w:t>700 000</w:t>
            </w:r>
          </w:p>
        </w:tc>
        <w:tc>
          <w:tcPr>
            <w:tcW w:w="1452" w:type="dxa"/>
            <w:hideMark/>
          </w:tcPr>
          <w:p w14:paraId="198337AE"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36029A79" w14:textId="77777777" w:rsidTr="00E33170">
        <w:tc>
          <w:tcPr>
            <w:tcW w:w="1629" w:type="dxa"/>
            <w:hideMark/>
          </w:tcPr>
          <w:p w14:paraId="2A3C8EDF" w14:textId="77777777" w:rsidR="00CE355E" w:rsidRPr="00E02841" w:rsidRDefault="00CE355E" w:rsidP="006909EB">
            <w:pPr>
              <w:rPr>
                <w:sz w:val="18"/>
                <w:szCs w:val="18"/>
                <w:lang w:val="es-ES"/>
              </w:rPr>
            </w:pPr>
            <w:r w:rsidRPr="00E02841">
              <w:rPr>
                <w:sz w:val="18"/>
                <w:szCs w:val="18"/>
                <w:lang w:val="es-ES"/>
              </w:rPr>
              <w:t>Nepal</w:t>
            </w:r>
          </w:p>
        </w:tc>
        <w:tc>
          <w:tcPr>
            <w:tcW w:w="1485" w:type="dxa"/>
            <w:hideMark/>
          </w:tcPr>
          <w:p w14:paraId="7041BC47"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4E0E3A2"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28990CC" w14:textId="77777777" w:rsidR="00CE355E" w:rsidRPr="00E02841" w:rsidRDefault="00CE355E" w:rsidP="006909EB">
            <w:pPr>
              <w:rPr>
                <w:sz w:val="18"/>
                <w:szCs w:val="18"/>
                <w:lang w:val="es-ES"/>
              </w:rPr>
            </w:pPr>
            <w:r w:rsidRPr="00E02841">
              <w:rPr>
                <w:sz w:val="18"/>
                <w:szCs w:val="18"/>
                <w:lang w:val="es-ES"/>
              </w:rPr>
              <w:t>Evaluación inicial del Convenio de Minamata en Nepal</w:t>
            </w:r>
          </w:p>
        </w:tc>
        <w:tc>
          <w:tcPr>
            <w:tcW w:w="1025" w:type="dxa"/>
            <w:hideMark/>
          </w:tcPr>
          <w:p w14:paraId="5284BEDF"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499B45E8"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4D5A767"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7383F740"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28B1547A" w14:textId="77777777" w:rsidR="00CE355E" w:rsidRPr="00E02841" w:rsidRDefault="00CE355E" w:rsidP="006909EB">
            <w:pPr>
              <w:jc w:val="right"/>
              <w:rPr>
                <w:sz w:val="18"/>
                <w:szCs w:val="18"/>
                <w:lang w:val="es-ES"/>
              </w:rPr>
            </w:pPr>
            <w:r w:rsidRPr="00E02841">
              <w:rPr>
                <w:sz w:val="18"/>
                <w:szCs w:val="18"/>
                <w:lang w:val="es-ES"/>
              </w:rPr>
              <w:t>108 600</w:t>
            </w:r>
          </w:p>
        </w:tc>
      </w:tr>
      <w:tr w:rsidR="00CE355E" w:rsidRPr="00E02841" w14:paraId="28C1D9E6" w14:textId="77777777" w:rsidTr="00E33170">
        <w:tc>
          <w:tcPr>
            <w:tcW w:w="1629" w:type="dxa"/>
            <w:hideMark/>
          </w:tcPr>
          <w:p w14:paraId="1CECD8BE" w14:textId="77777777" w:rsidR="00CE355E" w:rsidRPr="00E02841" w:rsidRDefault="00CE355E" w:rsidP="006909EB">
            <w:pPr>
              <w:rPr>
                <w:sz w:val="18"/>
                <w:szCs w:val="18"/>
                <w:lang w:val="es-ES"/>
              </w:rPr>
            </w:pPr>
            <w:r w:rsidRPr="00E02841">
              <w:rPr>
                <w:sz w:val="18"/>
                <w:szCs w:val="18"/>
                <w:lang w:val="es-ES"/>
              </w:rPr>
              <w:t>Nigeria</w:t>
            </w:r>
          </w:p>
        </w:tc>
        <w:tc>
          <w:tcPr>
            <w:tcW w:w="1485" w:type="dxa"/>
            <w:hideMark/>
          </w:tcPr>
          <w:p w14:paraId="4543C11F"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354A2C5"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70F5379B" w14:textId="77777777" w:rsidR="00CE355E" w:rsidRPr="00E02841" w:rsidRDefault="00CE355E" w:rsidP="006909EB">
            <w:pPr>
              <w:rPr>
                <w:sz w:val="18"/>
                <w:szCs w:val="18"/>
                <w:lang w:val="es-ES"/>
              </w:rPr>
            </w:pPr>
            <w:r w:rsidRPr="00E02841">
              <w:rPr>
                <w:sz w:val="18"/>
                <w:szCs w:val="18"/>
                <w:lang w:val="es-ES"/>
              </w:rPr>
              <w:t>Plan nacional de acción sobre el mercurio en el sector de la extracción de oro artesanal y en pequeña escala de Nigeria</w:t>
            </w:r>
          </w:p>
        </w:tc>
        <w:tc>
          <w:tcPr>
            <w:tcW w:w="1025" w:type="dxa"/>
            <w:hideMark/>
          </w:tcPr>
          <w:p w14:paraId="0A631F8F"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17BE7A4F"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0166D583"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6119A787"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303CD4F0" w14:textId="77777777" w:rsidR="00CE355E" w:rsidRPr="00E02841" w:rsidRDefault="00CE355E" w:rsidP="006909EB">
            <w:pPr>
              <w:jc w:val="right"/>
              <w:rPr>
                <w:sz w:val="18"/>
                <w:szCs w:val="18"/>
                <w:lang w:val="es-ES"/>
              </w:rPr>
            </w:pPr>
            <w:r w:rsidRPr="00E02841">
              <w:rPr>
                <w:sz w:val="18"/>
                <w:szCs w:val="18"/>
                <w:lang w:val="es-ES"/>
              </w:rPr>
              <w:t>373 000</w:t>
            </w:r>
          </w:p>
        </w:tc>
      </w:tr>
      <w:tr w:rsidR="00CE355E" w:rsidRPr="00E02841" w14:paraId="028AE91C" w14:textId="77777777" w:rsidTr="00E33170">
        <w:tc>
          <w:tcPr>
            <w:tcW w:w="1629" w:type="dxa"/>
            <w:hideMark/>
          </w:tcPr>
          <w:p w14:paraId="2FD116CF" w14:textId="77777777" w:rsidR="00CE355E" w:rsidRPr="00E02841" w:rsidRDefault="00CE355E" w:rsidP="006909EB">
            <w:pPr>
              <w:rPr>
                <w:sz w:val="18"/>
                <w:szCs w:val="18"/>
                <w:lang w:val="es-ES"/>
              </w:rPr>
            </w:pPr>
            <w:r w:rsidRPr="00E02841">
              <w:rPr>
                <w:sz w:val="18"/>
                <w:szCs w:val="18"/>
                <w:lang w:val="es-ES"/>
              </w:rPr>
              <w:t>Nigeria</w:t>
            </w:r>
          </w:p>
        </w:tc>
        <w:tc>
          <w:tcPr>
            <w:tcW w:w="1485" w:type="dxa"/>
            <w:hideMark/>
          </w:tcPr>
          <w:p w14:paraId="0364DD44"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F8939EB"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5E7FB965" w14:textId="77777777" w:rsidR="00CE355E" w:rsidRPr="00E02841" w:rsidRDefault="00CE355E" w:rsidP="006909EB">
            <w:pPr>
              <w:rPr>
                <w:sz w:val="18"/>
                <w:szCs w:val="18"/>
                <w:lang w:val="es-ES"/>
              </w:rPr>
            </w:pPr>
            <w:r w:rsidRPr="00E02841">
              <w:rPr>
                <w:sz w:val="18"/>
                <w:szCs w:val="18"/>
                <w:lang w:val="es-ES"/>
              </w:rPr>
              <w:t>Evaluación inicial del Convenio de Minamata en la República Federal de Nigeria</w:t>
            </w:r>
          </w:p>
        </w:tc>
        <w:tc>
          <w:tcPr>
            <w:tcW w:w="1025" w:type="dxa"/>
            <w:hideMark/>
          </w:tcPr>
          <w:p w14:paraId="64F84D67"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24BE4FF9"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340EB7FC"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33B4FEB0" w14:textId="77777777" w:rsidR="00CE355E" w:rsidRPr="00E02841" w:rsidRDefault="00CE355E" w:rsidP="006909EB">
            <w:pPr>
              <w:jc w:val="right"/>
              <w:rPr>
                <w:sz w:val="18"/>
                <w:szCs w:val="18"/>
                <w:lang w:val="es-ES"/>
              </w:rPr>
            </w:pPr>
            <w:r w:rsidRPr="00E02841">
              <w:rPr>
                <w:sz w:val="18"/>
                <w:szCs w:val="18"/>
                <w:lang w:val="es-ES"/>
              </w:rPr>
              <w:t>1 000 000</w:t>
            </w:r>
          </w:p>
        </w:tc>
        <w:tc>
          <w:tcPr>
            <w:tcW w:w="1452" w:type="dxa"/>
            <w:hideMark/>
          </w:tcPr>
          <w:p w14:paraId="419B6BFF" w14:textId="77777777" w:rsidR="00CE355E" w:rsidRPr="00E02841" w:rsidRDefault="00CE355E" w:rsidP="006909EB">
            <w:pPr>
              <w:jc w:val="right"/>
              <w:rPr>
                <w:sz w:val="18"/>
                <w:szCs w:val="18"/>
                <w:lang w:val="es-ES"/>
              </w:rPr>
            </w:pPr>
            <w:r w:rsidRPr="00E02841">
              <w:rPr>
                <w:sz w:val="18"/>
                <w:szCs w:val="18"/>
                <w:lang w:val="es-ES"/>
              </w:rPr>
              <w:t>182 000</w:t>
            </w:r>
          </w:p>
        </w:tc>
      </w:tr>
      <w:tr w:rsidR="00CE355E" w:rsidRPr="00E02841" w14:paraId="778666A6" w14:textId="77777777" w:rsidTr="00E33170">
        <w:tc>
          <w:tcPr>
            <w:tcW w:w="1629" w:type="dxa"/>
            <w:hideMark/>
          </w:tcPr>
          <w:p w14:paraId="261D97FD" w14:textId="77777777" w:rsidR="00CE355E" w:rsidRPr="00E02841" w:rsidRDefault="00CE355E" w:rsidP="006909EB">
            <w:pPr>
              <w:rPr>
                <w:sz w:val="18"/>
                <w:szCs w:val="18"/>
                <w:lang w:val="es-ES"/>
              </w:rPr>
            </w:pPr>
            <w:r w:rsidRPr="00E02841">
              <w:rPr>
                <w:sz w:val="18"/>
                <w:szCs w:val="18"/>
                <w:lang w:val="es-ES"/>
              </w:rPr>
              <w:t>Niue</w:t>
            </w:r>
          </w:p>
        </w:tc>
        <w:tc>
          <w:tcPr>
            <w:tcW w:w="1485" w:type="dxa"/>
            <w:hideMark/>
          </w:tcPr>
          <w:p w14:paraId="585C7CF5"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6F32AEC0"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0666DD3C"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Niue</w:t>
            </w:r>
          </w:p>
        </w:tc>
        <w:tc>
          <w:tcPr>
            <w:tcW w:w="1025" w:type="dxa"/>
            <w:hideMark/>
          </w:tcPr>
          <w:p w14:paraId="33420669"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6FCCC28"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2B30BE20"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07FA8FD2" w14:textId="77777777" w:rsidR="00CE355E" w:rsidRPr="00E02841" w:rsidRDefault="00CE355E" w:rsidP="006909EB">
            <w:pPr>
              <w:jc w:val="right"/>
              <w:rPr>
                <w:sz w:val="18"/>
                <w:szCs w:val="18"/>
                <w:lang w:val="es-ES"/>
              </w:rPr>
            </w:pPr>
            <w:r w:rsidRPr="00E02841">
              <w:rPr>
                <w:sz w:val="18"/>
                <w:szCs w:val="18"/>
                <w:lang w:val="es-ES"/>
              </w:rPr>
              <w:t>125 000</w:t>
            </w:r>
          </w:p>
        </w:tc>
        <w:tc>
          <w:tcPr>
            <w:tcW w:w="1452" w:type="dxa"/>
            <w:hideMark/>
          </w:tcPr>
          <w:p w14:paraId="326C15A0"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2B9AA370" w14:textId="77777777" w:rsidTr="00E33170">
        <w:tc>
          <w:tcPr>
            <w:tcW w:w="1629" w:type="dxa"/>
            <w:hideMark/>
          </w:tcPr>
          <w:p w14:paraId="7A1CF21A" w14:textId="77777777" w:rsidR="00CE355E" w:rsidRPr="00E02841" w:rsidRDefault="00CE355E" w:rsidP="006909EB">
            <w:pPr>
              <w:rPr>
                <w:sz w:val="18"/>
                <w:szCs w:val="18"/>
                <w:lang w:val="es-ES"/>
              </w:rPr>
            </w:pPr>
            <w:r w:rsidRPr="00E02841">
              <w:rPr>
                <w:sz w:val="18"/>
                <w:szCs w:val="18"/>
                <w:lang w:val="es-ES"/>
              </w:rPr>
              <w:t>Panamá</w:t>
            </w:r>
          </w:p>
        </w:tc>
        <w:tc>
          <w:tcPr>
            <w:tcW w:w="1485" w:type="dxa"/>
            <w:hideMark/>
          </w:tcPr>
          <w:p w14:paraId="4380BCC4"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3CD685A4"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0CD1C7A3" w14:textId="77777777" w:rsidR="00CE355E" w:rsidRPr="00E02841" w:rsidRDefault="00CE355E" w:rsidP="006909EB">
            <w:pPr>
              <w:rPr>
                <w:sz w:val="18"/>
                <w:szCs w:val="18"/>
                <w:lang w:val="es-ES"/>
              </w:rPr>
            </w:pPr>
            <w:r w:rsidRPr="00E02841">
              <w:rPr>
                <w:sz w:val="18"/>
                <w:szCs w:val="18"/>
                <w:lang w:val="es-ES"/>
              </w:rPr>
              <w:t>Evaluación inicial del Convenio de Minamata para Panamá</w:t>
            </w:r>
          </w:p>
        </w:tc>
        <w:tc>
          <w:tcPr>
            <w:tcW w:w="1025" w:type="dxa"/>
            <w:hideMark/>
          </w:tcPr>
          <w:p w14:paraId="66E470A2"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64C1EE6F"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7EE514A0"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35554B71"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243BF7B5"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581B70AA" w14:textId="77777777" w:rsidTr="00E33170">
        <w:tc>
          <w:tcPr>
            <w:tcW w:w="1629" w:type="dxa"/>
            <w:hideMark/>
          </w:tcPr>
          <w:p w14:paraId="667CBA81" w14:textId="77777777" w:rsidR="00CE355E" w:rsidRPr="00E02841" w:rsidRDefault="00CE355E" w:rsidP="006909EB">
            <w:pPr>
              <w:rPr>
                <w:sz w:val="18"/>
                <w:szCs w:val="18"/>
                <w:lang w:val="es-ES"/>
              </w:rPr>
            </w:pPr>
            <w:r w:rsidRPr="00E02841">
              <w:rPr>
                <w:sz w:val="18"/>
                <w:szCs w:val="18"/>
                <w:lang w:val="es-ES"/>
              </w:rPr>
              <w:t>Papua Nueva Guinea</w:t>
            </w:r>
          </w:p>
        </w:tc>
        <w:tc>
          <w:tcPr>
            <w:tcW w:w="1485" w:type="dxa"/>
            <w:hideMark/>
          </w:tcPr>
          <w:p w14:paraId="5A0BD741"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134DC423"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96A3F4B"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Papua Nueva Guinea</w:t>
            </w:r>
          </w:p>
        </w:tc>
        <w:tc>
          <w:tcPr>
            <w:tcW w:w="1025" w:type="dxa"/>
            <w:hideMark/>
          </w:tcPr>
          <w:p w14:paraId="6C0AEC25"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A1247B7"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2A56367C"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48750864" w14:textId="77777777" w:rsidR="00CE355E" w:rsidRPr="00E02841" w:rsidRDefault="00CE355E" w:rsidP="006909EB">
            <w:pPr>
              <w:jc w:val="right"/>
              <w:rPr>
                <w:sz w:val="18"/>
                <w:szCs w:val="18"/>
                <w:lang w:val="es-ES"/>
              </w:rPr>
            </w:pPr>
            <w:r w:rsidRPr="00E02841">
              <w:rPr>
                <w:sz w:val="18"/>
                <w:szCs w:val="18"/>
                <w:lang w:val="es-ES"/>
              </w:rPr>
              <w:t>300 000</w:t>
            </w:r>
          </w:p>
        </w:tc>
        <w:tc>
          <w:tcPr>
            <w:tcW w:w="1452" w:type="dxa"/>
            <w:hideMark/>
          </w:tcPr>
          <w:p w14:paraId="4CCFB9E5"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374C757B" w14:textId="77777777" w:rsidTr="00E33170">
        <w:tc>
          <w:tcPr>
            <w:tcW w:w="1629" w:type="dxa"/>
            <w:hideMark/>
          </w:tcPr>
          <w:p w14:paraId="2FBE07DE" w14:textId="77777777" w:rsidR="00CE355E" w:rsidRPr="00E02841" w:rsidRDefault="00CE355E" w:rsidP="006909EB">
            <w:pPr>
              <w:rPr>
                <w:sz w:val="18"/>
                <w:szCs w:val="18"/>
                <w:lang w:val="es-ES"/>
              </w:rPr>
            </w:pPr>
            <w:r w:rsidRPr="00E02841">
              <w:rPr>
                <w:sz w:val="18"/>
                <w:szCs w:val="18"/>
                <w:lang w:val="es-ES"/>
              </w:rPr>
              <w:t>Paraguay</w:t>
            </w:r>
          </w:p>
        </w:tc>
        <w:tc>
          <w:tcPr>
            <w:tcW w:w="1485" w:type="dxa"/>
            <w:hideMark/>
          </w:tcPr>
          <w:p w14:paraId="2840AEE2"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5481E8C5"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16CBB126" w14:textId="77777777" w:rsidR="00CE355E" w:rsidRPr="00E02841" w:rsidRDefault="00CE355E" w:rsidP="006909EB">
            <w:pPr>
              <w:rPr>
                <w:sz w:val="18"/>
                <w:szCs w:val="18"/>
                <w:lang w:val="es-ES"/>
              </w:rPr>
            </w:pPr>
            <w:r w:rsidRPr="00E02841">
              <w:rPr>
                <w:sz w:val="18"/>
                <w:szCs w:val="18"/>
                <w:lang w:val="es-ES"/>
              </w:rPr>
              <w:t>Elaboración de planes nacionales de acción para la extracción de oro artesanal y en pequeña escala en el Paraguay</w:t>
            </w:r>
          </w:p>
        </w:tc>
        <w:tc>
          <w:tcPr>
            <w:tcW w:w="1025" w:type="dxa"/>
            <w:hideMark/>
          </w:tcPr>
          <w:p w14:paraId="1F57C1A5"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4AC8B52"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A697AFD"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6BA03092"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7B744A1F"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12FD2AA6" w14:textId="77777777" w:rsidTr="00E33170">
        <w:tc>
          <w:tcPr>
            <w:tcW w:w="1629" w:type="dxa"/>
            <w:hideMark/>
          </w:tcPr>
          <w:p w14:paraId="0B43D105" w14:textId="77777777" w:rsidR="00CE355E" w:rsidRPr="00E02841" w:rsidRDefault="00CE355E" w:rsidP="006909EB">
            <w:pPr>
              <w:rPr>
                <w:sz w:val="18"/>
                <w:szCs w:val="18"/>
                <w:lang w:val="es-ES"/>
              </w:rPr>
            </w:pPr>
            <w:r w:rsidRPr="00E02841">
              <w:rPr>
                <w:sz w:val="18"/>
                <w:szCs w:val="18"/>
                <w:lang w:val="es-ES"/>
              </w:rPr>
              <w:t>Perú</w:t>
            </w:r>
          </w:p>
        </w:tc>
        <w:tc>
          <w:tcPr>
            <w:tcW w:w="1485" w:type="dxa"/>
            <w:hideMark/>
          </w:tcPr>
          <w:p w14:paraId="43B65E6B"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46511227"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F322F7F" w14:textId="77777777" w:rsidR="00CE355E" w:rsidRPr="00E02841" w:rsidRDefault="00CE355E" w:rsidP="006909EB">
            <w:pPr>
              <w:rPr>
                <w:sz w:val="18"/>
                <w:szCs w:val="18"/>
                <w:lang w:val="es-ES"/>
              </w:rPr>
            </w:pPr>
            <w:r w:rsidRPr="00E02841">
              <w:rPr>
                <w:sz w:val="18"/>
                <w:szCs w:val="18"/>
                <w:lang w:val="es-ES"/>
              </w:rPr>
              <w:t>Plan nacional de acción sobre el mercurio en el sector de la extracción de oro artesanal y en pequeña escala del Perú</w:t>
            </w:r>
          </w:p>
        </w:tc>
        <w:tc>
          <w:tcPr>
            <w:tcW w:w="1025" w:type="dxa"/>
            <w:hideMark/>
          </w:tcPr>
          <w:p w14:paraId="3354DFFF"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5A2210B4"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7E7A5C6"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3CCF9BB5"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0395557C" w14:textId="77777777" w:rsidR="00CE355E" w:rsidRPr="00E02841" w:rsidRDefault="00CE355E" w:rsidP="006909EB">
            <w:pPr>
              <w:jc w:val="right"/>
              <w:rPr>
                <w:sz w:val="18"/>
                <w:szCs w:val="18"/>
                <w:lang w:val="es-ES"/>
              </w:rPr>
            </w:pPr>
            <w:r w:rsidRPr="00E02841">
              <w:rPr>
                <w:sz w:val="18"/>
                <w:szCs w:val="18"/>
                <w:lang w:val="es-ES"/>
              </w:rPr>
              <w:t>217 000</w:t>
            </w:r>
          </w:p>
        </w:tc>
      </w:tr>
      <w:tr w:rsidR="00CE355E" w:rsidRPr="00E02841" w14:paraId="3275BBE4" w14:textId="77777777" w:rsidTr="00E33170">
        <w:tc>
          <w:tcPr>
            <w:tcW w:w="1629" w:type="dxa"/>
            <w:hideMark/>
          </w:tcPr>
          <w:p w14:paraId="1559E96A"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355C4972" w14:textId="77777777" w:rsidR="00CE355E" w:rsidRPr="00E02841" w:rsidRDefault="00CE355E" w:rsidP="006909EB">
            <w:pPr>
              <w:rPr>
                <w:sz w:val="18"/>
                <w:szCs w:val="18"/>
                <w:lang w:val="es-ES"/>
              </w:rPr>
            </w:pPr>
            <w:r w:rsidRPr="00E02841">
              <w:rPr>
                <w:sz w:val="18"/>
                <w:szCs w:val="18"/>
                <w:lang w:val="es-ES"/>
              </w:rPr>
              <w:t>Angola, Malawi, Zimbabwe</w:t>
            </w:r>
          </w:p>
        </w:tc>
        <w:tc>
          <w:tcPr>
            <w:tcW w:w="1033" w:type="dxa"/>
            <w:hideMark/>
          </w:tcPr>
          <w:p w14:paraId="307A6E43"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3E4BDA1"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sobre el Mercurio en África</w:t>
            </w:r>
          </w:p>
        </w:tc>
        <w:tc>
          <w:tcPr>
            <w:tcW w:w="1025" w:type="dxa"/>
            <w:hideMark/>
          </w:tcPr>
          <w:p w14:paraId="594BB9A8"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491E38A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2770113F"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115268AB" w14:textId="77777777" w:rsidR="00CE355E" w:rsidRPr="00E02841" w:rsidRDefault="00CE355E" w:rsidP="006909EB">
            <w:pPr>
              <w:jc w:val="right"/>
              <w:rPr>
                <w:sz w:val="18"/>
                <w:szCs w:val="18"/>
                <w:lang w:val="es-ES"/>
              </w:rPr>
            </w:pPr>
            <w:r w:rsidRPr="00E02841">
              <w:rPr>
                <w:sz w:val="18"/>
                <w:szCs w:val="18"/>
                <w:lang w:val="es-ES"/>
              </w:rPr>
              <w:t>547 945</w:t>
            </w:r>
          </w:p>
        </w:tc>
        <w:tc>
          <w:tcPr>
            <w:tcW w:w="1452" w:type="dxa"/>
            <w:hideMark/>
          </w:tcPr>
          <w:p w14:paraId="2186263D" w14:textId="77777777" w:rsidR="00CE355E" w:rsidRPr="00E02841" w:rsidRDefault="00CE355E" w:rsidP="006909EB">
            <w:pPr>
              <w:jc w:val="right"/>
              <w:rPr>
                <w:sz w:val="18"/>
                <w:szCs w:val="18"/>
                <w:lang w:val="es-ES"/>
              </w:rPr>
            </w:pPr>
            <w:r w:rsidRPr="00E02841">
              <w:rPr>
                <w:sz w:val="18"/>
                <w:szCs w:val="18"/>
                <w:lang w:val="es-ES"/>
              </w:rPr>
              <w:t>505 000</w:t>
            </w:r>
          </w:p>
        </w:tc>
      </w:tr>
      <w:tr w:rsidR="00CE355E" w:rsidRPr="00E02841" w14:paraId="57AD2CE3" w14:textId="77777777" w:rsidTr="00E33170">
        <w:tc>
          <w:tcPr>
            <w:tcW w:w="1629" w:type="dxa"/>
            <w:hideMark/>
          </w:tcPr>
          <w:p w14:paraId="69B5E97A"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02CACA63" w14:textId="77777777" w:rsidR="00CE355E" w:rsidRPr="00E02841" w:rsidRDefault="00CE355E" w:rsidP="006909EB">
            <w:pPr>
              <w:rPr>
                <w:sz w:val="18"/>
                <w:szCs w:val="18"/>
                <w:lang w:val="es-ES"/>
              </w:rPr>
            </w:pPr>
            <w:r w:rsidRPr="00E02841">
              <w:rPr>
                <w:sz w:val="18"/>
                <w:szCs w:val="18"/>
                <w:lang w:val="es-ES"/>
              </w:rPr>
              <w:t xml:space="preserve">Antigua y Barbuda, Dominica, Granada, San Vicente y las </w:t>
            </w:r>
            <w:proofErr w:type="gramStart"/>
            <w:r w:rsidRPr="00E02841">
              <w:rPr>
                <w:sz w:val="18"/>
                <w:szCs w:val="18"/>
                <w:lang w:val="es-ES"/>
              </w:rPr>
              <w:t>Granadinas</w:t>
            </w:r>
            <w:proofErr w:type="gramEnd"/>
          </w:p>
        </w:tc>
        <w:tc>
          <w:tcPr>
            <w:tcW w:w="1033" w:type="dxa"/>
            <w:hideMark/>
          </w:tcPr>
          <w:p w14:paraId="38C2DC02"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67EFA5E" w14:textId="77777777" w:rsidR="00CE355E" w:rsidRPr="00E02841" w:rsidRDefault="00CE355E" w:rsidP="006909EB">
            <w:pPr>
              <w:rPr>
                <w:sz w:val="18"/>
                <w:szCs w:val="18"/>
                <w:lang w:val="es-ES"/>
              </w:rPr>
            </w:pPr>
            <w:r w:rsidRPr="00E02841">
              <w:rPr>
                <w:sz w:val="18"/>
                <w:szCs w:val="18"/>
                <w:lang w:val="es-ES"/>
              </w:rPr>
              <w:t xml:space="preserve">Realización de evaluaciones iniciales del Convenio de Minamata en el Caribe (Antigua y Barbuda, Dominica, Granada, San Vicente y las </w:t>
            </w:r>
            <w:proofErr w:type="gramStart"/>
            <w:r w:rsidRPr="00E02841">
              <w:rPr>
                <w:sz w:val="18"/>
                <w:szCs w:val="18"/>
                <w:lang w:val="es-ES"/>
              </w:rPr>
              <w:t>Granadinas</w:t>
            </w:r>
            <w:proofErr w:type="gramEnd"/>
            <w:r w:rsidRPr="00E02841">
              <w:rPr>
                <w:sz w:val="18"/>
                <w:szCs w:val="18"/>
                <w:lang w:val="es-ES"/>
              </w:rPr>
              <w:t>)</w:t>
            </w:r>
          </w:p>
        </w:tc>
        <w:tc>
          <w:tcPr>
            <w:tcW w:w="1025" w:type="dxa"/>
            <w:hideMark/>
          </w:tcPr>
          <w:p w14:paraId="7057B71F"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0190B55"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0BD4AB73"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78C22015" w14:textId="77777777" w:rsidR="00CE355E" w:rsidRPr="00E02841" w:rsidRDefault="00CE355E" w:rsidP="006909EB">
            <w:pPr>
              <w:jc w:val="right"/>
              <w:rPr>
                <w:sz w:val="18"/>
                <w:szCs w:val="18"/>
                <w:lang w:val="es-ES"/>
              </w:rPr>
            </w:pPr>
            <w:r w:rsidRPr="00E02841">
              <w:rPr>
                <w:sz w:val="18"/>
                <w:szCs w:val="18"/>
                <w:lang w:val="es-ES"/>
              </w:rPr>
              <w:t>600 000</w:t>
            </w:r>
          </w:p>
        </w:tc>
        <w:tc>
          <w:tcPr>
            <w:tcW w:w="1452" w:type="dxa"/>
            <w:hideMark/>
          </w:tcPr>
          <w:p w14:paraId="4A55C681"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72625644" w14:textId="77777777" w:rsidTr="00E33170">
        <w:tc>
          <w:tcPr>
            <w:tcW w:w="1629" w:type="dxa"/>
            <w:hideMark/>
          </w:tcPr>
          <w:p w14:paraId="299FDB21"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74A65295" w14:textId="77777777" w:rsidR="00CE355E" w:rsidRPr="00E02841" w:rsidRDefault="00CE355E" w:rsidP="006909EB">
            <w:pPr>
              <w:rPr>
                <w:sz w:val="18"/>
                <w:szCs w:val="18"/>
                <w:lang w:val="es-ES"/>
              </w:rPr>
            </w:pPr>
            <w:r w:rsidRPr="00E02841">
              <w:rPr>
                <w:sz w:val="18"/>
                <w:szCs w:val="18"/>
                <w:lang w:val="es-ES"/>
              </w:rPr>
              <w:t>Botswana, Lesotho, Namibia, Swazilandia</w:t>
            </w:r>
          </w:p>
        </w:tc>
        <w:tc>
          <w:tcPr>
            <w:tcW w:w="1033" w:type="dxa"/>
            <w:hideMark/>
          </w:tcPr>
          <w:p w14:paraId="2BBB16EA"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436AE15B" w14:textId="77777777" w:rsidR="00CE355E" w:rsidRPr="00E02841" w:rsidRDefault="00CE355E" w:rsidP="006909EB">
            <w:pPr>
              <w:rPr>
                <w:sz w:val="18"/>
                <w:szCs w:val="18"/>
                <w:lang w:val="es-ES"/>
              </w:rPr>
            </w:pPr>
            <w:r w:rsidRPr="00E02841">
              <w:rPr>
                <w:sz w:val="18"/>
                <w:szCs w:val="18"/>
                <w:lang w:val="es-ES"/>
              </w:rPr>
              <w:t xml:space="preserve">Realización de una evaluación inicial del Convenio de Minamata </w:t>
            </w:r>
          </w:p>
        </w:tc>
        <w:tc>
          <w:tcPr>
            <w:tcW w:w="1025" w:type="dxa"/>
            <w:hideMark/>
          </w:tcPr>
          <w:p w14:paraId="76542B6F"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16133730"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7A38FBA2"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771A75D3" w14:textId="77777777" w:rsidR="00CE355E" w:rsidRPr="00E02841" w:rsidRDefault="00CE355E" w:rsidP="006909EB">
            <w:pPr>
              <w:jc w:val="right"/>
              <w:rPr>
                <w:sz w:val="18"/>
                <w:szCs w:val="18"/>
                <w:lang w:val="es-ES"/>
              </w:rPr>
            </w:pPr>
            <w:r w:rsidRPr="00E02841">
              <w:rPr>
                <w:sz w:val="18"/>
                <w:szCs w:val="18"/>
                <w:lang w:val="es-ES"/>
              </w:rPr>
              <w:t>800 000</w:t>
            </w:r>
          </w:p>
        </w:tc>
        <w:tc>
          <w:tcPr>
            <w:tcW w:w="1452" w:type="dxa"/>
            <w:hideMark/>
          </w:tcPr>
          <w:p w14:paraId="4D272925" w14:textId="77777777" w:rsidR="00CE355E" w:rsidRPr="00E02841" w:rsidRDefault="00CE355E" w:rsidP="006909EB">
            <w:pPr>
              <w:jc w:val="right"/>
              <w:rPr>
                <w:sz w:val="18"/>
                <w:szCs w:val="18"/>
                <w:lang w:val="es-ES"/>
              </w:rPr>
            </w:pPr>
            <w:r w:rsidRPr="00E02841">
              <w:rPr>
                <w:sz w:val="18"/>
                <w:szCs w:val="18"/>
                <w:lang w:val="es-ES"/>
              </w:rPr>
              <w:t>61 000</w:t>
            </w:r>
          </w:p>
        </w:tc>
      </w:tr>
      <w:tr w:rsidR="00CE355E" w:rsidRPr="00E02841" w14:paraId="53EFCFC1" w14:textId="77777777" w:rsidTr="00E33170">
        <w:tc>
          <w:tcPr>
            <w:tcW w:w="1629" w:type="dxa"/>
            <w:hideMark/>
          </w:tcPr>
          <w:p w14:paraId="41946923"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7592360F" w14:textId="77777777" w:rsidR="00CE355E" w:rsidRPr="00E02841" w:rsidRDefault="00CE355E" w:rsidP="006909EB">
            <w:pPr>
              <w:rPr>
                <w:sz w:val="18"/>
                <w:szCs w:val="18"/>
                <w:lang w:val="es-ES"/>
              </w:rPr>
            </w:pPr>
            <w:r w:rsidRPr="00E02841">
              <w:rPr>
                <w:sz w:val="18"/>
                <w:szCs w:val="18"/>
                <w:lang w:val="es-ES"/>
              </w:rPr>
              <w:t>Benin, Burkina Faso, Níger, Togo</w:t>
            </w:r>
          </w:p>
        </w:tc>
        <w:tc>
          <w:tcPr>
            <w:tcW w:w="1033" w:type="dxa"/>
            <w:hideMark/>
          </w:tcPr>
          <w:p w14:paraId="0530CF32"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3C895A73" w14:textId="77777777" w:rsidR="00CE355E" w:rsidRPr="00E02841" w:rsidRDefault="00CE355E" w:rsidP="006909EB">
            <w:pPr>
              <w:rPr>
                <w:sz w:val="18"/>
                <w:szCs w:val="18"/>
                <w:lang w:val="es-ES"/>
              </w:rPr>
            </w:pPr>
            <w:r w:rsidRPr="00E02841">
              <w:rPr>
                <w:sz w:val="18"/>
                <w:szCs w:val="18"/>
                <w:lang w:val="es-ES"/>
              </w:rPr>
              <w:t>Evaluación inicial del Convenio de Minamata en el África francófona II</w:t>
            </w:r>
          </w:p>
        </w:tc>
        <w:tc>
          <w:tcPr>
            <w:tcW w:w="1025" w:type="dxa"/>
            <w:hideMark/>
          </w:tcPr>
          <w:p w14:paraId="7C5FCAD6"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1F56483"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3E1DB74D"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150DEA48" w14:textId="77777777" w:rsidR="00CE355E" w:rsidRPr="00E02841" w:rsidRDefault="00CE355E" w:rsidP="006909EB">
            <w:pPr>
              <w:jc w:val="right"/>
              <w:rPr>
                <w:sz w:val="18"/>
                <w:szCs w:val="18"/>
                <w:lang w:val="es-ES"/>
              </w:rPr>
            </w:pPr>
            <w:r w:rsidRPr="00E02841">
              <w:rPr>
                <w:sz w:val="18"/>
                <w:szCs w:val="18"/>
                <w:lang w:val="es-ES"/>
              </w:rPr>
              <w:t>800 000</w:t>
            </w:r>
          </w:p>
        </w:tc>
        <w:tc>
          <w:tcPr>
            <w:tcW w:w="1452" w:type="dxa"/>
            <w:hideMark/>
          </w:tcPr>
          <w:p w14:paraId="51E18673" w14:textId="77777777" w:rsidR="00CE355E" w:rsidRPr="00E02841" w:rsidRDefault="00CE355E" w:rsidP="006909EB">
            <w:pPr>
              <w:jc w:val="right"/>
              <w:rPr>
                <w:sz w:val="18"/>
                <w:szCs w:val="18"/>
                <w:lang w:val="es-ES"/>
              </w:rPr>
            </w:pPr>
            <w:r w:rsidRPr="00E02841">
              <w:rPr>
                <w:sz w:val="18"/>
                <w:szCs w:val="18"/>
                <w:lang w:val="es-ES"/>
              </w:rPr>
              <w:t>134 400</w:t>
            </w:r>
          </w:p>
        </w:tc>
      </w:tr>
      <w:tr w:rsidR="00CE355E" w:rsidRPr="00E02841" w14:paraId="46F7D3A3" w14:textId="77777777" w:rsidTr="00E33170">
        <w:tc>
          <w:tcPr>
            <w:tcW w:w="1629" w:type="dxa"/>
            <w:hideMark/>
          </w:tcPr>
          <w:p w14:paraId="3202011F"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11F1CC38" w14:textId="77777777" w:rsidR="00CE355E" w:rsidRPr="00E02841" w:rsidRDefault="00CE355E" w:rsidP="006909EB">
            <w:pPr>
              <w:rPr>
                <w:sz w:val="18"/>
                <w:szCs w:val="18"/>
                <w:lang w:val="es-ES"/>
              </w:rPr>
            </w:pPr>
            <w:r w:rsidRPr="00E02841">
              <w:rPr>
                <w:sz w:val="18"/>
                <w:szCs w:val="18"/>
                <w:lang w:val="es-ES"/>
              </w:rPr>
              <w:t>Burundi, República Centroafricana, Congo, Côte d'Ivoire, Gabón</w:t>
            </w:r>
          </w:p>
        </w:tc>
        <w:tc>
          <w:tcPr>
            <w:tcW w:w="1033" w:type="dxa"/>
            <w:hideMark/>
          </w:tcPr>
          <w:p w14:paraId="04343E8A"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34FDE77"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sobre el Mercurio en África</w:t>
            </w:r>
          </w:p>
        </w:tc>
        <w:tc>
          <w:tcPr>
            <w:tcW w:w="1025" w:type="dxa"/>
            <w:hideMark/>
          </w:tcPr>
          <w:p w14:paraId="0A166D20"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19651BB3"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6E468E9"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1399860B" w14:textId="77777777" w:rsidR="00CE355E" w:rsidRPr="00E02841" w:rsidRDefault="00CE355E" w:rsidP="006909EB">
            <w:pPr>
              <w:jc w:val="right"/>
              <w:rPr>
                <w:sz w:val="18"/>
                <w:szCs w:val="18"/>
                <w:lang w:val="es-ES"/>
              </w:rPr>
            </w:pPr>
            <w:r w:rsidRPr="00E02841">
              <w:rPr>
                <w:sz w:val="18"/>
                <w:szCs w:val="18"/>
                <w:lang w:val="es-ES"/>
              </w:rPr>
              <w:t>1 000 000</w:t>
            </w:r>
          </w:p>
        </w:tc>
        <w:tc>
          <w:tcPr>
            <w:tcW w:w="1452" w:type="dxa"/>
            <w:hideMark/>
          </w:tcPr>
          <w:p w14:paraId="03B80DD8" w14:textId="77777777" w:rsidR="00CE355E" w:rsidRPr="00E02841" w:rsidRDefault="00CE355E" w:rsidP="006909EB">
            <w:pPr>
              <w:jc w:val="right"/>
              <w:rPr>
                <w:sz w:val="18"/>
                <w:szCs w:val="18"/>
                <w:lang w:val="es-ES"/>
              </w:rPr>
            </w:pPr>
            <w:r w:rsidRPr="00E02841">
              <w:rPr>
                <w:sz w:val="18"/>
                <w:szCs w:val="18"/>
                <w:lang w:val="es-ES"/>
              </w:rPr>
              <w:t>60 000</w:t>
            </w:r>
          </w:p>
        </w:tc>
      </w:tr>
      <w:tr w:rsidR="00CE355E" w:rsidRPr="00E02841" w14:paraId="258A3F9B" w14:textId="77777777" w:rsidTr="00E33170">
        <w:tc>
          <w:tcPr>
            <w:tcW w:w="1629" w:type="dxa"/>
            <w:hideMark/>
          </w:tcPr>
          <w:p w14:paraId="2C7EE896"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1BAD8A33" w14:textId="77777777" w:rsidR="00CE355E" w:rsidRPr="00E02841" w:rsidRDefault="00CE355E" w:rsidP="006909EB">
            <w:pPr>
              <w:rPr>
                <w:sz w:val="18"/>
                <w:szCs w:val="18"/>
                <w:lang w:val="es-ES"/>
              </w:rPr>
            </w:pPr>
            <w:r w:rsidRPr="00E02841">
              <w:rPr>
                <w:sz w:val="18"/>
                <w:szCs w:val="18"/>
                <w:lang w:val="es-ES"/>
              </w:rPr>
              <w:t>Burundi, República Centroafricana, Congo, Kenya, Swazilandia, Uganda, Zambia, Zimbabwe</w:t>
            </w:r>
          </w:p>
        </w:tc>
        <w:tc>
          <w:tcPr>
            <w:tcW w:w="1033" w:type="dxa"/>
            <w:hideMark/>
          </w:tcPr>
          <w:p w14:paraId="6B9B99D8"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4B69F312" w14:textId="77777777" w:rsidR="00CE355E" w:rsidRPr="00E02841" w:rsidRDefault="00CE355E" w:rsidP="006909EB">
            <w:pPr>
              <w:rPr>
                <w:sz w:val="18"/>
                <w:szCs w:val="18"/>
                <w:lang w:val="es-ES"/>
              </w:rPr>
            </w:pPr>
            <w:r w:rsidRPr="00E02841">
              <w:rPr>
                <w:sz w:val="18"/>
                <w:szCs w:val="18"/>
                <w:lang w:val="es-ES"/>
              </w:rPr>
              <w:t>Proyecto regional de elaboración de planes nacionales de acción para la extracción de oro artesanal y en pequeña escala en África</w:t>
            </w:r>
          </w:p>
        </w:tc>
        <w:tc>
          <w:tcPr>
            <w:tcW w:w="1025" w:type="dxa"/>
            <w:hideMark/>
          </w:tcPr>
          <w:p w14:paraId="3A9EE044"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C0E6BAA"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045463A"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0CA40773" w14:textId="77777777" w:rsidR="00CE355E" w:rsidRPr="00E02841" w:rsidRDefault="00CE355E" w:rsidP="006909EB">
            <w:pPr>
              <w:jc w:val="right"/>
              <w:rPr>
                <w:sz w:val="18"/>
                <w:szCs w:val="18"/>
                <w:lang w:val="es-ES"/>
              </w:rPr>
            </w:pPr>
            <w:r w:rsidRPr="00E02841">
              <w:rPr>
                <w:sz w:val="18"/>
                <w:szCs w:val="18"/>
                <w:lang w:val="es-ES"/>
              </w:rPr>
              <w:t>4 000 000</w:t>
            </w:r>
          </w:p>
        </w:tc>
        <w:tc>
          <w:tcPr>
            <w:tcW w:w="1452" w:type="dxa"/>
            <w:hideMark/>
          </w:tcPr>
          <w:p w14:paraId="0BBE7B3B" w14:textId="77777777" w:rsidR="00CE355E" w:rsidRPr="00E02841" w:rsidRDefault="00CE355E" w:rsidP="006909EB">
            <w:pPr>
              <w:jc w:val="right"/>
              <w:rPr>
                <w:sz w:val="18"/>
                <w:szCs w:val="18"/>
                <w:lang w:val="es-ES"/>
              </w:rPr>
            </w:pPr>
            <w:r w:rsidRPr="00E02841">
              <w:rPr>
                <w:sz w:val="18"/>
                <w:szCs w:val="18"/>
                <w:lang w:val="es-ES"/>
              </w:rPr>
              <w:t>50 000</w:t>
            </w:r>
          </w:p>
        </w:tc>
      </w:tr>
      <w:tr w:rsidR="00CE355E" w:rsidRPr="00E02841" w14:paraId="0BE3A2E0" w14:textId="77777777" w:rsidTr="00E33170">
        <w:tc>
          <w:tcPr>
            <w:tcW w:w="1629" w:type="dxa"/>
            <w:hideMark/>
          </w:tcPr>
          <w:p w14:paraId="43B6E77D"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5ADB7981" w14:textId="77777777" w:rsidR="00CE355E" w:rsidRPr="00E02841" w:rsidRDefault="00CE355E" w:rsidP="006909EB">
            <w:pPr>
              <w:rPr>
                <w:sz w:val="18"/>
                <w:szCs w:val="18"/>
                <w:lang w:val="es-ES"/>
              </w:rPr>
            </w:pPr>
            <w:r w:rsidRPr="00E02841">
              <w:rPr>
                <w:sz w:val="18"/>
                <w:szCs w:val="18"/>
                <w:lang w:val="es-ES"/>
              </w:rPr>
              <w:t>Cabo Verde, Santo Tomé y Príncipe</w:t>
            </w:r>
          </w:p>
        </w:tc>
        <w:tc>
          <w:tcPr>
            <w:tcW w:w="1033" w:type="dxa"/>
            <w:hideMark/>
          </w:tcPr>
          <w:p w14:paraId="30D13490"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4DA44F6" w14:textId="77777777" w:rsidR="00CE355E" w:rsidRPr="00E02841" w:rsidRDefault="00CE355E" w:rsidP="006909EB">
            <w:pPr>
              <w:rPr>
                <w:sz w:val="18"/>
                <w:szCs w:val="18"/>
                <w:lang w:val="es-ES"/>
              </w:rPr>
            </w:pPr>
            <w:r w:rsidRPr="00E02841">
              <w:rPr>
                <w:sz w:val="18"/>
                <w:szCs w:val="18"/>
                <w:lang w:val="es-ES"/>
              </w:rPr>
              <w:t>Convenio de Minamata: evaluación inicial en Cabo Verde y Santo Tomé y Príncipe</w:t>
            </w:r>
          </w:p>
        </w:tc>
        <w:tc>
          <w:tcPr>
            <w:tcW w:w="1025" w:type="dxa"/>
            <w:hideMark/>
          </w:tcPr>
          <w:p w14:paraId="24948A9A"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1960BBC"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244D2AAD"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3F6B0098" w14:textId="77777777" w:rsidR="00CE355E" w:rsidRPr="00E02841" w:rsidRDefault="00CE355E" w:rsidP="006909EB">
            <w:pPr>
              <w:jc w:val="right"/>
              <w:rPr>
                <w:sz w:val="18"/>
                <w:szCs w:val="18"/>
                <w:lang w:val="es-ES"/>
              </w:rPr>
            </w:pPr>
            <w:r w:rsidRPr="00E02841">
              <w:rPr>
                <w:sz w:val="18"/>
                <w:szCs w:val="18"/>
                <w:lang w:val="es-ES"/>
              </w:rPr>
              <w:t>400 000</w:t>
            </w:r>
          </w:p>
        </w:tc>
        <w:tc>
          <w:tcPr>
            <w:tcW w:w="1452" w:type="dxa"/>
            <w:hideMark/>
          </w:tcPr>
          <w:p w14:paraId="0702A795" w14:textId="77777777" w:rsidR="00CE355E" w:rsidRPr="00E02841" w:rsidRDefault="00CE355E" w:rsidP="006909EB">
            <w:pPr>
              <w:jc w:val="right"/>
              <w:rPr>
                <w:sz w:val="18"/>
                <w:szCs w:val="18"/>
                <w:lang w:val="es-ES"/>
              </w:rPr>
            </w:pPr>
            <w:r w:rsidRPr="00E02841">
              <w:rPr>
                <w:sz w:val="18"/>
                <w:szCs w:val="18"/>
                <w:lang w:val="es-ES"/>
              </w:rPr>
              <w:t>187 200</w:t>
            </w:r>
          </w:p>
        </w:tc>
      </w:tr>
      <w:tr w:rsidR="00CE355E" w:rsidRPr="00E02841" w14:paraId="13C5FA54" w14:textId="77777777" w:rsidTr="00E33170">
        <w:tc>
          <w:tcPr>
            <w:tcW w:w="1629" w:type="dxa"/>
            <w:hideMark/>
          </w:tcPr>
          <w:p w14:paraId="36EC1124"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195A5A89" w14:textId="77777777" w:rsidR="00CE355E" w:rsidRPr="00E02841" w:rsidRDefault="00CE355E" w:rsidP="006909EB">
            <w:pPr>
              <w:rPr>
                <w:sz w:val="18"/>
                <w:szCs w:val="18"/>
                <w:lang w:val="es-ES"/>
              </w:rPr>
            </w:pPr>
            <w:r w:rsidRPr="00E02841">
              <w:rPr>
                <w:sz w:val="18"/>
                <w:szCs w:val="18"/>
                <w:lang w:val="es-ES"/>
              </w:rPr>
              <w:t>Islas Cook, Kiribati, Palau, Tonga, Vanuatu</w:t>
            </w:r>
          </w:p>
        </w:tc>
        <w:tc>
          <w:tcPr>
            <w:tcW w:w="1033" w:type="dxa"/>
            <w:hideMark/>
          </w:tcPr>
          <w:p w14:paraId="3A50060C"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B04D0C1"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sobre el Mercurio en el Pacífico</w:t>
            </w:r>
          </w:p>
        </w:tc>
        <w:tc>
          <w:tcPr>
            <w:tcW w:w="1025" w:type="dxa"/>
            <w:hideMark/>
          </w:tcPr>
          <w:p w14:paraId="72C94025"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DAEC8F3"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255FCF59"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67A23E3B"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563A406A" w14:textId="77777777" w:rsidR="00CE355E" w:rsidRPr="00E02841" w:rsidRDefault="00CE355E" w:rsidP="006909EB">
            <w:pPr>
              <w:jc w:val="right"/>
              <w:rPr>
                <w:sz w:val="18"/>
                <w:szCs w:val="18"/>
                <w:lang w:val="es-ES"/>
              </w:rPr>
            </w:pPr>
            <w:r w:rsidRPr="00E02841">
              <w:rPr>
                <w:sz w:val="18"/>
                <w:szCs w:val="18"/>
                <w:lang w:val="es-ES"/>
              </w:rPr>
              <w:t>20 000</w:t>
            </w:r>
          </w:p>
        </w:tc>
      </w:tr>
      <w:tr w:rsidR="00CE355E" w:rsidRPr="00E02841" w14:paraId="3C405B79" w14:textId="77777777" w:rsidTr="00E33170">
        <w:tc>
          <w:tcPr>
            <w:tcW w:w="1629" w:type="dxa"/>
            <w:hideMark/>
          </w:tcPr>
          <w:p w14:paraId="2D21177F"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698F38B4" w14:textId="77777777" w:rsidR="00CE355E" w:rsidRPr="00E02841" w:rsidRDefault="00CE355E" w:rsidP="006909EB">
            <w:pPr>
              <w:rPr>
                <w:sz w:val="18"/>
                <w:szCs w:val="18"/>
                <w:lang w:val="es-ES"/>
              </w:rPr>
            </w:pPr>
            <w:r w:rsidRPr="00E02841">
              <w:rPr>
                <w:sz w:val="18"/>
                <w:szCs w:val="18"/>
                <w:lang w:val="es-ES"/>
              </w:rPr>
              <w:t>Guinea, Malí, Senegal</w:t>
            </w:r>
          </w:p>
        </w:tc>
        <w:tc>
          <w:tcPr>
            <w:tcW w:w="1033" w:type="dxa"/>
            <w:hideMark/>
          </w:tcPr>
          <w:p w14:paraId="367F3BDD"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4A286B65" w14:textId="77777777" w:rsidR="00CE355E" w:rsidRPr="00E02841" w:rsidRDefault="00CE355E" w:rsidP="006909EB">
            <w:pPr>
              <w:rPr>
                <w:sz w:val="18"/>
                <w:szCs w:val="18"/>
                <w:lang w:val="es-ES"/>
              </w:rPr>
            </w:pPr>
            <w:r w:rsidRPr="00E02841">
              <w:rPr>
                <w:sz w:val="18"/>
                <w:szCs w:val="18"/>
                <w:lang w:val="es-ES"/>
              </w:rPr>
              <w:t>Evaluación inicial del Convenio de Minamata en el África francófona I</w:t>
            </w:r>
          </w:p>
        </w:tc>
        <w:tc>
          <w:tcPr>
            <w:tcW w:w="1025" w:type="dxa"/>
            <w:hideMark/>
          </w:tcPr>
          <w:p w14:paraId="0BACE0EE"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23DB8C5"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14E61AC9"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5A9E53DB" w14:textId="77777777" w:rsidR="00CE355E" w:rsidRPr="00E02841" w:rsidRDefault="00CE355E" w:rsidP="006909EB">
            <w:pPr>
              <w:jc w:val="right"/>
              <w:rPr>
                <w:sz w:val="18"/>
                <w:szCs w:val="18"/>
                <w:lang w:val="es-ES"/>
              </w:rPr>
            </w:pPr>
            <w:r w:rsidRPr="00E02841">
              <w:rPr>
                <w:sz w:val="18"/>
                <w:szCs w:val="18"/>
                <w:lang w:val="es-ES"/>
              </w:rPr>
              <w:t>600 000</w:t>
            </w:r>
          </w:p>
        </w:tc>
        <w:tc>
          <w:tcPr>
            <w:tcW w:w="1452" w:type="dxa"/>
            <w:hideMark/>
          </w:tcPr>
          <w:p w14:paraId="0703EA4E" w14:textId="77777777" w:rsidR="00CE355E" w:rsidRPr="00E02841" w:rsidRDefault="00CE355E" w:rsidP="006909EB">
            <w:pPr>
              <w:jc w:val="right"/>
              <w:rPr>
                <w:sz w:val="18"/>
                <w:szCs w:val="18"/>
                <w:lang w:val="es-ES"/>
              </w:rPr>
            </w:pPr>
            <w:r w:rsidRPr="00E02841">
              <w:rPr>
                <w:sz w:val="18"/>
                <w:szCs w:val="18"/>
                <w:lang w:val="es-ES"/>
              </w:rPr>
              <w:t>175 800</w:t>
            </w:r>
          </w:p>
        </w:tc>
      </w:tr>
      <w:tr w:rsidR="00CE355E" w:rsidRPr="00E02841" w14:paraId="38D5923F" w14:textId="77777777" w:rsidTr="00E33170">
        <w:tc>
          <w:tcPr>
            <w:tcW w:w="1629" w:type="dxa"/>
            <w:hideMark/>
          </w:tcPr>
          <w:p w14:paraId="0C020016"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43C9F846" w14:textId="77777777" w:rsidR="00CE355E" w:rsidRPr="00E02841" w:rsidRDefault="00CE355E" w:rsidP="006909EB">
            <w:pPr>
              <w:rPr>
                <w:sz w:val="18"/>
                <w:szCs w:val="18"/>
                <w:lang w:val="es-ES"/>
              </w:rPr>
            </w:pPr>
            <w:r w:rsidRPr="00E02841">
              <w:rPr>
                <w:sz w:val="18"/>
                <w:szCs w:val="18"/>
                <w:lang w:val="es-ES"/>
              </w:rPr>
              <w:t>Guinea, Níger</w:t>
            </w:r>
          </w:p>
        </w:tc>
        <w:tc>
          <w:tcPr>
            <w:tcW w:w="1033" w:type="dxa"/>
            <w:hideMark/>
          </w:tcPr>
          <w:p w14:paraId="36467CAF"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492A0497" w14:textId="77777777" w:rsidR="00CE355E" w:rsidRPr="00E02841" w:rsidRDefault="00CE355E" w:rsidP="006909EB">
            <w:pPr>
              <w:rPr>
                <w:sz w:val="18"/>
                <w:szCs w:val="18"/>
                <w:lang w:val="es-ES"/>
              </w:rPr>
            </w:pPr>
            <w:r w:rsidRPr="00E02841">
              <w:rPr>
                <w:sz w:val="18"/>
                <w:szCs w:val="18"/>
                <w:lang w:val="es-ES"/>
              </w:rPr>
              <w:t xml:space="preserve">Elaboración de un plan nacional de acción para la extracción de oro artesanal y en pequeña escala en Guinea y Níger </w:t>
            </w:r>
          </w:p>
        </w:tc>
        <w:tc>
          <w:tcPr>
            <w:tcW w:w="1025" w:type="dxa"/>
            <w:hideMark/>
          </w:tcPr>
          <w:p w14:paraId="6BFEE57A"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CB6643F"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C308027"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1BB14C02" w14:textId="77777777" w:rsidR="00CE355E" w:rsidRPr="00E02841" w:rsidRDefault="00CE355E" w:rsidP="006909EB">
            <w:pPr>
              <w:jc w:val="right"/>
              <w:rPr>
                <w:sz w:val="18"/>
                <w:szCs w:val="18"/>
                <w:lang w:val="es-ES"/>
              </w:rPr>
            </w:pPr>
            <w:r w:rsidRPr="00E02841">
              <w:rPr>
                <w:sz w:val="18"/>
                <w:szCs w:val="18"/>
                <w:lang w:val="es-ES"/>
              </w:rPr>
              <w:t>1 000 000</w:t>
            </w:r>
          </w:p>
        </w:tc>
        <w:tc>
          <w:tcPr>
            <w:tcW w:w="1452" w:type="dxa"/>
            <w:hideMark/>
          </w:tcPr>
          <w:p w14:paraId="7BBDBBAB"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234D1F13" w14:textId="77777777" w:rsidTr="00E33170">
        <w:tc>
          <w:tcPr>
            <w:tcW w:w="1629" w:type="dxa"/>
            <w:hideMark/>
          </w:tcPr>
          <w:p w14:paraId="74584FED"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7AFF3D84" w14:textId="77777777" w:rsidR="00CE355E" w:rsidRPr="00E02841" w:rsidRDefault="00CE355E" w:rsidP="006909EB">
            <w:pPr>
              <w:rPr>
                <w:sz w:val="18"/>
                <w:szCs w:val="18"/>
                <w:lang w:val="es-ES"/>
              </w:rPr>
            </w:pPr>
            <w:r w:rsidRPr="00E02841">
              <w:rPr>
                <w:sz w:val="18"/>
                <w:szCs w:val="18"/>
                <w:lang w:val="es-ES"/>
              </w:rPr>
              <w:t>Jamaica, Saint Kitts y Nevis, Santa Lucía, Trinidad y Tabago</w:t>
            </w:r>
          </w:p>
        </w:tc>
        <w:tc>
          <w:tcPr>
            <w:tcW w:w="1033" w:type="dxa"/>
            <w:hideMark/>
          </w:tcPr>
          <w:p w14:paraId="2CE7EC10"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5857E612" w14:textId="77777777" w:rsidR="00CE355E" w:rsidRPr="00E02841" w:rsidRDefault="00CE355E" w:rsidP="006909EB">
            <w:pPr>
              <w:rPr>
                <w:sz w:val="18"/>
                <w:szCs w:val="18"/>
                <w:lang w:val="es-ES"/>
              </w:rPr>
            </w:pPr>
            <w:r w:rsidRPr="00E02841">
              <w:rPr>
                <w:sz w:val="18"/>
                <w:szCs w:val="18"/>
                <w:lang w:val="es-ES"/>
              </w:rPr>
              <w:t xml:space="preserve">Realización de una evaluación inicial del Convenio de Minamata en el Caribe (Trinidad y Tabago, Jamaica, Saint Kitts y Nevis, Santa Lucía) </w:t>
            </w:r>
          </w:p>
        </w:tc>
        <w:tc>
          <w:tcPr>
            <w:tcW w:w="1025" w:type="dxa"/>
            <w:hideMark/>
          </w:tcPr>
          <w:p w14:paraId="3F222C96"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1D154D7D"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54A6377"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21D6A8C5" w14:textId="77777777" w:rsidR="00CE355E" w:rsidRPr="00E02841" w:rsidRDefault="00CE355E" w:rsidP="006909EB">
            <w:pPr>
              <w:jc w:val="right"/>
              <w:rPr>
                <w:sz w:val="18"/>
                <w:szCs w:val="18"/>
                <w:lang w:val="es-ES"/>
              </w:rPr>
            </w:pPr>
            <w:r w:rsidRPr="00E02841">
              <w:rPr>
                <w:sz w:val="18"/>
                <w:szCs w:val="18"/>
                <w:lang w:val="es-ES"/>
              </w:rPr>
              <w:t>600 000</w:t>
            </w:r>
          </w:p>
        </w:tc>
        <w:tc>
          <w:tcPr>
            <w:tcW w:w="1452" w:type="dxa"/>
            <w:hideMark/>
          </w:tcPr>
          <w:p w14:paraId="43154D8E"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69E669E7" w14:textId="77777777" w:rsidTr="00E33170">
        <w:tc>
          <w:tcPr>
            <w:tcW w:w="1629" w:type="dxa"/>
            <w:hideMark/>
          </w:tcPr>
          <w:p w14:paraId="60ADD140"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07416AAE" w14:textId="77777777" w:rsidR="00CE355E" w:rsidRPr="00E02841" w:rsidRDefault="00CE355E" w:rsidP="006909EB">
            <w:pPr>
              <w:rPr>
                <w:sz w:val="18"/>
                <w:szCs w:val="18"/>
                <w:lang w:val="es-ES"/>
              </w:rPr>
            </w:pPr>
            <w:r w:rsidRPr="00E02841">
              <w:rPr>
                <w:sz w:val="18"/>
                <w:szCs w:val="18"/>
                <w:lang w:val="es-ES"/>
              </w:rPr>
              <w:t>Malí, Senegal</w:t>
            </w:r>
          </w:p>
        </w:tc>
        <w:tc>
          <w:tcPr>
            <w:tcW w:w="1033" w:type="dxa"/>
            <w:hideMark/>
          </w:tcPr>
          <w:p w14:paraId="73A6544C"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4EFCE590" w14:textId="77777777" w:rsidR="00CE355E" w:rsidRPr="00E02841" w:rsidRDefault="00CE355E" w:rsidP="006909EB">
            <w:pPr>
              <w:rPr>
                <w:sz w:val="18"/>
                <w:szCs w:val="18"/>
                <w:lang w:val="es-ES"/>
              </w:rPr>
            </w:pPr>
            <w:r w:rsidRPr="00E02841">
              <w:rPr>
                <w:sz w:val="18"/>
                <w:szCs w:val="18"/>
                <w:lang w:val="es-ES"/>
              </w:rPr>
              <w:t xml:space="preserve">Elaboración de planes nacionales de acción para la extracción de oro artesanal y en pequeña escala en Malí y Senegal </w:t>
            </w:r>
          </w:p>
        </w:tc>
        <w:tc>
          <w:tcPr>
            <w:tcW w:w="1025" w:type="dxa"/>
            <w:hideMark/>
          </w:tcPr>
          <w:p w14:paraId="56FFAC30"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97D9657"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1FD4678"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7C8552A4" w14:textId="77777777" w:rsidR="00CE355E" w:rsidRPr="00E02841" w:rsidRDefault="00CE355E" w:rsidP="006909EB">
            <w:pPr>
              <w:jc w:val="right"/>
              <w:rPr>
                <w:sz w:val="18"/>
                <w:szCs w:val="18"/>
                <w:lang w:val="es-ES"/>
              </w:rPr>
            </w:pPr>
            <w:r w:rsidRPr="00E02841">
              <w:rPr>
                <w:sz w:val="18"/>
                <w:szCs w:val="18"/>
                <w:lang w:val="es-ES"/>
              </w:rPr>
              <w:t>1 000 000</w:t>
            </w:r>
          </w:p>
        </w:tc>
        <w:tc>
          <w:tcPr>
            <w:tcW w:w="1452" w:type="dxa"/>
            <w:hideMark/>
          </w:tcPr>
          <w:p w14:paraId="21C050BF"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57784FB5" w14:textId="77777777" w:rsidTr="00E33170">
        <w:tc>
          <w:tcPr>
            <w:tcW w:w="1629" w:type="dxa"/>
            <w:hideMark/>
          </w:tcPr>
          <w:p w14:paraId="4779BDCD"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2473371E" w14:textId="77777777" w:rsidR="00CE355E" w:rsidRPr="00E02841" w:rsidRDefault="00CE355E" w:rsidP="006909EB">
            <w:pPr>
              <w:rPr>
                <w:sz w:val="18"/>
                <w:szCs w:val="18"/>
                <w:lang w:val="es-ES"/>
              </w:rPr>
            </w:pPr>
            <w:r w:rsidRPr="00E02841">
              <w:rPr>
                <w:sz w:val="18"/>
                <w:szCs w:val="18"/>
                <w:lang w:val="es-ES"/>
              </w:rPr>
              <w:t>Ghana, Kenya, Senegal, Tanzanía, Zambia</w:t>
            </w:r>
          </w:p>
        </w:tc>
        <w:tc>
          <w:tcPr>
            <w:tcW w:w="1033" w:type="dxa"/>
            <w:hideMark/>
          </w:tcPr>
          <w:p w14:paraId="731644F9"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386104CF" w14:textId="77777777" w:rsidR="00CE355E" w:rsidRPr="00E02841" w:rsidRDefault="00CE355E" w:rsidP="006909EB">
            <w:pPr>
              <w:rPr>
                <w:sz w:val="18"/>
                <w:szCs w:val="18"/>
                <w:lang w:val="es-ES"/>
              </w:rPr>
            </w:pPr>
            <w:r w:rsidRPr="00E02841">
              <w:rPr>
                <w:sz w:val="18"/>
                <w:szCs w:val="18"/>
                <w:lang w:val="es-ES"/>
              </w:rPr>
              <w:t>Programa de gestión de la contaminación y salud ambiental en África</w:t>
            </w:r>
          </w:p>
        </w:tc>
        <w:tc>
          <w:tcPr>
            <w:tcW w:w="1025" w:type="dxa"/>
            <w:hideMark/>
          </w:tcPr>
          <w:p w14:paraId="7D0258E1"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5E18AE37" w14:textId="77777777" w:rsidR="00CE355E" w:rsidRPr="00E02841" w:rsidRDefault="00CE355E" w:rsidP="006909EB">
            <w:pPr>
              <w:rPr>
                <w:sz w:val="18"/>
                <w:szCs w:val="18"/>
                <w:lang w:val="es-ES"/>
              </w:rPr>
            </w:pPr>
            <w:r w:rsidRPr="00E02841">
              <w:rPr>
                <w:sz w:val="18"/>
                <w:szCs w:val="18"/>
                <w:lang w:val="es-ES"/>
              </w:rPr>
              <w:t>DMP</w:t>
            </w:r>
          </w:p>
        </w:tc>
        <w:tc>
          <w:tcPr>
            <w:tcW w:w="1153" w:type="dxa"/>
            <w:hideMark/>
          </w:tcPr>
          <w:p w14:paraId="73E06532" w14:textId="77777777" w:rsidR="00CE355E" w:rsidRPr="00E02841" w:rsidRDefault="00CE355E" w:rsidP="006909EB">
            <w:pPr>
              <w:rPr>
                <w:sz w:val="18"/>
                <w:szCs w:val="18"/>
                <w:lang w:val="es-ES"/>
              </w:rPr>
            </w:pPr>
            <w:r w:rsidRPr="00E02841">
              <w:rPr>
                <w:sz w:val="18"/>
                <w:szCs w:val="18"/>
                <w:lang w:val="es-ES"/>
              </w:rPr>
              <w:t>Banco Mundial</w:t>
            </w:r>
          </w:p>
        </w:tc>
        <w:tc>
          <w:tcPr>
            <w:tcW w:w="1246" w:type="dxa"/>
            <w:hideMark/>
          </w:tcPr>
          <w:p w14:paraId="02971A9E" w14:textId="77777777" w:rsidR="00CE355E" w:rsidRPr="00E02841" w:rsidRDefault="00CE355E" w:rsidP="006909EB">
            <w:pPr>
              <w:jc w:val="right"/>
              <w:rPr>
                <w:sz w:val="18"/>
                <w:szCs w:val="18"/>
                <w:lang w:val="es-ES"/>
              </w:rPr>
            </w:pPr>
            <w:r w:rsidRPr="00E02841">
              <w:rPr>
                <w:sz w:val="18"/>
                <w:szCs w:val="18"/>
                <w:lang w:val="es-ES"/>
              </w:rPr>
              <w:t>13 486 239</w:t>
            </w:r>
          </w:p>
        </w:tc>
        <w:tc>
          <w:tcPr>
            <w:tcW w:w="1452" w:type="dxa"/>
            <w:hideMark/>
          </w:tcPr>
          <w:p w14:paraId="79E4BECA" w14:textId="77777777" w:rsidR="00CE355E" w:rsidRPr="00E02841" w:rsidRDefault="00CE355E" w:rsidP="006909EB">
            <w:pPr>
              <w:jc w:val="right"/>
              <w:rPr>
                <w:sz w:val="18"/>
                <w:szCs w:val="18"/>
                <w:lang w:val="es-ES"/>
              </w:rPr>
            </w:pPr>
            <w:r w:rsidRPr="00E02841">
              <w:rPr>
                <w:sz w:val="18"/>
                <w:szCs w:val="18"/>
                <w:lang w:val="es-ES"/>
              </w:rPr>
              <w:t>98 600 000</w:t>
            </w:r>
          </w:p>
        </w:tc>
      </w:tr>
      <w:tr w:rsidR="00CE355E" w:rsidRPr="00E02841" w14:paraId="1843CF34" w14:textId="77777777" w:rsidTr="00E33170">
        <w:tc>
          <w:tcPr>
            <w:tcW w:w="1629" w:type="dxa"/>
            <w:hideMark/>
          </w:tcPr>
          <w:p w14:paraId="3D96BB21"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5A95BBCD" w14:textId="77777777" w:rsidR="00CE355E" w:rsidRPr="00E02841" w:rsidRDefault="00CE355E" w:rsidP="00B21930">
            <w:pPr>
              <w:rPr>
                <w:sz w:val="18"/>
                <w:szCs w:val="18"/>
                <w:lang w:val="es-ES"/>
              </w:rPr>
            </w:pPr>
            <w:r w:rsidRPr="00E02841">
              <w:rPr>
                <w:sz w:val="18"/>
                <w:szCs w:val="18"/>
                <w:lang w:val="es-ES"/>
              </w:rPr>
              <w:t xml:space="preserve">Benin, Burkina Faso, </w:t>
            </w:r>
            <w:r w:rsidR="00B21930" w:rsidRPr="00E02841">
              <w:rPr>
                <w:sz w:val="18"/>
                <w:szCs w:val="18"/>
                <w:lang w:val="es-ES"/>
              </w:rPr>
              <w:t>Malí</w:t>
            </w:r>
            <w:r w:rsidR="00092BEB" w:rsidRPr="00E02841">
              <w:rPr>
                <w:sz w:val="18"/>
                <w:szCs w:val="18"/>
                <w:lang w:val="es-ES"/>
              </w:rPr>
              <w:t xml:space="preserve">, </w:t>
            </w:r>
            <w:r w:rsidRPr="00E02841">
              <w:rPr>
                <w:sz w:val="18"/>
                <w:szCs w:val="18"/>
                <w:lang w:val="es-ES"/>
              </w:rPr>
              <w:t xml:space="preserve">Níger, </w:t>
            </w:r>
            <w:r w:rsidR="00092BEB" w:rsidRPr="00E02841">
              <w:rPr>
                <w:sz w:val="18"/>
                <w:szCs w:val="18"/>
                <w:lang w:val="es-ES"/>
              </w:rPr>
              <w:t xml:space="preserve">Senegal, </w:t>
            </w:r>
            <w:r w:rsidRPr="00E02841">
              <w:rPr>
                <w:sz w:val="18"/>
                <w:szCs w:val="18"/>
                <w:lang w:val="es-ES"/>
              </w:rPr>
              <w:t>Togo</w:t>
            </w:r>
          </w:p>
        </w:tc>
        <w:tc>
          <w:tcPr>
            <w:tcW w:w="1033" w:type="dxa"/>
            <w:hideMark/>
          </w:tcPr>
          <w:p w14:paraId="3D528702"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221221E8" w14:textId="77777777" w:rsidR="00CE355E" w:rsidRPr="00E02841" w:rsidRDefault="00CE355E" w:rsidP="006909EB">
            <w:pPr>
              <w:rPr>
                <w:sz w:val="18"/>
                <w:szCs w:val="18"/>
                <w:lang w:val="es-ES"/>
              </w:rPr>
            </w:pPr>
            <w:r w:rsidRPr="00E02841">
              <w:rPr>
                <w:sz w:val="18"/>
                <w:szCs w:val="18"/>
                <w:lang w:val="es-ES"/>
              </w:rPr>
              <w:t>Inversión de impacto y creación de capacidad en apoyo de la gestión sostenible de los desechos para reducir las emisiones de contaminantes orgánicos persistentes de producción no intencional y mercurio en África Occidental</w:t>
            </w:r>
          </w:p>
        </w:tc>
        <w:tc>
          <w:tcPr>
            <w:tcW w:w="1025" w:type="dxa"/>
            <w:hideMark/>
          </w:tcPr>
          <w:p w14:paraId="2CAB9461"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4D681193" w14:textId="77777777" w:rsidR="00CE355E" w:rsidRPr="00E02841" w:rsidRDefault="00CE355E" w:rsidP="006909EB">
            <w:pPr>
              <w:rPr>
                <w:sz w:val="18"/>
                <w:szCs w:val="18"/>
                <w:lang w:val="es-ES"/>
              </w:rPr>
            </w:pPr>
            <w:r w:rsidRPr="00E02841">
              <w:rPr>
                <w:sz w:val="18"/>
                <w:szCs w:val="18"/>
                <w:lang w:val="es-ES"/>
              </w:rPr>
              <w:t>PO</w:t>
            </w:r>
          </w:p>
        </w:tc>
        <w:tc>
          <w:tcPr>
            <w:tcW w:w="1153" w:type="dxa"/>
            <w:hideMark/>
          </w:tcPr>
          <w:p w14:paraId="2C77010E" w14:textId="77777777" w:rsidR="00CE355E" w:rsidRPr="00E02841" w:rsidRDefault="00CE355E" w:rsidP="006909EB">
            <w:pPr>
              <w:rPr>
                <w:sz w:val="18"/>
                <w:szCs w:val="18"/>
                <w:lang w:val="es-ES"/>
              </w:rPr>
            </w:pPr>
            <w:r w:rsidRPr="00E02841">
              <w:rPr>
                <w:sz w:val="18"/>
                <w:szCs w:val="18"/>
                <w:lang w:val="es-ES"/>
              </w:rPr>
              <w:t>BOAD</w:t>
            </w:r>
          </w:p>
        </w:tc>
        <w:tc>
          <w:tcPr>
            <w:tcW w:w="1246" w:type="dxa"/>
            <w:hideMark/>
          </w:tcPr>
          <w:p w14:paraId="6C7048F4" w14:textId="77777777" w:rsidR="00CE355E" w:rsidRPr="00E02841" w:rsidRDefault="00CE355E" w:rsidP="006909EB">
            <w:pPr>
              <w:jc w:val="right"/>
              <w:rPr>
                <w:sz w:val="18"/>
                <w:szCs w:val="18"/>
                <w:lang w:val="es-ES"/>
              </w:rPr>
            </w:pPr>
            <w:r w:rsidRPr="00E02841">
              <w:rPr>
                <w:sz w:val="18"/>
                <w:szCs w:val="18"/>
                <w:lang w:val="es-ES"/>
              </w:rPr>
              <w:t>5 331 334</w:t>
            </w:r>
          </w:p>
        </w:tc>
        <w:tc>
          <w:tcPr>
            <w:tcW w:w="1452" w:type="dxa"/>
            <w:hideMark/>
          </w:tcPr>
          <w:p w14:paraId="2AABB4CC" w14:textId="77777777" w:rsidR="00CE355E" w:rsidRPr="00E02841" w:rsidRDefault="00CE355E" w:rsidP="006909EB">
            <w:pPr>
              <w:jc w:val="right"/>
              <w:rPr>
                <w:sz w:val="18"/>
                <w:szCs w:val="18"/>
                <w:lang w:val="es-ES"/>
              </w:rPr>
            </w:pPr>
            <w:r w:rsidRPr="00E02841">
              <w:rPr>
                <w:sz w:val="18"/>
                <w:szCs w:val="18"/>
                <w:lang w:val="es-ES"/>
              </w:rPr>
              <w:t>77 000 000</w:t>
            </w:r>
          </w:p>
        </w:tc>
      </w:tr>
      <w:tr w:rsidR="00CE355E" w:rsidRPr="00E02841" w14:paraId="2FF9F741" w14:textId="77777777" w:rsidTr="00E33170">
        <w:tc>
          <w:tcPr>
            <w:tcW w:w="1629" w:type="dxa"/>
            <w:hideMark/>
          </w:tcPr>
          <w:p w14:paraId="7C70B03D"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0A2616C4" w14:textId="77777777" w:rsidR="00CE355E" w:rsidRPr="00E02841" w:rsidRDefault="00CE355E" w:rsidP="006909EB">
            <w:pPr>
              <w:rPr>
                <w:sz w:val="18"/>
                <w:szCs w:val="18"/>
                <w:lang w:val="es-ES"/>
              </w:rPr>
            </w:pPr>
            <w:r w:rsidRPr="00E02841">
              <w:rPr>
                <w:sz w:val="18"/>
                <w:szCs w:val="18"/>
                <w:lang w:val="es-ES"/>
              </w:rPr>
              <w:t>Camboya, Filipinas, Pakistán</w:t>
            </w:r>
          </w:p>
        </w:tc>
        <w:tc>
          <w:tcPr>
            <w:tcW w:w="1033" w:type="dxa"/>
            <w:hideMark/>
          </w:tcPr>
          <w:p w14:paraId="72440164"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35F64F44"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en tres países asiáticos</w:t>
            </w:r>
          </w:p>
        </w:tc>
        <w:tc>
          <w:tcPr>
            <w:tcW w:w="1025" w:type="dxa"/>
            <w:hideMark/>
          </w:tcPr>
          <w:p w14:paraId="454BB9F2"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05295561"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1DBD2343"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7BFE7D94" w14:textId="77777777" w:rsidR="00CE355E" w:rsidRPr="00E02841" w:rsidRDefault="00CE355E" w:rsidP="006909EB">
            <w:pPr>
              <w:jc w:val="right"/>
              <w:rPr>
                <w:sz w:val="18"/>
                <w:szCs w:val="18"/>
                <w:lang w:val="es-ES"/>
              </w:rPr>
            </w:pPr>
            <w:r w:rsidRPr="00E02841">
              <w:rPr>
                <w:sz w:val="18"/>
                <w:szCs w:val="18"/>
                <w:lang w:val="es-ES"/>
              </w:rPr>
              <w:t>730 594</w:t>
            </w:r>
          </w:p>
        </w:tc>
        <w:tc>
          <w:tcPr>
            <w:tcW w:w="1452" w:type="dxa"/>
            <w:hideMark/>
          </w:tcPr>
          <w:p w14:paraId="6D249877" w14:textId="77777777" w:rsidR="00CE355E" w:rsidRPr="00E02841" w:rsidRDefault="00CE355E" w:rsidP="006909EB">
            <w:pPr>
              <w:jc w:val="right"/>
              <w:rPr>
                <w:sz w:val="18"/>
                <w:szCs w:val="18"/>
                <w:lang w:val="es-ES"/>
              </w:rPr>
            </w:pPr>
            <w:r w:rsidRPr="00E02841">
              <w:rPr>
                <w:sz w:val="18"/>
                <w:szCs w:val="18"/>
                <w:lang w:val="es-ES"/>
              </w:rPr>
              <w:t>1 702 084</w:t>
            </w:r>
          </w:p>
        </w:tc>
      </w:tr>
      <w:tr w:rsidR="00CE355E" w:rsidRPr="00E02841" w14:paraId="769E76E9" w14:textId="77777777" w:rsidTr="00E33170">
        <w:tc>
          <w:tcPr>
            <w:tcW w:w="1629" w:type="dxa"/>
            <w:hideMark/>
          </w:tcPr>
          <w:p w14:paraId="238F535A"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4C7D7C43" w14:textId="77777777" w:rsidR="00CE355E" w:rsidRPr="00E02841" w:rsidRDefault="00CE355E" w:rsidP="006909EB">
            <w:pPr>
              <w:rPr>
                <w:sz w:val="18"/>
                <w:szCs w:val="18"/>
                <w:lang w:val="es-ES"/>
              </w:rPr>
            </w:pPr>
            <w:r w:rsidRPr="00E02841">
              <w:rPr>
                <w:sz w:val="18"/>
                <w:szCs w:val="18"/>
                <w:lang w:val="es-ES"/>
              </w:rPr>
              <w:t>Ecuador, Perú</w:t>
            </w:r>
          </w:p>
        </w:tc>
        <w:tc>
          <w:tcPr>
            <w:tcW w:w="1033" w:type="dxa"/>
            <w:hideMark/>
          </w:tcPr>
          <w:p w14:paraId="0514E4A5"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0D943A4D" w14:textId="77777777" w:rsidR="00CE355E" w:rsidRPr="00E02841" w:rsidRDefault="00CE355E" w:rsidP="006909EB">
            <w:pPr>
              <w:rPr>
                <w:sz w:val="18"/>
                <w:szCs w:val="18"/>
                <w:lang w:val="es-ES"/>
              </w:rPr>
            </w:pPr>
            <w:r w:rsidRPr="00E02841">
              <w:rPr>
                <w:sz w:val="18"/>
                <w:szCs w:val="18"/>
                <w:lang w:val="es-ES"/>
              </w:rPr>
              <w:t>Aplicación de medidas integradas para reducir al mínimo las liberaciones de mercurio procedentes de la extracción de oro artesanal</w:t>
            </w:r>
          </w:p>
        </w:tc>
        <w:tc>
          <w:tcPr>
            <w:tcW w:w="1025" w:type="dxa"/>
            <w:hideMark/>
          </w:tcPr>
          <w:p w14:paraId="0A8D63D5"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6D3B9D45" w14:textId="77777777" w:rsidR="00CE355E" w:rsidRPr="00E02841" w:rsidRDefault="00CE355E" w:rsidP="006909EB">
            <w:pPr>
              <w:rPr>
                <w:sz w:val="18"/>
                <w:szCs w:val="18"/>
                <w:lang w:val="es-ES"/>
              </w:rPr>
            </w:pPr>
            <w:r w:rsidRPr="00E02841">
              <w:rPr>
                <w:sz w:val="18"/>
                <w:szCs w:val="18"/>
                <w:lang w:val="es-ES"/>
              </w:rPr>
              <w:t>PM</w:t>
            </w:r>
          </w:p>
        </w:tc>
        <w:tc>
          <w:tcPr>
            <w:tcW w:w="1153" w:type="dxa"/>
            <w:hideMark/>
          </w:tcPr>
          <w:p w14:paraId="230D576E"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51DFD813" w14:textId="77777777" w:rsidR="00CE355E" w:rsidRPr="00E02841" w:rsidRDefault="00CE355E" w:rsidP="006909EB">
            <w:pPr>
              <w:jc w:val="right"/>
              <w:rPr>
                <w:sz w:val="18"/>
                <w:szCs w:val="18"/>
                <w:lang w:val="es-ES"/>
              </w:rPr>
            </w:pPr>
            <w:r w:rsidRPr="00E02841">
              <w:rPr>
                <w:sz w:val="18"/>
                <w:szCs w:val="18"/>
                <w:lang w:val="es-ES"/>
              </w:rPr>
              <w:t>999 900</w:t>
            </w:r>
          </w:p>
        </w:tc>
        <w:tc>
          <w:tcPr>
            <w:tcW w:w="1452" w:type="dxa"/>
            <w:hideMark/>
          </w:tcPr>
          <w:p w14:paraId="137124D3" w14:textId="77777777" w:rsidR="00CE355E" w:rsidRPr="00E02841" w:rsidRDefault="00CE355E" w:rsidP="006909EB">
            <w:pPr>
              <w:jc w:val="right"/>
              <w:rPr>
                <w:sz w:val="18"/>
                <w:szCs w:val="18"/>
                <w:lang w:val="es-ES"/>
              </w:rPr>
            </w:pPr>
            <w:r w:rsidRPr="00E02841">
              <w:rPr>
                <w:sz w:val="18"/>
                <w:szCs w:val="18"/>
                <w:lang w:val="es-ES"/>
              </w:rPr>
              <w:t>2 676 764</w:t>
            </w:r>
          </w:p>
        </w:tc>
      </w:tr>
      <w:tr w:rsidR="00CE355E" w:rsidRPr="00E02841" w14:paraId="09AE74A1" w14:textId="77777777" w:rsidTr="00E33170">
        <w:tc>
          <w:tcPr>
            <w:tcW w:w="1629" w:type="dxa"/>
            <w:hideMark/>
          </w:tcPr>
          <w:p w14:paraId="3844B4B1" w14:textId="77777777" w:rsidR="00CE355E" w:rsidRPr="00E02841" w:rsidRDefault="00CE355E" w:rsidP="006909EB">
            <w:pPr>
              <w:rPr>
                <w:sz w:val="18"/>
                <w:szCs w:val="18"/>
                <w:lang w:val="es-ES"/>
              </w:rPr>
            </w:pPr>
            <w:r w:rsidRPr="00E02841">
              <w:rPr>
                <w:sz w:val="18"/>
                <w:szCs w:val="18"/>
                <w:lang w:val="es-ES"/>
              </w:rPr>
              <w:t>Regional</w:t>
            </w:r>
          </w:p>
        </w:tc>
        <w:tc>
          <w:tcPr>
            <w:tcW w:w="1485" w:type="dxa"/>
            <w:hideMark/>
          </w:tcPr>
          <w:p w14:paraId="3ED4C171" w14:textId="77777777" w:rsidR="00CE355E" w:rsidRPr="00E02841" w:rsidRDefault="00CE355E" w:rsidP="006909EB">
            <w:pPr>
              <w:rPr>
                <w:sz w:val="18"/>
                <w:szCs w:val="18"/>
                <w:lang w:val="es-ES"/>
              </w:rPr>
            </w:pPr>
            <w:r w:rsidRPr="00E02841">
              <w:rPr>
                <w:sz w:val="18"/>
                <w:szCs w:val="18"/>
                <w:lang w:val="es-ES"/>
              </w:rPr>
              <w:t>Ghana, Madagascar, Tanzanía</w:t>
            </w:r>
          </w:p>
        </w:tc>
        <w:tc>
          <w:tcPr>
            <w:tcW w:w="1033" w:type="dxa"/>
            <w:hideMark/>
          </w:tcPr>
          <w:p w14:paraId="030DEF69"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48A63D13" w14:textId="77777777" w:rsidR="00CE355E" w:rsidRPr="00E02841" w:rsidRDefault="00CE355E" w:rsidP="006909EB">
            <w:pPr>
              <w:rPr>
                <w:sz w:val="18"/>
                <w:szCs w:val="18"/>
                <w:lang w:val="es-ES"/>
              </w:rPr>
            </w:pPr>
            <w:r w:rsidRPr="00E02841">
              <w:rPr>
                <w:sz w:val="18"/>
                <w:szCs w:val="18"/>
                <w:lang w:val="es-ES"/>
              </w:rPr>
              <w:t>Reducción de las liberaciones de contaminantes orgánicos persistentes de producción no intencional y mercurio procedentes del sector sanitario en África</w:t>
            </w:r>
          </w:p>
        </w:tc>
        <w:tc>
          <w:tcPr>
            <w:tcW w:w="1025" w:type="dxa"/>
            <w:hideMark/>
          </w:tcPr>
          <w:p w14:paraId="2C81E902"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0ED4B9D0" w14:textId="77777777" w:rsidR="00CE355E" w:rsidRPr="00E02841" w:rsidRDefault="00CE355E" w:rsidP="006909EB">
            <w:pPr>
              <w:rPr>
                <w:sz w:val="18"/>
                <w:szCs w:val="18"/>
                <w:lang w:val="es-ES"/>
              </w:rPr>
            </w:pPr>
            <w:r w:rsidRPr="00E02841">
              <w:rPr>
                <w:sz w:val="18"/>
                <w:szCs w:val="18"/>
                <w:lang w:val="es-ES"/>
              </w:rPr>
              <w:t>PO</w:t>
            </w:r>
          </w:p>
        </w:tc>
        <w:tc>
          <w:tcPr>
            <w:tcW w:w="1153" w:type="dxa"/>
            <w:hideMark/>
          </w:tcPr>
          <w:p w14:paraId="11E90A00"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343166A3" w14:textId="77777777" w:rsidR="00CE355E" w:rsidRPr="00E02841" w:rsidRDefault="00CE355E" w:rsidP="006909EB">
            <w:pPr>
              <w:jc w:val="right"/>
              <w:rPr>
                <w:sz w:val="18"/>
                <w:szCs w:val="18"/>
                <w:lang w:val="es-ES"/>
              </w:rPr>
            </w:pPr>
            <w:r w:rsidRPr="00E02841">
              <w:rPr>
                <w:sz w:val="18"/>
                <w:szCs w:val="18"/>
                <w:lang w:val="es-ES"/>
              </w:rPr>
              <w:t>517 902</w:t>
            </w:r>
          </w:p>
        </w:tc>
        <w:tc>
          <w:tcPr>
            <w:tcW w:w="1452" w:type="dxa"/>
            <w:hideMark/>
          </w:tcPr>
          <w:p w14:paraId="663B3D60" w14:textId="77777777" w:rsidR="00CE355E" w:rsidRPr="00E02841" w:rsidRDefault="00CE355E" w:rsidP="006909EB">
            <w:pPr>
              <w:jc w:val="right"/>
              <w:rPr>
                <w:sz w:val="18"/>
                <w:szCs w:val="18"/>
                <w:lang w:val="es-ES"/>
              </w:rPr>
            </w:pPr>
            <w:r w:rsidRPr="00E02841">
              <w:rPr>
                <w:sz w:val="18"/>
                <w:szCs w:val="18"/>
                <w:lang w:val="es-ES"/>
              </w:rPr>
              <w:t>2 000 345</w:t>
            </w:r>
          </w:p>
        </w:tc>
      </w:tr>
      <w:tr w:rsidR="00CE355E" w:rsidRPr="00E02841" w14:paraId="0E4FA7DD" w14:textId="77777777" w:rsidTr="00E33170">
        <w:tc>
          <w:tcPr>
            <w:tcW w:w="1629" w:type="dxa"/>
            <w:hideMark/>
          </w:tcPr>
          <w:p w14:paraId="04BCF56C" w14:textId="77777777" w:rsidR="00CE355E" w:rsidRPr="00E02841" w:rsidRDefault="00CE355E" w:rsidP="006909EB">
            <w:pPr>
              <w:rPr>
                <w:sz w:val="18"/>
                <w:szCs w:val="18"/>
                <w:lang w:val="es-ES"/>
              </w:rPr>
            </w:pPr>
            <w:r w:rsidRPr="00E02841">
              <w:rPr>
                <w:sz w:val="18"/>
                <w:szCs w:val="18"/>
                <w:lang w:val="es-ES"/>
              </w:rPr>
              <w:t xml:space="preserve">Regional </w:t>
            </w:r>
          </w:p>
        </w:tc>
        <w:tc>
          <w:tcPr>
            <w:tcW w:w="1485" w:type="dxa"/>
            <w:hideMark/>
          </w:tcPr>
          <w:p w14:paraId="601FD4CC" w14:textId="77777777" w:rsidR="00CE355E" w:rsidRPr="00E02841" w:rsidRDefault="00CE355E" w:rsidP="006909EB">
            <w:pPr>
              <w:rPr>
                <w:sz w:val="18"/>
                <w:szCs w:val="18"/>
                <w:lang w:val="es-ES"/>
              </w:rPr>
            </w:pPr>
            <w:r w:rsidRPr="00E02841">
              <w:rPr>
                <w:sz w:val="18"/>
                <w:szCs w:val="18"/>
                <w:lang w:val="es-ES"/>
              </w:rPr>
              <w:t>Albania, Bosnia y Herzegovina, Egipto, Líbano, Libia, Marruecos, Montenegro, Túnez</w:t>
            </w:r>
          </w:p>
        </w:tc>
        <w:tc>
          <w:tcPr>
            <w:tcW w:w="1033" w:type="dxa"/>
            <w:hideMark/>
          </w:tcPr>
          <w:p w14:paraId="40338886" w14:textId="77777777" w:rsidR="00CE355E" w:rsidRPr="00E02841" w:rsidRDefault="00CE355E" w:rsidP="006909EB">
            <w:pPr>
              <w:rPr>
                <w:sz w:val="18"/>
                <w:szCs w:val="18"/>
                <w:lang w:val="es-ES"/>
              </w:rPr>
            </w:pPr>
            <w:r w:rsidRPr="00E02841">
              <w:rPr>
                <w:sz w:val="18"/>
                <w:szCs w:val="18"/>
                <w:lang w:val="es-ES"/>
              </w:rPr>
              <w:t>PMEA</w:t>
            </w:r>
          </w:p>
        </w:tc>
        <w:tc>
          <w:tcPr>
            <w:tcW w:w="4660" w:type="dxa"/>
            <w:hideMark/>
          </w:tcPr>
          <w:p w14:paraId="14096489" w14:textId="77777777" w:rsidR="00CE355E" w:rsidRPr="00E02841" w:rsidRDefault="00CE355E" w:rsidP="006909EB">
            <w:pPr>
              <w:rPr>
                <w:sz w:val="18"/>
                <w:szCs w:val="18"/>
                <w:lang w:val="es-ES"/>
              </w:rPr>
            </w:pPr>
            <w:r w:rsidRPr="00E02841">
              <w:rPr>
                <w:sz w:val="18"/>
                <w:szCs w:val="18"/>
                <w:lang w:val="es-ES"/>
              </w:rPr>
              <w:t>Programa del Mar Mediterráneo: aumentar la seguridad ambiental</w:t>
            </w:r>
          </w:p>
        </w:tc>
        <w:tc>
          <w:tcPr>
            <w:tcW w:w="1025" w:type="dxa"/>
            <w:hideMark/>
          </w:tcPr>
          <w:p w14:paraId="476285CE"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9B405DB" w14:textId="77777777" w:rsidR="00CE355E" w:rsidRPr="00E02841" w:rsidRDefault="00CE355E" w:rsidP="006909EB">
            <w:pPr>
              <w:rPr>
                <w:sz w:val="18"/>
                <w:szCs w:val="18"/>
                <w:lang w:val="es-ES"/>
              </w:rPr>
            </w:pPr>
            <w:r w:rsidRPr="00E02841">
              <w:rPr>
                <w:sz w:val="18"/>
                <w:szCs w:val="18"/>
                <w:lang w:val="es-ES"/>
              </w:rPr>
              <w:t>DMP</w:t>
            </w:r>
          </w:p>
        </w:tc>
        <w:tc>
          <w:tcPr>
            <w:tcW w:w="1153" w:type="dxa"/>
            <w:hideMark/>
          </w:tcPr>
          <w:p w14:paraId="7A516A1D"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2060C649" w14:textId="77777777" w:rsidR="00CE355E" w:rsidRPr="00E02841" w:rsidRDefault="00CE355E" w:rsidP="006909EB">
            <w:pPr>
              <w:jc w:val="right"/>
              <w:rPr>
                <w:sz w:val="18"/>
                <w:szCs w:val="18"/>
                <w:lang w:val="es-ES"/>
              </w:rPr>
            </w:pPr>
            <w:r w:rsidRPr="00E02841">
              <w:rPr>
                <w:sz w:val="18"/>
                <w:szCs w:val="18"/>
                <w:lang w:val="es-ES"/>
              </w:rPr>
              <w:t>5 250 000</w:t>
            </w:r>
          </w:p>
        </w:tc>
        <w:tc>
          <w:tcPr>
            <w:tcW w:w="1452" w:type="dxa"/>
            <w:hideMark/>
          </w:tcPr>
          <w:p w14:paraId="3BA399CA" w14:textId="77777777" w:rsidR="00CE355E" w:rsidRPr="00E02841" w:rsidRDefault="00CE355E" w:rsidP="006909EB">
            <w:pPr>
              <w:jc w:val="right"/>
              <w:rPr>
                <w:sz w:val="18"/>
                <w:szCs w:val="18"/>
                <w:lang w:val="es-ES"/>
              </w:rPr>
            </w:pPr>
            <w:r w:rsidRPr="00E02841">
              <w:rPr>
                <w:sz w:val="18"/>
                <w:szCs w:val="18"/>
                <w:lang w:val="es-ES"/>
              </w:rPr>
              <w:t>20 500 000</w:t>
            </w:r>
          </w:p>
        </w:tc>
      </w:tr>
      <w:tr w:rsidR="00CE355E" w:rsidRPr="00E02841" w14:paraId="778B196B" w14:textId="77777777" w:rsidTr="00E33170">
        <w:tc>
          <w:tcPr>
            <w:tcW w:w="1629" w:type="dxa"/>
            <w:hideMark/>
          </w:tcPr>
          <w:p w14:paraId="20E775B8" w14:textId="77777777" w:rsidR="00CE355E" w:rsidRPr="00E02841" w:rsidRDefault="00CE355E" w:rsidP="006909EB">
            <w:pPr>
              <w:rPr>
                <w:sz w:val="18"/>
                <w:szCs w:val="18"/>
                <w:lang w:val="es-ES"/>
              </w:rPr>
            </w:pPr>
            <w:r w:rsidRPr="00E02841">
              <w:rPr>
                <w:sz w:val="18"/>
                <w:szCs w:val="18"/>
                <w:lang w:val="es-ES"/>
              </w:rPr>
              <w:t xml:space="preserve">Regional </w:t>
            </w:r>
          </w:p>
        </w:tc>
        <w:tc>
          <w:tcPr>
            <w:tcW w:w="1485" w:type="dxa"/>
            <w:hideMark/>
          </w:tcPr>
          <w:p w14:paraId="6A9BE2AB" w14:textId="77777777" w:rsidR="00CE355E" w:rsidRPr="00E02841" w:rsidRDefault="00CE355E" w:rsidP="006909EB">
            <w:pPr>
              <w:rPr>
                <w:sz w:val="18"/>
                <w:szCs w:val="18"/>
                <w:lang w:val="es-ES"/>
              </w:rPr>
            </w:pPr>
            <w:r w:rsidRPr="00E02841">
              <w:rPr>
                <w:sz w:val="18"/>
                <w:szCs w:val="18"/>
                <w:lang w:val="es-ES"/>
              </w:rPr>
              <w:t>Etiopía, Gambia, Tanzanía, Uganda, Zambia</w:t>
            </w:r>
          </w:p>
        </w:tc>
        <w:tc>
          <w:tcPr>
            <w:tcW w:w="1033" w:type="dxa"/>
            <w:hideMark/>
          </w:tcPr>
          <w:p w14:paraId="79539741"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16DE905A"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sobre el Mercurio en África</w:t>
            </w:r>
          </w:p>
        </w:tc>
        <w:tc>
          <w:tcPr>
            <w:tcW w:w="1025" w:type="dxa"/>
            <w:hideMark/>
          </w:tcPr>
          <w:p w14:paraId="73548A5C"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0D4CD812"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809ECB3"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0FCA77C8" w14:textId="77777777" w:rsidR="00CE355E" w:rsidRPr="00E02841" w:rsidRDefault="00CE355E" w:rsidP="006909EB">
            <w:pPr>
              <w:jc w:val="right"/>
              <w:rPr>
                <w:sz w:val="18"/>
                <w:szCs w:val="18"/>
                <w:lang w:val="es-ES"/>
              </w:rPr>
            </w:pPr>
            <w:r w:rsidRPr="00E02841">
              <w:rPr>
                <w:sz w:val="18"/>
                <w:szCs w:val="18"/>
                <w:lang w:val="es-ES"/>
              </w:rPr>
              <w:t>913 242</w:t>
            </w:r>
          </w:p>
        </w:tc>
        <w:tc>
          <w:tcPr>
            <w:tcW w:w="1452" w:type="dxa"/>
            <w:hideMark/>
          </w:tcPr>
          <w:p w14:paraId="6561E495" w14:textId="77777777" w:rsidR="00CE355E" w:rsidRPr="00E02841" w:rsidRDefault="00CE355E" w:rsidP="006909EB">
            <w:pPr>
              <w:jc w:val="right"/>
              <w:rPr>
                <w:sz w:val="18"/>
                <w:szCs w:val="18"/>
                <w:lang w:val="es-ES"/>
              </w:rPr>
            </w:pPr>
            <w:r w:rsidRPr="00E02841">
              <w:rPr>
                <w:sz w:val="18"/>
                <w:szCs w:val="18"/>
                <w:lang w:val="es-ES"/>
              </w:rPr>
              <w:t>1 129 943</w:t>
            </w:r>
          </w:p>
        </w:tc>
      </w:tr>
      <w:tr w:rsidR="00CE355E" w:rsidRPr="00E02841" w14:paraId="4A600ADD" w14:textId="77777777" w:rsidTr="00E33170">
        <w:tc>
          <w:tcPr>
            <w:tcW w:w="1629" w:type="dxa"/>
            <w:hideMark/>
          </w:tcPr>
          <w:p w14:paraId="2E5B104A" w14:textId="77777777" w:rsidR="00CE355E" w:rsidRPr="00E02841" w:rsidRDefault="00CE355E" w:rsidP="00D75450">
            <w:pPr>
              <w:keepNext/>
              <w:keepLines/>
              <w:rPr>
                <w:sz w:val="18"/>
                <w:szCs w:val="18"/>
                <w:lang w:val="es-ES"/>
              </w:rPr>
            </w:pPr>
            <w:r w:rsidRPr="00E02841">
              <w:rPr>
                <w:sz w:val="18"/>
                <w:szCs w:val="18"/>
                <w:lang w:val="es-ES"/>
              </w:rPr>
              <w:t xml:space="preserve">Regional </w:t>
            </w:r>
          </w:p>
        </w:tc>
        <w:tc>
          <w:tcPr>
            <w:tcW w:w="1485" w:type="dxa"/>
            <w:hideMark/>
          </w:tcPr>
          <w:p w14:paraId="768CA871" w14:textId="77777777" w:rsidR="00CE355E" w:rsidRPr="00E02841" w:rsidRDefault="00CE355E" w:rsidP="00D75450">
            <w:pPr>
              <w:keepNext/>
              <w:keepLines/>
              <w:rPr>
                <w:sz w:val="18"/>
                <w:szCs w:val="18"/>
                <w:lang w:val="es-ES"/>
              </w:rPr>
            </w:pPr>
            <w:r w:rsidRPr="00E02841">
              <w:rPr>
                <w:sz w:val="18"/>
                <w:szCs w:val="18"/>
                <w:lang w:val="es-ES"/>
              </w:rPr>
              <w:t>Bolivia, Chile, Paraguay, República Dominicana</w:t>
            </w:r>
          </w:p>
        </w:tc>
        <w:tc>
          <w:tcPr>
            <w:tcW w:w="1033" w:type="dxa"/>
            <w:hideMark/>
          </w:tcPr>
          <w:p w14:paraId="0D26F4C9" w14:textId="77777777" w:rsidR="00CE355E" w:rsidRPr="00E02841" w:rsidRDefault="00CE355E" w:rsidP="00D75450">
            <w:pPr>
              <w:keepNext/>
              <w:keepLines/>
              <w:rPr>
                <w:sz w:val="18"/>
                <w:szCs w:val="18"/>
                <w:lang w:val="es-ES"/>
              </w:rPr>
            </w:pPr>
            <w:r w:rsidRPr="00E02841">
              <w:rPr>
                <w:sz w:val="18"/>
                <w:szCs w:val="18"/>
                <w:lang w:val="es-ES"/>
              </w:rPr>
              <w:t>C</w:t>
            </w:r>
          </w:p>
        </w:tc>
        <w:tc>
          <w:tcPr>
            <w:tcW w:w="4660" w:type="dxa"/>
            <w:hideMark/>
          </w:tcPr>
          <w:p w14:paraId="2A896EB4" w14:textId="77777777" w:rsidR="00CE355E" w:rsidRPr="00E02841" w:rsidRDefault="00CE355E" w:rsidP="00D75450">
            <w:pPr>
              <w:keepNext/>
              <w:keepLines/>
              <w:rPr>
                <w:sz w:val="18"/>
                <w:szCs w:val="18"/>
                <w:lang w:val="es-ES"/>
              </w:rPr>
            </w:pPr>
            <w:r w:rsidRPr="00E02841">
              <w:rPr>
                <w:sz w:val="18"/>
                <w:szCs w:val="18"/>
                <w:lang w:val="es-ES"/>
              </w:rPr>
              <w:t>Realización de una evaluación inicial del Convenio de Minamata en América Latina y el Caribe</w:t>
            </w:r>
          </w:p>
        </w:tc>
        <w:tc>
          <w:tcPr>
            <w:tcW w:w="1025" w:type="dxa"/>
            <w:hideMark/>
          </w:tcPr>
          <w:p w14:paraId="7568C541" w14:textId="77777777" w:rsidR="00CE355E" w:rsidRPr="00E02841" w:rsidRDefault="00CE355E" w:rsidP="00D75450">
            <w:pPr>
              <w:keepNext/>
              <w:keepLines/>
              <w:rPr>
                <w:sz w:val="18"/>
                <w:szCs w:val="18"/>
                <w:lang w:val="es-ES"/>
              </w:rPr>
            </w:pPr>
            <w:r w:rsidRPr="00E02841">
              <w:rPr>
                <w:sz w:val="18"/>
                <w:szCs w:val="18"/>
                <w:lang w:val="es-ES"/>
              </w:rPr>
              <w:t>FMAM-5</w:t>
            </w:r>
          </w:p>
        </w:tc>
        <w:tc>
          <w:tcPr>
            <w:tcW w:w="776" w:type="dxa"/>
            <w:hideMark/>
          </w:tcPr>
          <w:p w14:paraId="4F6454F6" w14:textId="77777777" w:rsidR="00CE355E" w:rsidRPr="00E02841" w:rsidRDefault="00CE355E" w:rsidP="00D75450">
            <w:pPr>
              <w:keepNext/>
              <w:keepLines/>
              <w:rPr>
                <w:sz w:val="18"/>
                <w:szCs w:val="18"/>
                <w:lang w:val="es-ES"/>
              </w:rPr>
            </w:pPr>
            <w:r w:rsidRPr="00E02841">
              <w:rPr>
                <w:sz w:val="18"/>
                <w:szCs w:val="18"/>
                <w:lang w:val="es-ES"/>
              </w:rPr>
              <w:t>AA</w:t>
            </w:r>
          </w:p>
        </w:tc>
        <w:tc>
          <w:tcPr>
            <w:tcW w:w="1153" w:type="dxa"/>
            <w:hideMark/>
          </w:tcPr>
          <w:p w14:paraId="571C2F11" w14:textId="77777777" w:rsidR="00CE355E" w:rsidRPr="00E02841" w:rsidRDefault="00CE355E" w:rsidP="00D75450">
            <w:pPr>
              <w:keepNext/>
              <w:keepLines/>
              <w:rPr>
                <w:sz w:val="18"/>
                <w:szCs w:val="18"/>
                <w:lang w:val="es-ES"/>
              </w:rPr>
            </w:pPr>
            <w:r w:rsidRPr="00E02841">
              <w:rPr>
                <w:sz w:val="18"/>
                <w:szCs w:val="18"/>
                <w:lang w:val="es-ES"/>
              </w:rPr>
              <w:t>PNUMA</w:t>
            </w:r>
          </w:p>
        </w:tc>
        <w:tc>
          <w:tcPr>
            <w:tcW w:w="1246" w:type="dxa"/>
            <w:hideMark/>
          </w:tcPr>
          <w:p w14:paraId="6F4686E0" w14:textId="77777777" w:rsidR="00CE355E" w:rsidRPr="00E02841" w:rsidRDefault="00CE355E" w:rsidP="00D75450">
            <w:pPr>
              <w:keepNext/>
              <w:keepLines/>
              <w:jc w:val="right"/>
              <w:rPr>
                <w:sz w:val="18"/>
                <w:szCs w:val="18"/>
                <w:lang w:val="es-ES"/>
              </w:rPr>
            </w:pPr>
            <w:r w:rsidRPr="00E02841">
              <w:rPr>
                <w:sz w:val="18"/>
                <w:szCs w:val="18"/>
                <w:lang w:val="es-ES"/>
              </w:rPr>
              <w:t>730 594</w:t>
            </w:r>
          </w:p>
        </w:tc>
        <w:tc>
          <w:tcPr>
            <w:tcW w:w="1452" w:type="dxa"/>
            <w:hideMark/>
          </w:tcPr>
          <w:p w14:paraId="7FB12832" w14:textId="77777777" w:rsidR="00CE355E" w:rsidRPr="00E02841" w:rsidRDefault="00CE355E" w:rsidP="00D75450">
            <w:pPr>
              <w:keepNext/>
              <w:keepLines/>
              <w:jc w:val="right"/>
              <w:rPr>
                <w:sz w:val="18"/>
                <w:szCs w:val="18"/>
                <w:lang w:val="es-ES"/>
              </w:rPr>
            </w:pPr>
            <w:r w:rsidRPr="00E02841">
              <w:rPr>
                <w:sz w:val="18"/>
                <w:szCs w:val="18"/>
                <w:lang w:val="es-ES"/>
              </w:rPr>
              <w:t>935 000</w:t>
            </w:r>
          </w:p>
        </w:tc>
      </w:tr>
      <w:tr w:rsidR="00CE355E" w:rsidRPr="00E02841" w14:paraId="585E6AA4" w14:textId="77777777" w:rsidTr="00E33170">
        <w:tc>
          <w:tcPr>
            <w:tcW w:w="1629" w:type="dxa"/>
            <w:hideMark/>
          </w:tcPr>
          <w:p w14:paraId="618D8E22" w14:textId="77777777" w:rsidR="00CE355E" w:rsidRPr="00E02841" w:rsidRDefault="00CE355E" w:rsidP="00D75450">
            <w:pPr>
              <w:keepNext/>
              <w:keepLines/>
              <w:rPr>
                <w:sz w:val="18"/>
                <w:szCs w:val="18"/>
                <w:lang w:val="es-ES"/>
              </w:rPr>
            </w:pPr>
            <w:r w:rsidRPr="00E02841">
              <w:rPr>
                <w:sz w:val="18"/>
                <w:szCs w:val="18"/>
                <w:lang w:val="es-ES"/>
              </w:rPr>
              <w:t xml:space="preserve">Regional </w:t>
            </w:r>
          </w:p>
        </w:tc>
        <w:tc>
          <w:tcPr>
            <w:tcW w:w="1485" w:type="dxa"/>
            <w:hideMark/>
          </w:tcPr>
          <w:p w14:paraId="0E92A3FE" w14:textId="77777777" w:rsidR="00CE355E" w:rsidRPr="00E02841" w:rsidRDefault="0057362C" w:rsidP="00D75450">
            <w:pPr>
              <w:keepNext/>
              <w:keepLines/>
              <w:rPr>
                <w:sz w:val="18"/>
                <w:szCs w:val="18"/>
                <w:lang w:val="es-ES"/>
              </w:rPr>
            </w:pPr>
            <w:r w:rsidRPr="00E02841">
              <w:rPr>
                <w:sz w:val="18"/>
                <w:szCs w:val="18"/>
                <w:lang w:val="es-ES"/>
              </w:rPr>
              <w:t>Burkina Faso</w:t>
            </w:r>
            <w:r w:rsidR="00B21930" w:rsidRPr="00E02841">
              <w:rPr>
                <w:sz w:val="18"/>
                <w:szCs w:val="18"/>
                <w:lang w:val="es-ES"/>
              </w:rPr>
              <w:t>,</w:t>
            </w:r>
            <w:r w:rsidRPr="00E02841">
              <w:rPr>
                <w:sz w:val="18"/>
                <w:szCs w:val="18"/>
                <w:lang w:val="es-ES"/>
              </w:rPr>
              <w:t xml:space="preserve"> </w:t>
            </w:r>
            <w:r w:rsidR="00CE355E" w:rsidRPr="00E02841">
              <w:rPr>
                <w:sz w:val="18"/>
                <w:szCs w:val="18"/>
                <w:lang w:val="es-ES"/>
              </w:rPr>
              <w:t>Malí, Senegal</w:t>
            </w:r>
          </w:p>
        </w:tc>
        <w:tc>
          <w:tcPr>
            <w:tcW w:w="1033" w:type="dxa"/>
            <w:hideMark/>
          </w:tcPr>
          <w:p w14:paraId="2AAA017F" w14:textId="77777777" w:rsidR="00CE355E" w:rsidRPr="00E02841" w:rsidRDefault="00CE355E" w:rsidP="00D75450">
            <w:pPr>
              <w:keepNext/>
              <w:keepLines/>
              <w:rPr>
                <w:sz w:val="18"/>
                <w:szCs w:val="18"/>
                <w:lang w:val="es-ES"/>
              </w:rPr>
            </w:pPr>
            <w:r w:rsidRPr="00E02841">
              <w:rPr>
                <w:sz w:val="18"/>
                <w:szCs w:val="18"/>
                <w:lang w:val="es-ES"/>
              </w:rPr>
              <w:t>C</w:t>
            </w:r>
          </w:p>
        </w:tc>
        <w:tc>
          <w:tcPr>
            <w:tcW w:w="4660" w:type="dxa"/>
            <w:hideMark/>
          </w:tcPr>
          <w:p w14:paraId="57081DC8" w14:textId="77777777" w:rsidR="00CE355E" w:rsidRPr="00E02841" w:rsidRDefault="00CE355E" w:rsidP="00D75450">
            <w:pPr>
              <w:keepNext/>
              <w:keepLines/>
              <w:rPr>
                <w:sz w:val="18"/>
                <w:szCs w:val="18"/>
                <w:lang w:val="es-ES"/>
              </w:rPr>
            </w:pPr>
            <w:r w:rsidRPr="00E02841">
              <w:rPr>
                <w:sz w:val="18"/>
                <w:szCs w:val="18"/>
                <w:lang w:val="es-ES"/>
              </w:rPr>
              <w:t>Mejorar la salud y el medio ambiente de las comunidades que se dedican a la extracción de oro artesanal y en pequeña escala mediante la reducción de las emisiones de mercurio y la promoción de la gestión racional de los productos químicos</w:t>
            </w:r>
          </w:p>
        </w:tc>
        <w:tc>
          <w:tcPr>
            <w:tcW w:w="1025" w:type="dxa"/>
            <w:hideMark/>
          </w:tcPr>
          <w:p w14:paraId="6D6B67C8" w14:textId="77777777" w:rsidR="00CE355E" w:rsidRPr="00E02841" w:rsidRDefault="00CE355E" w:rsidP="00D75450">
            <w:pPr>
              <w:keepNext/>
              <w:keepLines/>
              <w:rPr>
                <w:sz w:val="18"/>
                <w:szCs w:val="18"/>
                <w:lang w:val="es-ES"/>
              </w:rPr>
            </w:pPr>
            <w:r w:rsidRPr="00E02841">
              <w:rPr>
                <w:sz w:val="18"/>
                <w:szCs w:val="18"/>
                <w:lang w:val="es-ES"/>
              </w:rPr>
              <w:t>FMAM-5</w:t>
            </w:r>
          </w:p>
        </w:tc>
        <w:tc>
          <w:tcPr>
            <w:tcW w:w="776" w:type="dxa"/>
            <w:hideMark/>
          </w:tcPr>
          <w:p w14:paraId="4C795399" w14:textId="77777777" w:rsidR="00CE355E" w:rsidRPr="00E02841" w:rsidRDefault="00CE355E" w:rsidP="00D75450">
            <w:pPr>
              <w:keepNext/>
              <w:keepLines/>
              <w:rPr>
                <w:sz w:val="18"/>
                <w:szCs w:val="18"/>
                <w:lang w:val="es-ES"/>
              </w:rPr>
            </w:pPr>
            <w:r w:rsidRPr="00E02841">
              <w:rPr>
                <w:sz w:val="18"/>
                <w:szCs w:val="18"/>
                <w:lang w:val="es-ES"/>
              </w:rPr>
              <w:t>PM</w:t>
            </w:r>
          </w:p>
        </w:tc>
        <w:tc>
          <w:tcPr>
            <w:tcW w:w="1153" w:type="dxa"/>
            <w:hideMark/>
          </w:tcPr>
          <w:p w14:paraId="6588FCCE" w14:textId="77777777" w:rsidR="00CE355E" w:rsidRPr="00E02841" w:rsidRDefault="00CE355E" w:rsidP="00D75450">
            <w:pPr>
              <w:keepNext/>
              <w:keepLines/>
              <w:rPr>
                <w:sz w:val="18"/>
                <w:szCs w:val="18"/>
                <w:lang w:val="es-ES"/>
              </w:rPr>
            </w:pPr>
            <w:r w:rsidRPr="00E02841">
              <w:rPr>
                <w:sz w:val="18"/>
                <w:szCs w:val="18"/>
                <w:lang w:val="es-ES"/>
              </w:rPr>
              <w:t>ONUDI</w:t>
            </w:r>
          </w:p>
        </w:tc>
        <w:tc>
          <w:tcPr>
            <w:tcW w:w="1246" w:type="dxa"/>
            <w:hideMark/>
          </w:tcPr>
          <w:p w14:paraId="53575E13" w14:textId="77777777" w:rsidR="00CE355E" w:rsidRPr="00E02841" w:rsidRDefault="00CE355E" w:rsidP="00D75450">
            <w:pPr>
              <w:keepNext/>
              <w:keepLines/>
              <w:jc w:val="right"/>
              <w:rPr>
                <w:sz w:val="18"/>
                <w:szCs w:val="18"/>
                <w:lang w:val="es-ES"/>
              </w:rPr>
            </w:pPr>
            <w:r w:rsidRPr="00E02841">
              <w:rPr>
                <w:sz w:val="18"/>
                <w:szCs w:val="18"/>
                <w:lang w:val="es-ES"/>
              </w:rPr>
              <w:t>990 000</w:t>
            </w:r>
          </w:p>
        </w:tc>
        <w:tc>
          <w:tcPr>
            <w:tcW w:w="1452" w:type="dxa"/>
            <w:hideMark/>
          </w:tcPr>
          <w:p w14:paraId="59C0E6AD" w14:textId="77777777" w:rsidR="00CE355E" w:rsidRPr="00E02841" w:rsidRDefault="00CE355E" w:rsidP="00D75450">
            <w:pPr>
              <w:keepNext/>
              <w:keepLines/>
              <w:jc w:val="right"/>
              <w:rPr>
                <w:sz w:val="18"/>
                <w:szCs w:val="18"/>
                <w:lang w:val="es-ES"/>
              </w:rPr>
            </w:pPr>
            <w:r w:rsidRPr="00E02841">
              <w:rPr>
                <w:sz w:val="18"/>
                <w:szCs w:val="18"/>
                <w:lang w:val="es-ES"/>
              </w:rPr>
              <w:t>2 450 000</w:t>
            </w:r>
          </w:p>
        </w:tc>
      </w:tr>
      <w:tr w:rsidR="00CE355E" w:rsidRPr="00E02841" w14:paraId="1BFBF5D3" w14:textId="77777777" w:rsidTr="00E33170">
        <w:tc>
          <w:tcPr>
            <w:tcW w:w="1629" w:type="dxa"/>
            <w:hideMark/>
          </w:tcPr>
          <w:p w14:paraId="392DEFB8" w14:textId="77777777" w:rsidR="00CE355E" w:rsidRPr="00E02841" w:rsidRDefault="00CE355E" w:rsidP="006909EB">
            <w:pPr>
              <w:rPr>
                <w:sz w:val="18"/>
                <w:szCs w:val="18"/>
                <w:lang w:val="es-ES"/>
              </w:rPr>
            </w:pPr>
            <w:r w:rsidRPr="00E02841">
              <w:rPr>
                <w:sz w:val="18"/>
                <w:szCs w:val="18"/>
                <w:lang w:val="es-ES"/>
              </w:rPr>
              <w:t xml:space="preserve">Regional </w:t>
            </w:r>
          </w:p>
        </w:tc>
        <w:tc>
          <w:tcPr>
            <w:tcW w:w="1485" w:type="dxa"/>
            <w:hideMark/>
          </w:tcPr>
          <w:p w14:paraId="32522D07" w14:textId="77777777" w:rsidR="00CE355E" w:rsidRPr="00E02841" w:rsidRDefault="00CE355E" w:rsidP="006909EB">
            <w:pPr>
              <w:rPr>
                <w:sz w:val="18"/>
                <w:szCs w:val="18"/>
                <w:lang w:val="es-ES"/>
              </w:rPr>
            </w:pPr>
            <w:r w:rsidRPr="00E02841">
              <w:rPr>
                <w:sz w:val="18"/>
                <w:szCs w:val="18"/>
                <w:lang w:val="es-ES"/>
              </w:rPr>
              <w:t>Argentina, Ecuador, Nicaragua, Perú, Uruguay</w:t>
            </w:r>
          </w:p>
        </w:tc>
        <w:tc>
          <w:tcPr>
            <w:tcW w:w="1033" w:type="dxa"/>
            <w:hideMark/>
          </w:tcPr>
          <w:p w14:paraId="15962E73" w14:textId="77777777" w:rsidR="00CE355E" w:rsidRPr="00E02841" w:rsidRDefault="00CE355E" w:rsidP="006909EB">
            <w:pPr>
              <w:rPr>
                <w:sz w:val="18"/>
                <w:szCs w:val="18"/>
                <w:lang w:val="es-ES"/>
              </w:rPr>
            </w:pPr>
            <w:r w:rsidRPr="00E02841">
              <w:rPr>
                <w:sz w:val="18"/>
                <w:szCs w:val="18"/>
                <w:lang w:val="es-ES"/>
              </w:rPr>
              <w:t>C</w:t>
            </w:r>
          </w:p>
        </w:tc>
        <w:tc>
          <w:tcPr>
            <w:tcW w:w="4660" w:type="dxa"/>
            <w:hideMark/>
          </w:tcPr>
          <w:p w14:paraId="3D80C180" w14:textId="77777777" w:rsidR="00CE355E" w:rsidRPr="00E02841" w:rsidRDefault="00CE355E" w:rsidP="006909EB">
            <w:pPr>
              <w:rPr>
                <w:sz w:val="18"/>
                <w:szCs w:val="18"/>
                <w:lang w:val="es-ES"/>
              </w:rPr>
            </w:pPr>
            <w:r w:rsidRPr="00E02841">
              <w:rPr>
                <w:sz w:val="18"/>
                <w:szCs w:val="18"/>
                <w:lang w:val="es-ES"/>
              </w:rPr>
              <w:t>Elaboración de enfoques de gestión de los riesgos del mercurio en América Latina</w:t>
            </w:r>
          </w:p>
        </w:tc>
        <w:tc>
          <w:tcPr>
            <w:tcW w:w="1025" w:type="dxa"/>
            <w:hideMark/>
          </w:tcPr>
          <w:p w14:paraId="0F8C2F88" w14:textId="77777777" w:rsidR="00CE355E" w:rsidRPr="00E02841" w:rsidRDefault="00CE355E" w:rsidP="006909EB">
            <w:pPr>
              <w:rPr>
                <w:sz w:val="18"/>
                <w:szCs w:val="18"/>
                <w:lang w:val="es-ES"/>
              </w:rPr>
            </w:pPr>
            <w:r w:rsidRPr="00E02841">
              <w:rPr>
                <w:sz w:val="18"/>
                <w:szCs w:val="18"/>
                <w:lang w:val="es-ES"/>
              </w:rPr>
              <w:t>FMAM-5</w:t>
            </w:r>
          </w:p>
        </w:tc>
        <w:tc>
          <w:tcPr>
            <w:tcW w:w="776" w:type="dxa"/>
            <w:hideMark/>
          </w:tcPr>
          <w:p w14:paraId="10083AB1" w14:textId="77777777" w:rsidR="00CE355E" w:rsidRPr="00E02841" w:rsidRDefault="00CE355E" w:rsidP="006909EB">
            <w:pPr>
              <w:rPr>
                <w:sz w:val="18"/>
                <w:szCs w:val="18"/>
                <w:lang w:val="es-ES"/>
              </w:rPr>
            </w:pPr>
            <w:r w:rsidRPr="00E02841">
              <w:rPr>
                <w:sz w:val="18"/>
                <w:szCs w:val="18"/>
                <w:lang w:val="es-ES"/>
              </w:rPr>
              <w:t>PM</w:t>
            </w:r>
          </w:p>
        </w:tc>
        <w:tc>
          <w:tcPr>
            <w:tcW w:w="1153" w:type="dxa"/>
            <w:hideMark/>
          </w:tcPr>
          <w:p w14:paraId="26C05A51"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3C5589E0" w14:textId="77777777" w:rsidR="00CE355E" w:rsidRPr="00E02841" w:rsidRDefault="00CE355E" w:rsidP="006909EB">
            <w:pPr>
              <w:jc w:val="right"/>
              <w:rPr>
                <w:sz w:val="18"/>
                <w:szCs w:val="18"/>
                <w:lang w:val="es-ES"/>
              </w:rPr>
            </w:pPr>
            <w:r w:rsidRPr="00E02841">
              <w:rPr>
                <w:sz w:val="18"/>
                <w:szCs w:val="18"/>
                <w:lang w:val="es-ES"/>
              </w:rPr>
              <w:t>916 000</w:t>
            </w:r>
          </w:p>
        </w:tc>
        <w:tc>
          <w:tcPr>
            <w:tcW w:w="1452" w:type="dxa"/>
            <w:hideMark/>
          </w:tcPr>
          <w:p w14:paraId="389735E9" w14:textId="77777777" w:rsidR="00CE355E" w:rsidRPr="00E02841" w:rsidRDefault="00CE355E" w:rsidP="006909EB">
            <w:pPr>
              <w:jc w:val="right"/>
              <w:rPr>
                <w:sz w:val="18"/>
                <w:szCs w:val="18"/>
                <w:lang w:val="es-ES"/>
              </w:rPr>
            </w:pPr>
            <w:r w:rsidRPr="00E02841">
              <w:rPr>
                <w:sz w:val="18"/>
                <w:szCs w:val="18"/>
                <w:lang w:val="es-ES"/>
              </w:rPr>
              <w:t>2 894 434</w:t>
            </w:r>
          </w:p>
        </w:tc>
      </w:tr>
      <w:tr w:rsidR="00CE355E" w:rsidRPr="00E02841" w14:paraId="74EA9469" w14:textId="77777777" w:rsidTr="00E33170">
        <w:tc>
          <w:tcPr>
            <w:tcW w:w="1629" w:type="dxa"/>
            <w:hideMark/>
          </w:tcPr>
          <w:p w14:paraId="2C1272C0" w14:textId="77777777" w:rsidR="00CE355E" w:rsidRPr="00E02841" w:rsidRDefault="00CE355E" w:rsidP="00CE355E">
            <w:pPr>
              <w:rPr>
                <w:sz w:val="18"/>
                <w:szCs w:val="18"/>
                <w:lang w:val="es-ES"/>
              </w:rPr>
            </w:pPr>
            <w:r w:rsidRPr="00E02841">
              <w:rPr>
                <w:sz w:val="18"/>
                <w:szCs w:val="18"/>
                <w:lang w:val="es-ES"/>
              </w:rPr>
              <w:t>República Democrática del Congo</w:t>
            </w:r>
          </w:p>
        </w:tc>
        <w:tc>
          <w:tcPr>
            <w:tcW w:w="1485" w:type="dxa"/>
            <w:hideMark/>
          </w:tcPr>
          <w:p w14:paraId="5AC8F415" w14:textId="77777777" w:rsidR="00CE355E" w:rsidRPr="00E02841" w:rsidRDefault="00CE355E" w:rsidP="00CE355E">
            <w:pPr>
              <w:rPr>
                <w:sz w:val="18"/>
                <w:szCs w:val="18"/>
                <w:lang w:val="es-ES"/>
              </w:rPr>
            </w:pPr>
            <w:r w:rsidRPr="00E02841">
              <w:rPr>
                <w:sz w:val="18"/>
                <w:szCs w:val="18"/>
                <w:lang w:val="es-ES"/>
              </w:rPr>
              <w:t> </w:t>
            </w:r>
          </w:p>
        </w:tc>
        <w:tc>
          <w:tcPr>
            <w:tcW w:w="1033" w:type="dxa"/>
            <w:hideMark/>
          </w:tcPr>
          <w:p w14:paraId="6A48BCA4" w14:textId="77777777" w:rsidR="00CE355E" w:rsidRPr="00E02841" w:rsidRDefault="00CE355E" w:rsidP="00CE355E">
            <w:pPr>
              <w:rPr>
                <w:sz w:val="18"/>
                <w:szCs w:val="18"/>
                <w:lang w:val="es-ES"/>
              </w:rPr>
            </w:pPr>
            <w:r w:rsidRPr="00E02841">
              <w:rPr>
                <w:sz w:val="18"/>
                <w:szCs w:val="18"/>
                <w:lang w:val="es-ES"/>
              </w:rPr>
              <w:t>D</w:t>
            </w:r>
          </w:p>
        </w:tc>
        <w:tc>
          <w:tcPr>
            <w:tcW w:w="4660" w:type="dxa"/>
            <w:hideMark/>
          </w:tcPr>
          <w:p w14:paraId="0379D8D1" w14:textId="77777777" w:rsidR="00CE355E" w:rsidRPr="00E02841" w:rsidRDefault="00CE355E" w:rsidP="00CE355E">
            <w:pPr>
              <w:rPr>
                <w:sz w:val="18"/>
                <w:szCs w:val="18"/>
                <w:lang w:val="es-ES"/>
              </w:rPr>
            </w:pPr>
            <w:r w:rsidRPr="00E02841">
              <w:rPr>
                <w:sz w:val="18"/>
                <w:szCs w:val="18"/>
                <w:lang w:val="es-ES"/>
              </w:rPr>
              <w:t>Realización de una evaluación inicial del Convenio de Minamata y un plan nacional de acción para la extracción de oro artesanal y en pequeña escala en la República Democrática del Congo</w:t>
            </w:r>
          </w:p>
        </w:tc>
        <w:tc>
          <w:tcPr>
            <w:tcW w:w="1025" w:type="dxa"/>
            <w:hideMark/>
          </w:tcPr>
          <w:p w14:paraId="747F795A" w14:textId="77777777" w:rsidR="00CE355E" w:rsidRPr="00E02841" w:rsidRDefault="00CE355E" w:rsidP="00CE355E">
            <w:pPr>
              <w:rPr>
                <w:sz w:val="18"/>
                <w:szCs w:val="18"/>
                <w:lang w:val="es-ES"/>
              </w:rPr>
            </w:pPr>
            <w:r w:rsidRPr="00E02841">
              <w:rPr>
                <w:sz w:val="18"/>
                <w:szCs w:val="18"/>
                <w:lang w:val="es-ES"/>
              </w:rPr>
              <w:t>FMAM-6</w:t>
            </w:r>
          </w:p>
        </w:tc>
        <w:tc>
          <w:tcPr>
            <w:tcW w:w="776" w:type="dxa"/>
            <w:hideMark/>
          </w:tcPr>
          <w:p w14:paraId="595F7112" w14:textId="77777777" w:rsidR="00CE355E" w:rsidRPr="00E02841" w:rsidRDefault="00CE355E" w:rsidP="00CE355E">
            <w:pPr>
              <w:rPr>
                <w:sz w:val="18"/>
                <w:szCs w:val="18"/>
                <w:lang w:val="es-ES"/>
              </w:rPr>
            </w:pPr>
            <w:r w:rsidRPr="00E02841">
              <w:rPr>
                <w:sz w:val="18"/>
                <w:szCs w:val="18"/>
                <w:lang w:val="es-ES"/>
              </w:rPr>
              <w:t>AA</w:t>
            </w:r>
          </w:p>
        </w:tc>
        <w:tc>
          <w:tcPr>
            <w:tcW w:w="1153" w:type="dxa"/>
            <w:hideMark/>
          </w:tcPr>
          <w:p w14:paraId="3D81B7A6" w14:textId="77777777" w:rsidR="00CE355E" w:rsidRPr="00E02841" w:rsidRDefault="00CE355E" w:rsidP="00CE355E">
            <w:pPr>
              <w:rPr>
                <w:sz w:val="18"/>
                <w:szCs w:val="18"/>
                <w:lang w:val="es-ES"/>
              </w:rPr>
            </w:pPr>
            <w:r w:rsidRPr="00E02841">
              <w:rPr>
                <w:sz w:val="18"/>
                <w:szCs w:val="18"/>
                <w:lang w:val="es-ES"/>
              </w:rPr>
              <w:t>PNUMA</w:t>
            </w:r>
          </w:p>
        </w:tc>
        <w:tc>
          <w:tcPr>
            <w:tcW w:w="1246" w:type="dxa"/>
            <w:hideMark/>
          </w:tcPr>
          <w:p w14:paraId="346F3BAA" w14:textId="77777777" w:rsidR="00CE355E" w:rsidRPr="00E02841" w:rsidRDefault="00CE355E" w:rsidP="00CE355E">
            <w:pPr>
              <w:jc w:val="right"/>
              <w:rPr>
                <w:sz w:val="18"/>
                <w:szCs w:val="18"/>
                <w:lang w:val="es-ES"/>
              </w:rPr>
            </w:pPr>
            <w:r w:rsidRPr="00E02841">
              <w:rPr>
                <w:sz w:val="18"/>
                <w:szCs w:val="18"/>
                <w:lang w:val="es-ES"/>
              </w:rPr>
              <w:t>1 000 000</w:t>
            </w:r>
          </w:p>
        </w:tc>
        <w:tc>
          <w:tcPr>
            <w:tcW w:w="1452" w:type="dxa"/>
            <w:hideMark/>
          </w:tcPr>
          <w:p w14:paraId="2A50B2DD" w14:textId="77777777" w:rsidR="00CE355E" w:rsidRPr="00E02841" w:rsidRDefault="00CE355E" w:rsidP="00CE355E">
            <w:pPr>
              <w:jc w:val="right"/>
              <w:rPr>
                <w:sz w:val="18"/>
                <w:szCs w:val="18"/>
                <w:lang w:val="es-ES"/>
              </w:rPr>
            </w:pPr>
            <w:r w:rsidRPr="00E02841">
              <w:rPr>
                <w:sz w:val="18"/>
                <w:szCs w:val="18"/>
                <w:lang w:val="es-ES"/>
              </w:rPr>
              <w:t xml:space="preserve">0 </w:t>
            </w:r>
          </w:p>
        </w:tc>
      </w:tr>
      <w:tr w:rsidR="00CE355E" w:rsidRPr="00E02841" w14:paraId="293B50A9" w14:textId="77777777" w:rsidTr="00E33170">
        <w:tc>
          <w:tcPr>
            <w:tcW w:w="1629" w:type="dxa"/>
          </w:tcPr>
          <w:p w14:paraId="664C6EF6" w14:textId="77777777" w:rsidR="00CE355E" w:rsidRPr="00E02841" w:rsidRDefault="00CE355E" w:rsidP="00CE355E">
            <w:pPr>
              <w:rPr>
                <w:sz w:val="18"/>
                <w:szCs w:val="18"/>
                <w:lang w:val="es-ES"/>
              </w:rPr>
            </w:pPr>
            <w:r w:rsidRPr="00E02841">
              <w:rPr>
                <w:sz w:val="18"/>
                <w:szCs w:val="18"/>
                <w:lang w:val="es-ES"/>
              </w:rPr>
              <w:t>República Democrática Popular Lao</w:t>
            </w:r>
          </w:p>
        </w:tc>
        <w:tc>
          <w:tcPr>
            <w:tcW w:w="1485" w:type="dxa"/>
          </w:tcPr>
          <w:p w14:paraId="1D49C616" w14:textId="77777777" w:rsidR="00CE355E" w:rsidRPr="00E02841" w:rsidRDefault="00CE355E" w:rsidP="00CE355E">
            <w:pPr>
              <w:rPr>
                <w:sz w:val="18"/>
                <w:szCs w:val="18"/>
                <w:lang w:val="es-ES"/>
              </w:rPr>
            </w:pPr>
            <w:r w:rsidRPr="00E02841">
              <w:rPr>
                <w:sz w:val="18"/>
                <w:szCs w:val="18"/>
                <w:lang w:val="es-ES"/>
              </w:rPr>
              <w:t> </w:t>
            </w:r>
          </w:p>
        </w:tc>
        <w:tc>
          <w:tcPr>
            <w:tcW w:w="1033" w:type="dxa"/>
          </w:tcPr>
          <w:p w14:paraId="3240F0FE" w14:textId="77777777" w:rsidR="00CE355E" w:rsidRPr="00E02841" w:rsidRDefault="00CE355E" w:rsidP="00CE355E">
            <w:pPr>
              <w:rPr>
                <w:sz w:val="18"/>
                <w:szCs w:val="18"/>
                <w:lang w:val="es-ES"/>
              </w:rPr>
            </w:pPr>
            <w:r w:rsidRPr="00E02841">
              <w:rPr>
                <w:sz w:val="18"/>
                <w:szCs w:val="18"/>
                <w:lang w:val="es-ES"/>
              </w:rPr>
              <w:t>D</w:t>
            </w:r>
          </w:p>
        </w:tc>
        <w:tc>
          <w:tcPr>
            <w:tcW w:w="4660" w:type="dxa"/>
          </w:tcPr>
          <w:p w14:paraId="006A0031" w14:textId="77777777" w:rsidR="00CE355E" w:rsidRPr="00E02841" w:rsidRDefault="00CE355E" w:rsidP="00CE355E">
            <w:pPr>
              <w:rPr>
                <w:sz w:val="18"/>
                <w:szCs w:val="18"/>
                <w:lang w:val="es-ES"/>
              </w:rPr>
            </w:pPr>
            <w:r w:rsidRPr="00E02841">
              <w:rPr>
                <w:sz w:val="18"/>
                <w:szCs w:val="18"/>
                <w:lang w:val="es-ES"/>
              </w:rPr>
              <w:t xml:space="preserve">Realización de una evaluación inicial del Convenio de Minamata y actualización de un plan nacional de acción para la extracción de oro artesanal y en pequeña escala </w:t>
            </w:r>
          </w:p>
        </w:tc>
        <w:tc>
          <w:tcPr>
            <w:tcW w:w="1025" w:type="dxa"/>
          </w:tcPr>
          <w:p w14:paraId="7D9608F3" w14:textId="77777777" w:rsidR="00CE355E" w:rsidRPr="00E02841" w:rsidRDefault="00CE355E" w:rsidP="00CE355E">
            <w:pPr>
              <w:rPr>
                <w:sz w:val="18"/>
                <w:szCs w:val="18"/>
                <w:lang w:val="es-ES"/>
              </w:rPr>
            </w:pPr>
            <w:r w:rsidRPr="00E02841">
              <w:rPr>
                <w:sz w:val="18"/>
                <w:szCs w:val="18"/>
                <w:lang w:val="es-ES"/>
              </w:rPr>
              <w:t>FMAM-6</w:t>
            </w:r>
          </w:p>
        </w:tc>
        <w:tc>
          <w:tcPr>
            <w:tcW w:w="776" w:type="dxa"/>
          </w:tcPr>
          <w:p w14:paraId="7FE25879" w14:textId="77777777" w:rsidR="00CE355E" w:rsidRPr="00E02841" w:rsidRDefault="00CE355E" w:rsidP="00CE355E">
            <w:pPr>
              <w:rPr>
                <w:sz w:val="18"/>
                <w:szCs w:val="18"/>
                <w:lang w:val="es-ES"/>
              </w:rPr>
            </w:pPr>
            <w:r w:rsidRPr="00E02841">
              <w:rPr>
                <w:sz w:val="18"/>
                <w:szCs w:val="18"/>
                <w:lang w:val="es-ES"/>
              </w:rPr>
              <w:t>AA</w:t>
            </w:r>
          </w:p>
        </w:tc>
        <w:tc>
          <w:tcPr>
            <w:tcW w:w="1153" w:type="dxa"/>
          </w:tcPr>
          <w:p w14:paraId="29690E79" w14:textId="77777777" w:rsidR="00CE355E" w:rsidRPr="00E02841" w:rsidRDefault="00CE355E" w:rsidP="00CE355E">
            <w:pPr>
              <w:rPr>
                <w:sz w:val="18"/>
                <w:szCs w:val="18"/>
                <w:lang w:val="es-ES"/>
              </w:rPr>
            </w:pPr>
            <w:r w:rsidRPr="00E02841">
              <w:rPr>
                <w:sz w:val="18"/>
                <w:szCs w:val="18"/>
                <w:lang w:val="es-ES"/>
              </w:rPr>
              <w:t>PNUMA</w:t>
            </w:r>
          </w:p>
        </w:tc>
        <w:tc>
          <w:tcPr>
            <w:tcW w:w="1246" w:type="dxa"/>
          </w:tcPr>
          <w:p w14:paraId="3E5CFCD1" w14:textId="77777777" w:rsidR="00CE355E" w:rsidRPr="00E02841" w:rsidRDefault="00CE355E" w:rsidP="00CE355E">
            <w:pPr>
              <w:jc w:val="right"/>
              <w:rPr>
                <w:sz w:val="18"/>
                <w:szCs w:val="18"/>
                <w:lang w:val="es-ES"/>
              </w:rPr>
            </w:pPr>
            <w:r w:rsidRPr="00E02841">
              <w:rPr>
                <w:sz w:val="18"/>
                <w:szCs w:val="18"/>
                <w:lang w:val="es-ES"/>
              </w:rPr>
              <w:t>700 000</w:t>
            </w:r>
          </w:p>
        </w:tc>
        <w:tc>
          <w:tcPr>
            <w:tcW w:w="1452" w:type="dxa"/>
          </w:tcPr>
          <w:p w14:paraId="105BB4FF" w14:textId="77777777" w:rsidR="00CE355E" w:rsidRPr="00E02841" w:rsidRDefault="00CE355E" w:rsidP="00CE355E">
            <w:pPr>
              <w:jc w:val="right"/>
              <w:rPr>
                <w:sz w:val="18"/>
                <w:szCs w:val="18"/>
                <w:lang w:val="es-ES"/>
              </w:rPr>
            </w:pPr>
            <w:r w:rsidRPr="00E02841">
              <w:rPr>
                <w:sz w:val="18"/>
                <w:szCs w:val="18"/>
                <w:lang w:val="es-ES"/>
              </w:rPr>
              <w:t xml:space="preserve">0 </w:t>
            </w:r>
          </w:p>
        </w:tc>
      </w:tr>
      <w:tr w:rsidR="00CE355E" w:rsidRPr="00E02841" w14:paraId="584F2E3F" w14:textId="77777777" w:rsidTr="00E33170">
        <w:tc>
          <w:tcPr>
            <w:tcW w:w="1629" w:type="dxa"/>
            <w:hideMark/>
          </w:tcPr>
          <w:p w14:paraId="63923BCF" w14:textId="77777777" w:rsidR="00CE355E" w:rsidRPr="00E02841" w:rsidRDefault="00CE355E" w:rsidP="00CE355E">
            <w:pPr>
              <w:rPr>
                <w:sz w:val="18"/>
                <w:szCs w:val="18"/>
                <w:lang w:val="es-ES"/>
              </w:rPr>
            </w:pPr>
            <w:r w:rsidRPr="00E02841">
              <w:rPr>
                <w:sz w:val="18"/>
                <w:szCs w:val="18"/>
                <w:lang w:val="es-ES"/>
              </w:rPr>
              <w:t>República Kirguisa</w:t>
            </w:r>
          </w:p>
        </w:tc>
        <w:tc>
          <w:tcPr>
            <w:tcW w:w="1485" w:type="dxa"/>
            <w:hideMark/>
          </w:tcPr>
          <w:p w14:paraId="7C0D5AEC" w14:textId="77777777" w:rsidR="00CE355E" w:rsidRPr="00E02841" w:rsidRDefault="00CE355E" w:rsidP="00CE355E">
            <w:pPr>
              <w:rPr>
                <w:sz w:val="18"/>
                <w:szCs w:val="18"/>
                <w:lang w:val="es-ES"/>
              </w:rPr>
            </w:pPr>
            <w:r w:rsidRPr="00E02841">
              <w:rPr>
                <w:sz w:val="18"/>
                <w:szCs w:val="18"/>
                <w:lang w:val="es-ES"/>
              </w:rPr>
              <w:t> </w:t>
            </w:r>
          </w:p>
        </w:tc>
        <w:tc>
          <w:tcPr>
            <w:tcW w:w="1033" w:type="dxa"/>
            <w:hideMark/>
          </w:tcPr>
          <w:p w14:paraId="27661110" w14:textId="77777777" w:rsidR="00CE355E" w:rsidRPr="00E02841" w:rsidRDefault="00CE355E" w:rsidP="00CE355E">
            <w:pPr>
              <w:rPr>
                <w:sz w:val="18"/>
                <w:szCs w:val="18"/>
                <w:lang w:val="es-ES"/>
              </w:rPr>
            </w:pPr>
            <w:r w:rsidRPr="00E02841">
              <w:rPr>
                <w:sz w:val="18"/>
                <w:szCs w:val="18"/>
                <w:lang w:val="es-ES"/>
              </w:rPr>
              <w:t>D</w:t>
            </w:r>
          </w:p>
        </w:tc>
        <w:tc>
          <w:tcPr>
            <w:tcW w:w="4660" w:type="dxa"/>
            <w:hideMark/>
          </w:tcPr>
          <w:p w14:paraId="11A95A13" w14:textId="77777777" w:rsidR="00CE355E" w:rsidRPr="00E02841" w:rsidRDefault="00CE355E" w:rsidP="00CE355E">
            <w:pPr>
              <w:rPr>
                <w:sz w:val="18"/>
                <w:szCs w:val="18"/>
                <w:lang w:val="es-ES"/>
              </w:rPr>
            </w:pPr>
            <w:r w:rsidRPr="00E02841">
              <w:rPr>
                <w:sz w:val="18"/>
                <w:szCs w:val="18"/>
                <w:lang w:val="es-ES"/>
              </w:rPr>
              <w:t xml:space="preserve">Realización de una evaluación inicial del Convenio de Minamata y actualización de un plan nacional de acción para la extracción de oro artesanal y en pequeña escala </w:t>
            </w:r>
          </w:p>
        </w:tc>
        <w:tc>
          <w:tcPr>
            <w:tcW w:w="1025" w:type="dxa"/>
            <w:hideMark/>
          </w:tcPr>
          <w:p w14:paraId="28F1346A" w14:textId="77777777" w:rsidR="00CE355E" w:rsidRPr="00E02841" w:rsidRDefault="00CE355E" w:rsidP="00CE355E">
            <w:pPr>
              <w:rPr>
                <w:sz w:val="18"/>
                <w:szCs w:val="18"/>
                <w:lang w:val="es-ES"/>
              </w:rPr>
            </w:pPr>
            <w:r w:rsidRPr="00E02841">
              <w:rPr>
                <w:sz w:val="18"/>
                <w:szCs w:val="18"/>
                <w:lang w:val="es-ES"/>
              </w:rPr>
              <w:t>FMAM-6</w:t>
            </w:r>
          </w:p>
        </w:tc>
        <w:tc>
          <w:tcPr>
            <w:tcW w:w="776" w:type="dxa"/>
            <w:hideMark/>
          </w:tcPr>
          <w:p w14:paraId="4874921C" w14:textId="77777777" w:rsidR="00CE355E" w:rsidRPr="00E02841" w:rsidRDefault="00CE355E" w:rsidP="00CE355E">
            <w:pPr>
              <w:rPr>
                <w:sz w:val="18"/>
                <w:szCs w:val="18"/>
                <w:lang w:val="es-ES"/>
              </w:rPr>
            </w:pPr>
            <w:r w:rsidRPr="00E02841">
              <w:rPr>
                <w:sz w:val="18"/>
                <w:szCs w:val="18"/>
                <w:lang w:val="es-ES"/>
              </w:rPr>
              <w:t>AA</w:t>
            </w:r>
          </w:p>
        </w:tc>
        <w:tc>
          <w:tcPr>
            <w:tcW w:w="1153" w:type="dxa"/>
            <w:hideMark/>
          </w:tcPr>
          <w:p w14:paraId="3B162094" w14:textId="77777777" w:rsidR="00CE355E" w:rsidRPr="00E02841" w:rsidRDefault="00CE355E" w:rsidP="00CE355E">
            <w:pPr>
              <w:rPr>
                <w:sz w:val="18"/>
                <w:szCs w:val="18"/>
                <w:lang w:val="es-ES"/>
              </w:rPr>
            </w:pPr>
            <w:r w:rsidRPr="00E02841">
              <w:rPr>
                <w:sz w:val="18"/>
                <w:szCs w:val="18"/>
                <w:lang w:val="es-ES"/>
              </w:rPr>
              <w:t>PNUMA</w:t>
            </w:r>
          </w:p>
        </w:tc>
        <w:tc>
          <w:tcPr>
            <w:tcW w:w="1246" w:type="dxa"/>
            <w:hideMark/>
          </w:tcPr>
          <w:p w14:paraId="5AEC9087" w14:textId="77777777" w:rsidR="00CE355E" w:rsidRPr="00E02841" w:rsidRDefault="00CE355E" w:rsidP="00CE355E">
            <w:pPr>
              <w:jc w:val="right"/>
              <w:rPr>
                <w:sz w:val="18"/>
                <w:szCs w:val="18"/>
                <w:lang w:val="es-ES"/>
              </w:rPr>
            </w:pPr>
            <w:r w:rsidRPr="00E02841">
              <w:rPr>
                <w:sz w:val="18"/>
                <w:szCs w:val="18"/>
                <w:lang w:val="es-ES"/>
              </w:rPr>
              <w:t>700 000</w:t>
            </w:r>
          </w:p>
        </w:tc>
        <w:tc>
          <w:tcPr>
            <w:tcW w:w="1452" w:type="dxa"/>
            <w:hideMark/>
          </w:tcPr>
          <w:p w14:paraId="40715ED0" w14:textId="77777777" w:rsidR="00CE355E" w:rsidRPr="00E02841" w:rsidRDefault="00CE355E" w:rsidP="00CE355E">
            <w:pPr>
              <w:jc w:val="right"/>
              <w:rPr>
                <w:sz w:val="18"/>
                <w:szCs w:val="18"/>
                <w:lang w:val="es-ES"/>
              </w:rPr>
            </w:pPr>
            <w:r w:rsidRPr="00E02841">
              <w:rPr>
                <w:sz w:val="18"/>
                <w:szCs w:val="18"/>
                <w:lang w:val="es-ES"/>
              </w:rPr>
              <w:t xml:space="preserve">0 </w:t>
            </w:r>
          </w:p>
        </w:tc>
      </w:tr>
      <w:tr w:rsidR="00CE355E" w:rsidRPr="00E02841" w14:paraId="344677B2" w14:textId="77777777" w:rsidTr="00E33170">
        <w:tc>
          <w:tcPr>
            <w:tcW w:w="1629" w:type="dxa"/>
            <w:hideMark/>
          </w:tcPr>
          <w:p w14:paraId="70AE1B2C" w14:textId="77777777" w:rsidR="00CE355E" w:rsidRPr="00E02841" w:rsidRDefault="00CE355E" w:rsidP="00CE355E">
            <w:pPr>
              <w:rPr>
                <w:sz w:val="18"/>
                <w:szCs w:val="18"/>
                <w:lang w:val="es-ES"/>
              </w:rPr>
            </w:pPr>
            <w:r w:rsidRPr="00E02841">
              <w:rPr>
                <w:sz w:val="18"/>
                <w:szCs w:val="18"/>
                <w:lang w:val="es-ES"/>
              </w:rPr>
              <w:t>República Kirguisa</w:t>
            </w:r>
          </w:p>
        </w:tc>
        <w:tc>
          <w:tcPr>
            <w:tcW w:w="1485" w:type="dxa"/>
            <w:hideMark/>
          </w:tcPr>
          <w:p w14:paraId="62556397" w14:textId="77777777" w:rsidR="00CE355E" w:rsidRPr="00E02841" w:rsidRDefault="00CE355E" w:rsidP="00CE355E">
            <w:pPr>
              <w:rPr>
                <w:sz w:val="18"/>
                <w:szCs w:val="18"/>
                <w:lang w:val="es-ES"/>
              </w:rPr>
            </w:pPr>
            <w:r w:rsidRPr="00E02841">
              <w:rPr>
                <w:sz w:val="18"/>
                <w:szCs w:val="18"/>
                <w:lang w:val="es-ES"/>
              </w:rPr>
              <w:t> </w:t>
            </w:r>
          </w:p>
        </w:tc>
        <w:tc>
          <w:tcPr>
            <w:tcW w:w="1033" w:type="dxa"/>
            <w:hideMark/>
          </w:tcPr>
          <w:p w14:paraId="00DA7465" w14:textId="77777777" w:rsidR="00CE355E" w:rsidRPr="00E02841" w:rsidRDefault="00CE355E" w:rsidP="00CE355E">
            <w:pPr>
              <w:rPr>
                <w:sz w:val="18"/>
                <w:szCs w:val="18"/>
                <w:lang w:val="es-ES"/>
              </w:rPr>
            </w:pPr>
            <w:r w:rsidRPr="00E02841">
              <w:rPr>
                <w:sz w:val="18"/>
                <w:szCs w:val="18"/>
                <w:lang w:val="es-ES"/>
              </w:rPr>
              <w:t>C</w:t>
            </w:r>
          </w:p>
        </w:tc>
        <w:tc>
          <w:tcPr>
            <w:tcW w:w="4660" w:type="dxa"/>
            <w:hideMark/>
          </w:tcPr>
          <w:p w14:paraId="57B006AE" w14:textId="77777777" w:rsidR="00CE355E" w:rsidRPr="00E02841" w:rsidRDefault="00CE355E" w:rsidP="00CE355E">
            <w:pPr>
              <w:rPr>
                <w:sz w:val="18"/>
                <w:szCs w:val="18"/>
                <w:lang w:val="es-ES"/>
              </w:rPr>
            </w:pPr>
            <w:r w:rsidRPr="00E02841">
              <w:rPr>
                <w:sz w:val="18"/>
                <w:szCs w:val="18"/>
                <w:lang w:val="es-ES"/>
              </w:rPr>
              <w:t>Reducción de los riesgos ambientales mundiales y locales derivados de la extracción primaria de mercurio en Aidarken (República Kirguisa)</w:t>
            </w:r>
          </w:p>
        </w:tc>
        <w:tc>
          <w:tcPr>
            <w:tcW w:w="1025" w:type="dxa"/>
            <w:hideMark/>
          </w:tcPr>
          <w:p w14:paraId="16FD1FB3" w14:textId="77777777" w:rsidR="00CE355E" w:rsidRPr="00E02841" w:rsidRDefault="00CE355E" w:rsidP="00CE355E">
            <w:pPr>
              <w:rPr>
                <w:sz w:val="18"/>
                <w:szCs w:val="18"/>
                <w:lang w:val="es-ES"/>
              </w:rPr>
            </w:pPr>
            <w:r w:rsidRPr="00E02841">
              <w:rPr>
                <w:sz w:val="18"/>
                <w:szCs w:val="18"/>
                <w:lang w:val="es-ES"/>
              </w:rPr>
              <w:t>FMAM-5</w:t>
            </w:r>
          </w:p>
        </w:tc>
        <w:tc>
          <w:tcPr>
            <w:tcW w:w="776" w:type="dxa"/>
            <w:hideMark/>
          </w:tcPr>
          <w:p w14:paraId="07B5D6D8" w14:textId="77777777" w:rsidR="00CE355E" w:rsidRPr="00E02841" w:rsidRDefault="00CE355E" w:rsidP="00CE355E">
            <w:pPr>
              <w:rPr>
                <w:sz w:val="18"/>
                <w:szCs w:val="18"/>
                <w:lang w:val="es-ES"/>
              </w:rPr>
            </w:pPr>
            <w:r w:rsidRPr="00E02841">
              <w:rPr>
                <w:sz w:val="18"/>
                <w:szCs w:val="18"/>
                <w:lang w:val="es-ES"/>
              </w:rPr>
              <w:t>PM</w:t>
            </w:r>
          </w:p>
        </w:tc>
        <w:tc>
          <w:tcPr>
            <w:tcW w:w="1153" w:type="dxa"/>
            <w:hideMark/>
          </w:tcPr>
          <w:p w14:paraId="65FFD483" w14:textId="77777777" w:rsidR="00CE355E" w:rsidRPr="00E02841" w:rsidRDefault="00CE355E" w:rsidP="00CE355E">
            <w:pPr>
              <w:rPr>
                <w:sz w:val="18"/>
                <w:szCs w:val="18"/>
                <w:lang w:val="es-ES"/>
              </w:rPr>
            </w:pPr>
            <w:r w:rsidRPr="00E02841">
              <w:rPr>
                <w:sz w:val="18"/>
                <w:szCs w:val="18"/>
                <w:lang w:val="es-ES"/>
              </w:rPr>
              <w:t>PNUMA</w:t>
            </w:r>
          </w:p>
        </w:tc>
        <w:tc>
          <w:tcPr>
            <w:tcW w:w="1246" w:type="dxa"/>
            <w:hideMark/>
          </w:tcPr>
          <w:p w14:paraId="2288A0B3" w14:textId="77777777" w:rsidR="00CE355E" w:rsidRPr="00E02841" w:rsidRDefault="00CE355E" w:rsidP="00CE355E">
            <w:pPr>
              <w:jc w:val="right"/>
              <w:rPr>
                <w:sz w:val="18"/>
                <w:szCs w:val="18"/>
                <w:lang w:val="es-ES"/>
              </w:rPr>
            </w:pPr>
            <w:r w:rsidRPr="00E02841">
              <w:rPr>
                <w:sz w:val="18"/>
                <w:szCs w:val="18"/>
                <w:lang w:val="es-ES"/>
              </w:rPr>
              <w:t>944 000</w:t>
            </w:r>
          </w:p>
        </w:tc>
        <w:tc>
          <w:tcPr>
            <w:tcW w:w="1452" w:type="dxa"/>
            <w:hideMark/>
          </w:tcPr>
          <w:p w14:paraId="6E89B736" w14:textId="77777777" w:rsidR="00CE355E" w:rsidRPr="00E02841" w:rsidRDefault="00CE355E" w:rsidP="00CE355E">
            <w:pPr>
              <w:jc w:val="right"/>
              <w:rPr>
                <w:sz w:val="18"/>
                <w:szCs w:val="18"/>
                <w:lang w:val="es-ES"/>
              </w:rPr>
            </w:pPr>
            <w:r w:rsidRPr="00E02841">
              <w:rPr>
                <w:sz w:val="18"/>
                <w:szCs w:val="18"/>
                <w:lang w:val="es-ES"/>
              </w:rPr>
              <w:t>3 007 000</w:t>
            </w:r>
          </w:p>
        </w:tc>
      </w:tr>
      <w:tr w:rsidR="00CE355E" w:rsidRPr="00E02841" w14:paraId="3929331D" w14:textId="77777777" w:rsidTr="00E33170">
        <w:tc>
          <w:tcPr>
            <w:tcW w:w="1629" w:type="dxa"/>
            <w:hideMark/>
          </w:tcPr>
          <w:p w14:paraId="0E6AC2DB" w14:textId="77777777" w:rsidR="00CE355E" w:rsidRPr="00E02841" w:rsidRDefault="00CE355E" w:rsidP="00CE355E">
            <w:pPr>
              <w:rPr>
                <w:sz w:val="18"/>
                <w:szCs w:val="18"/>
                <w:lang w:val="es-ES"/>
              </w:rPr>
            </w:pPr>
            <w:r w:rsidRPr="00E02841">
              <w:rPr>
                <w:sz w:val="18"/>
                <w:szCs w:val="18"/>
                <w:lang w:val="es-ES"/>
              </w:rPr>
              <w:t>República Kirguisa</w:t>
            </w:r>
          </w:p>
        </w:tc>
        <w:tc>
          <w:tcPr>
            <w:tcW w:w="1485" w:type="dxa"/>
            <w:hideMark/>
          </w:tcPr>
          <w:p w14:paraId="30C20135" w14:textId="77777777" w:rsidR="00CE355E" w:rsidRPr="00E02841" w:rsidRDefault="00CE355E" w:rsidP="00CE355E">
            <w:pPr>
              <w:rPr>
                <w:sz w:val="18"/>
                <w:szCs w:val="18"/>
                <w:lang w:val="es-ES"/>
              </w:rPr>
            </w:pPr>
            <w:r w:rsidRPr="00E02841">
              <w:rPr>
                <w:sz w:val="18"/>
                <w:szCs w:val="18"/>
                <w:lang w:val="es-ES"/>
              </w:rPr>
              <w:t> </w:t>
            </w:r>
          </w:p>
        </w:tc>
        <w:tc>
          <w:tcPr>
            <w:tcW w:w="1033" w:type="dxa"/>
            <w:hideMark/>
          </w:tcPr>
          <w:p w14:paraId="1DB52A31" w14:textId="77777777" w:rsidR="00CE355E" w:rsidRPr="00E02841" w:rsidRDefault="00CE355E" w:rsidP="00CE355E">
            <w:pPr>
              <w:rPr>
                <w:sz w:val="18"/>
                <w:szCs w:val="18"/>
                <w:lang w:val="es-ES"/>
              </w:rPr>
            </w:pPr>
            <w:r w:rsidRPr="00E02841">
              <w:rPr>
                <w:sz w:val="18"/>
                <w:szCs w:val="18"/>
                <w:lang w:val="es-ES"/>
              </w:rPr>
              <w:t>C</w:t>
            </w:r>
          </w:p>
        </w:tc>
        <w:tc>
          <w:tcPr>
            <w:tcW w:w="4660" w:type="dxa"/>
            <w:hideMark/>
          </w:tcPr>
          <w:p w14:paraId="4A206EC5" w14:textId="77777777" w:rsidR="00CE355E" w:rsidRPr="00E02841" w:rsidRDefault="00CE355E" w:rsidP="00CE355E">
            <w:pPr>
              <w:rPr>
                <w:sz w:val="18"/>
                <w:szCs w:val="18"/>
                <w:lang w:val="es-ES"/>
              </w:rPr>
            </w:pPr>
            <w:r w:rsidRPr="00E02841">
              <w:rPr>
                <w:sz w:val="18"/>
                <w:szCs w:val="18"/>
                <w:lang w:val="es-ES"/>
              </w:rPr>
              <w:t>Proteger la salud humana y el medio ambiente de las liberaciones no intencionales de contaminantes orgánicos persistentes procedentes de la eliminación no racional de desechos sanitarios en Kirguistán</w:t>
            </w:r>
          </w:p>
        </w:tc>
        <w:tc>
          <w:tcPr>
            <w:tcW w:w="1025" w:type="dxa"/>
            <w:hideMark/>
          </w:tcPr>
          <w:p w14:paraId="594654A8" w14:textId="77777777" w:rsidR="00CE355E" w:rsidRPr="00E02841" w:rsidRDefault="00CE355E" w:rsidP="00CE355E">
            <w:pPr>
              <w:rPr>
                <w:sz w:val="18"/>
                <w:szCs w:val="18"/>
                <w:lang w:val="es-ES"/>
              </w:rPr>
            </w:pPr>
            <w:r w:rsidRPr="00E02841">
              <w:rPr>
                <w:sz w:val="18"/>
                <w:szCs w:val="18"/>
                <w:lang w:val="es-ES"/>
              </w:rPr>
              <w:t>FMAM-5</w:t>
            </w:r>
          </w:p>
        </w:tc>
        <w:tc>
          <w:tcPr>
            <w:tcW w:w="776" w:type="dxa"/>
            <w:hideMark/>
          </w:tcPr>
          <w:p w14:paraId="7A2A89BE" w14:textId="77777777" w:rsidR="00CE355E" w:rsidRPr="00E02841" w:rsidRDefault="00CE355E" w:rsidP="00CE355E">
            <w:pPr>
              <w:rPr>
                <w:sz w:val="18"/>
                <w:szCs w:val="18"/>
                <w:lang w:val="es-ES"/>
              </w:rPr>
            </w:pPr>
            <w:r w:rsidRPr="00E02841">
              <w:rPr>
                <w:sz w:val="18"/>
                <w:szCs w:val="18"/>
                <w:lang w:val="es-ES"/>
              </w:rPr>
              <w:t>PM</w:t>
            </w:r>
          </w:p>
        </w:tc>
        <w:tc>
          <w:tcPr>
            <w:tcW w:w="1153" w:type="dxa"/>
            <w:hideMark/>
          </w:tcPr>
          <w:p w14:paraId="4CF3409F" w14:textId="77777777" w:rsidR="00CE355E" w:rsidRPr="00E02841" w:rsidRDefault="00CE355E" w:rsidP="00CE355E">
            <w:pPr>
              <w:rPr>
                <w:sz w:val="18"/>
                <w:szCs w:val="18"/>
                <w:lang w:val="es-ES"/>
              </w:rPr>
            </w:pPr>
            <w:r w:rsidRPr="00E02841">
              <w:rPr>
                <w:sz w:val="18"/>
                <w:szCs w:val="18"/>
                <w:lang w:val="es-ES"/>
              </w:rPr>
              <w:t>PNUD</w:t>
            </w:r>
          </w:p>
        </w:tc>
        <w:tc>
          <w:tcPr>
            <w:tcW w:w="1246" w:type="dxa"/>
            <w:hideMark/>
          </w:tcPr>
          <w:p w14:paraId="2B0304AE" w14:textId="77777777" w:rsidR="00CE355E" w:rsidRPr="00E02841" w:rsidRDefault="00CE355E" w:rsidP="00CE355E">
            <w:pPr>
              <w:jc w:val="right"/>
              <w:rPr>
                <w:sz w:val="18"/>
                <w:szCs w:val="18"/>
                <w:lang w:val="es-ES"/>
              </w:rPr>
            </w:pPr>
            <w:r w:rsidRPr="00E02841">
              <w:rPr>
                <w:sz w:val="18"/>
                <w:szCs w:val="18"/>
                <w:lang w:val="es-ES"/>
              </w:rPr>
              <w:t>120 000</w:t>
            </w:r>
          </w:p>
        </w:tc>
        <w:tc>
          <w:tcPr>
            <w:tcW w:w="1452" w:type="dxa"/>
            <w:hideMark/>
          </w:tcPr>
          <w:p w14:paraId="2DD756C9" w14:textId="77777777" w:rsidR="00CE355E" w:rsidRPr="00E02841" w:rsidRDefault="00CE355E" w:rsidP="00CE355E">
            <w:pPr>
              <w:jc w:val="right"/>
              <w:rPr>
                <w:sz w:val="18"/>
                <w:szCs w:val="18"/>
                <w:lang w:val="es-ES"/>
              </w:rPr>
            </w:pPr>
            <w:r w:rsidRPr="00E02841">
              <w:rPr>
                <w:sz w:val="18"/>
                <w:szCs w:val="18"/>
                <w:lang w:val="es-ES"/>
              </w:rPr>
              <w:t>360 000</w:t>
            </w:r>
          </w:p>
        </w:tc>
      </w:tr>
      <w:tr w:rsidR="00CE355E" w:rsidRPr="00E02841" w14:paraId="71331142" w14:textId="77777777" w:rsidTr="00E33170">
        <w:tc>
          <w:tcPr>
            <w:tcW w:w="1629" w:type="dxa"/>
            <w:hideMark/>
          </w:tcPr>
          <w:p w14:paraId="7C9AAE0E" w14:textId="77777777" w:rsidR="00CE355E" w:rsidRPr="00E02841" w:rsidRDefault="00CE355E" w:rsidP="006909EB">
            <w:pPr>
              <w:rPr>
                <w:sz w:val="18"/>
                <w:szCs w:val="18"/>
                <w:lang w:val="es-ES"/>
              </w:rPr>
            </w:pPr>
            <w:r w:rsidRPr="00E02841">
              <w:rPr>
                <w:sz w:val="18"/>
                <w:szCs w:val="18"/>
                <w:lang w:val="es-ES"/>
              </w:rPr>
              <w:t>Rwanda</w:t>
            </w:r>
          </w:p>
        </w:tc>
        <w:tc>
          <w:tcPr>
            <w:tcW w:w="1485" w:type="dxa"/>
            <w:hideMark/>
          </w:tcPr>
          <w:p w14:paraId="55145D13"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94383D6"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7E256BBA" w14:textId="77777777" w:rsidR="00CE355E" w:rsidRPr="00E02841" w:rsidRDefault="00CE355E" w:rsidP="006909EB">
            <w:pPr>
              <w:rPr>
                <w:sz w:val="18"/>
                <w:szCs w:val="18"/>
                <w:lang w:val="es-ES"/>
              </w:rPr>
            </w:pPr>
            <w:r w:rsidRPr="00E02841">
              <w:rPr>
                <w:sz w:val="18"/>
                <w:szCs w:val="18"/>
                <w:lang w:val="es-ES"/>
              </w:rPr>
              <w:t>Convenio de Minamata: evaluación inicial para Rwanda</w:t>
            </w:r>
          </w:p>
        </w:tc>
        <w:tc>
          <w:tcPr>
            <w:tcW w:w="1025" w:type="dxa"/>
            <w:hideMark/>
          </w:tcPr>
          <w:p w14:paraId="7CA2A73E" w14:textId="77777777" w:rsidR="00CE355E" w:rsidRPr="00E02841" w:rsidRDefault="00CE355E" w:rsidP="006909EB">
            <w:pPr>
              <w:rPr>
                <w:sz w:val="18"/>
                <w:szCs w:val="18"/>
                <w:lang w:val="es-ES"/>
              </w:rPr>
            </w:pPr>
            <w:r w:rsidRPr="00E02841">
              <w:rPr>
                <w:sz w:val="18"/>
                <w:szCs w:val="18"/>
                <w:lang w:val="es-ES"/>
              </w:rPr>
              <w:t>FMAM-7</w:t>
            </w:r>
          </w:p>
        </w:tc>
        <w:tc>
          <w:tcPr>
            <w:tcW w:w="776" w:type="dxa"/>
            <w:hideMark/>
          </w:tcPr>
          <w:p w14:paraId="06F6EC4A"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49D3829D"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52468F8F"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77FE4892" w14:textId="77777777" w:rsidR="00CE355E" w:rsidRPr="00E02841" w:rsidRDefault="00CE355E" w:rsidP="006909EB">
            <w:pPr>
              <w:jc w:val="right"/>
              <w:rPr>
                <w:sz w:val="18"/>
                <w:szCs w:val="18"/>
                <w:lang w:val="es-ES"/>
              </w:rPr>
            </w:pPr>
            <w:r w:rsidRPr="00E02841">
              <w:rPr>
                <w:sz w:val="18"/>
                <w:szCs w:val="18"/>
                <w:lang w:val="es-ES"/>
              </w:rPr>
              <w:t>18 400</w:t>
            </w:r>
          </w:p>
        </w:tc>
      </w:tr>
      <w:tr w:rsidR="00CE355E" w:rsidRPr="00E02841" w14:paraId="3F455BC4" w14:textId="77777777" w:rsidTr="00E33170">
        <w:tc>
          <w:tcPr>
            <w:tcW w:w="1629" w:type="dxa"/>
            <w:hideMark/>
          </w:tcPr>
          <w:p w14:paraId="4F29F382" w14:textId="77777777" w:rsidR="00CE355E" w:rsidRPr="00E02841" w:rsidRDefault="00CE355E" w:rsidP="006909EB">
            <w:pPr>
              <w:rPr>
                <w:sz w:val="18"/>
                <w:szCs w:val="18"/>
                <w:lang w:val="es-ES"/>
              </w:rPr>
            </w:pPr>
            <w:r w:rsidRPr="00E02841">
              <w:rPr>
                <w:sz w:val="18"/>
                <w:szCs w:val="18"/>
                <w:lang w:val="es-ES"/>
              </w:rPr>
              <w:t>Rwanda</w:t>
            </w:r>
          </w:p>
        </w:tc>
        <w:tc>
          <w:tcPr>
            <w:tcW w:w="1485" w:type="dxa"/>
            <w:hideMark/>
          </w:tcPr>
          <w:p w14:paraId="176F96AC"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EF41329"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648FDB18" w14:textId="77777777" w:rsidR="00CE355E" w:rsidRPr="00E02841" w:rsidRDefault="00CE355E" w:rsidP="006909EB">
            <w:pPr>
              <w:rPr>
                <w:sz w:val="18"/>
                <w:szCs w:val="18"/>
                <w:lang w:val="es-ES"/>
              </w:rPr>
            </w:pPr>
            <w:r w:rsidRPr="00E02841">
              <w:rPr>
                <w:sz w:val="18"/>
                <w:szCs w:val="18"/>
                <w:lang w:val="es-ES"/>
              </w:rPr>
              <w:t>Plan nacional de acción sobre el mercurio en el sector de la extracción de oro artesanal y en pequeña escala de Rwanda</w:t>
            </w:r>
          </w:p>
        </w:tc>
        <w:tc>
          <w:tcPr>
            <w:tcW w:w="1025" w:type="dxa"/>
            <w:hideMark/>
          </w:tcPr>
          <w:p w14:paraId="7DD50154" w14:textId="77777777" w:rsidR="00CE355E" w:rsidRPr="00E02841" w:rsidRDefault="00CE355E" w:rsidP="006909EB">
            <w:pPr>
              <w:rPr>
                <w:sz w:val="18"/>
                <w:szCs w:val="18"/>
                <w:lang w:val="es-ES"/>
              </w:rPr>
            </w:pPr>
            <w:r w:rsidRPr="00E02841">
              <w:rPr>
                <w:sz w:val="18"/>
                <w:szCs w:val="18"/>
                <w:lang w:val="es-ES"/>
              </w:rPr>
              <w:t>FMAM-7</w:t>
            </w:r>
          </w:p>
        </w:tc>
        <w:tc>
          <w:tcPr>
            <w:tcW w:w="776" w:type="dxa"/>
            <w:hideMark/>
          </w:tcPr>
          <w:p w14:paraId="6FA0FD02"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0E171B8F"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2788EABB" w14:textId="77777777" w:rsidR="00CE355E" w:rsidRPr="00E02841" w:rsidRDefault="00CE355E" w:rsidP="006909EB">
            <w:pPr>
              <w:jc w:val="right"/>
              <w:rPr>
                <w:sz w:val="18"/>
                <w:szCs w:val="18"/>
                <w:lang w:val="es-ES"/>
              </w:rPr>
            </w:pPr>
            <w:r w:rsidRPr="00E02841">
              <w:rPr>
                <w:sz w:val="18"/>
                <w:szCs w:val="18"/>
                <w:lang w:val="es-ES"/>
              </w:rPr>
              <w:t>500 000</w:t>
            </w:r>
          </w:p>
        </w:tc>
        <w:tc>
          <w:tcPr>
            <w:tcW w:w="1452" w:type="dxa"/>
            <w:hideMark/>
          </w:tcPr>
          <w:p w14:paraId="4AA1E119" w14:textId="77777777" w:rsidR="00CE355E" w:rsidRPr="00E02841" w:rsidRDefault="00CE355E" w:rsidP="006909EB">
            <w:pPr>
              <w:jc w:val="right"/>
              <w:rPr>
                <w:sz w:val="18"/>
                <w:szCs w:val="18"/>
                <w:lang w:val="es-ES"/>
              </w:rPr>
            </w:pPr>
            <w:r w:rsidRPr="00E02841">
              <w:rPr>
                <w:sz w:val="18"/>
                <w:szCs w:val="18"/>
                <w:lang w:val="es-ES"/>
              </w:rPr>
              <w:t>58 500</w:t>
            </w:r>
          </w:p>
        </w:tc>
      </w:tr>
      <w:tr w:rsidR="00CE355E" w:rsidRPr="00E02841" w14:paraId="4A67AB1D" w14:textId="77777777" w:rsidTr="00E33170">
        <w:tc>
          <w:tcPr>
            <w:tcW w:w="1629" w:type="dxa"/>
            <w:hideMark/>
          </w:tcPr>
          <w:p w14:paraId="62DE4651" w14:textId="77777777" w:rsidR="00CE355E" w:rsidRPr="00E02841" w:rsidRDefault="00CE355E" w:rsidP="006909EB">
            <w:pPr>
              <w:rPr>
                <w:sz w:val="18"/>
                <w:szCs w:val="18"/>
                <w:lang w:val="es-ES"/>
              </w:rPr>
            </w:pPr>
            <w:r w:rsidRPr="00E02841">
              <w:rPr>
                <w:sz w:val="18"/>
                <w:szCs w:val="18"/>
                <w:lang w:val="es-ES"/>
              </w:rPr>
              <w:t>Serbia</w:t>
            </w:r>
          </w:p>
        </w:tc>
        <w:tc>
          <w:tcPr>
            <w:tcW w:w="1485" w:type="dxa"/>
            <w:hideMark/>
          </w:tcPr>
          <w:p w14:paraId="043C82A5"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06CB907"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06030728" w14:textId="77777777" w:rsidR="00CE355E" w:rsidRPr="00E02841" w:rsidRDefault="00CE355E" w:rsidP="006909EB">
            <w:pPr>
              <w:rPr>
                <w:sz w:val="18"/>
                <w:szCs w:val="18"/>
                <w:lang w:val="es-ES"/>
              </w:rPr>
            </w:pPr>
            <w:r w:rsidRPr="00E02841">
              <w:rPr>
                <w:sz w:val="18"/>
                <w:szCs w:val="18"/>
                <w:lang w:val="es-ES"/>
              </w:rPr>
              <w:t>Evaluación inicial del Convenio de Minamata</w:t>
            </w:r>
          </w:p>
        </w:tc>
        <w:tc>
          <w:tcPr>
            <w:tcW w:w="1025" w:type="dxa"/>
            <w:hideMark/>
          </w:tcPr>
          <w:p w14:paraId="3D363331"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6356B857"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10EABDC5"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187EF214"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5919B5FE" w14:textId="77777777" w:rsidR="00CE355E" w:rsidRPr="00E02841" w:rsidRDefault="00CE355E" w:rsidP="006909EB">
            <w:pPr>
              <w:jc w:val="right"/>
              <w:rPr>
                <w:sz w:val="18"/>
                <w:szCs w:val="18"/>
                <w:lang w:val="es-ES"/>
              </w:rPr>
            </w:pPr>
            <w:r w:rsidRPr="00E02841">
              <w:rPr>
                <w:sz w:val="18"/>
                <w:szCs w:val="18"/>
                <w:lang w:val="es-ES"/>
              </w:rPr>
              <w:t>97 220</w:t>
            </w:r>
          </w:p>
        </w:tc>
      </w:tr>
      <w:tr w:rsidR="00CE355E" w:rsidRPr="00E02841" w14:paraId="1CCD00BC" w14:textId="77777777" w:rsidTr="00E33170">
        <w:tc>
          <w:tcPr>
            <w:tcW w:w="1629" w:type="dxa"/>
            <w:hideMark/>
          </w:tcPr>
          <w:p w14:paraId="061C4936" w14:textId="77777777" w:rsidR="00CE355E" w:rsidRPr="00E02841" w:rsidRDefault="00CE355E" w:rsidP="006909EB">
            <w:pPr>
              <w:rPr>
                <w:sz w:val="18"/>
                <w:szCs w:val="18"/>
                <w:lang w:val="es-ES"/>
              </w:rPr>
            </w:pPr>
            <w:r w:rsidRPr="00E02841">
              <w:rPr>
                <w:sz w:val="18"/>
                <w:szCs w:val="18"/>
                <w:lang w:val="es-ES"/>
              </w:rPr>
              <w:t>Seychelles</w:t>
            </w:r>
          </w:p>
        </w:tc>
        <w:tc>
          <w:tcPr>
            <w:tcW w:w="1485" w:type="dxa"/>
            <w:hideMark/>
          </w:tcPr>
          <w:p w14:paraId="06314FA6"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2CC93B2B"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3EEFAC60" w14:textId="77777777" w:rsidR="00CE355E" w:rsidRPr="00E02841" w:rsidRDefault="00CE355E" w:rsidP="006909EB">
            <w:pPr>
              <w:rPr>
                <w:sz w:val="18"/>
                <w:szCs w:val="18"/>
                <w:lang w:val="es-ES"/>
              </w:rPr>
            </w:pPr>
            <w:r w:rsidRPr="00E02841">
              <w:rPr>
                <w:sz w:val="18"/>
                <w:szCs w:val="18"/>
                <w:lang w:val="es-ES"/>
              </w:rPr>
              <w:t>Reforzar la adopción de decisiones a nivel nacional con miras a la ratificación del Convenio de Minamata y crear capacidad para la puesta en práctica de futuras disposiciones</w:t>
            </w:r>
          </w:p>
        </w:tc>
        <w:tc>
          <w:tcPr>
            <w:tcW w:w="1025" w:type="dxa"/>
            <w:hideMark/>
          </w:tcPr>
          <w:p w14:paraId="0BB4AADB"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2D0B4E14"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25BF29C9" w14:textId="77777777" w:rsidR="00CE355E" w:rsidRPr="00E02841" w:rsidRDefault="00CE355E" w:rsidP="006909EB">
            <w:pPr>
              <w:rPr>
                <w:sz w:val="18"/>
                <w:szCs w:val="18"/>
                <w:lang w:val="es-ES"/>
              </w:rPr>
            </w:pPr>
            <w:r w:rsidRPr="00E02841">
              <w:rPr>
                <w:sz w:val="18"/>
                <w:szCs w:val="18"/>
                <w:lang w:val="es-ES"/>
              </w:rPr>
              <w:t>PNUD</w:t>
            </w:r>
          </w:p>
        </w:tc>
        <w:tc>
          <w:tcPr>
            <w:tcW w:w="1246" w:type="dxa"/>
            <w:hideMark/>
          </w:tcPr>
          <w:p w14:paraId="31B2D9AA" w14:textId="77777777" w:rsidR="00CE355E" w:rsidRPr="00E02841" w:rsidRDefault="00CE355E" w:rsidP="006909EB">
            <w:pPr>
              <w:jc w:val="right"/>
              <w:rPr>
                <w:sz w:val="18"/>
                <w:szCs w:val="18"/>
                <w:lang w:val="es-ES"/>
              </w:rPr>
            </w:pPr>
            <w:r w:rsidRPr="00E02841">
              <w:rPr>
                <w:sz w:val="18"/>
                <w:szCs w:val="18"/>
                <w:lang w:val="es-ES"/>
              </w:rPr>
              <w:t>199 100</w:t>
            </w:r>
          </w:p>
        </w:tc>
        <w:tc>
          <w:tcPr>
            <w:tcW w:w="1452" w:type="dxa"/>
            <w:hideMark/>
          </w:tcPr>
          <w:p w14:paraId="355519D6" w14:textId="77777777" w:rsidR="00CE355E" w:rsidRPr="00E02841" w:rsidRDefault="00CE355E" w:rsidP="006909EB">
            <w:pPr>
              <w:jc w:val="right"/>
              <w:rPr>
                <w:sz w:val="18"/>
                <w:szCs w:val="18"/>
                <w:lang w:val="es-ES"/>
              </w:rPr>
            </w:pPr>
            <w:r w:rsidRPr="00E02841">
              <w:rPr>
                <w:sz w:val="18"/>
                <w:szCs w:val="18"/>
                <w:lang w:val="es-ES"/>
              </w:rPr>
              <w:t>25 000</w:t>
            </w:r>
          </w:p>
        </w:tc>
      </w:tr>
      <w:tr w:rsidR="00CE355E" w:rsidRPr="00E02841" w14:paraId="5CC78B26" w14:textId="77777777" w:rsidTr="00E33170">
        <w:tc>
          <w:tcPr>
            <w:tcW w:w="1629" w:type="dxa"/>
            <w:hideMark/>
          </w:tcPr>
          <w:p w14:paraId="7FA1E58A" w14:textId="77777777" w:rsidR="00CE355E" w:rsidRPr="00E02841" w:rsidRDefault="00CE355E" w:rsidP="006909EB">
            <w:pPr>
              <w:rPr>
                <w:sz w:val="18"/>
                <w:szCs w:val="18"/>
                <w:lang w:val="es-ES"/>
              </w:rPr>
            </w:pPr>
            <w:r w:rsidRPr="00E02841">
              <w:rPr>
                <w:sz w:val="18"/>
                <w:szCs w:val="18"/>
                <w:lang w:val="es-ES"/>
              </w:rPr>
              <w:t>Sierra Leona</w:t>
            </w:r>
          </w:p>
        </w:tc>
        <w:tc>
          <w:tcPr>
            <w:tcW w:w="1485" w:type="dxa"/>
            <w:hideMark/>
          </w:tcPr>
          <w:p w14:paraId="00EFD6A6"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0C0A46FF"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015249F5" w14:textId="77777777" w:rsidR="00CE355E" w:rsidRPr="00E02841" w:rsidRDefault="00CE355E" w:rsidP="006909EB">
            <w:pPr>
              <w:rPr>
                <w:sz w:val="18"/>
                <w:szCs w:val="18"/>
                <w:lang w:val="es-ES"/>
              </w:rPr>
            </w:pPr>
            <w:r w:rsidRPr="00E02841">
              <w:rPr>
                <w:sz w:val="18"/>
                <w:szCs w:val="18"/>
                <w:lang w:val="es-ES"/>
              </w:rPr>
              <w:t>Realización de una evaluación inicial del Convenio de Minamata y un plan nacional de acción para la extracción de oro artesanal y en pequeña escala en Sierra Leona</w:t>
            </w:r>
          </w:p>
        </w:tc>
        <w:tc>
          <w:tcPr>
            <w:tcW w:w="1025" w:type="dxa"/>
            <w:hideMark/>
          </w:tcPr>
          <w:p w14:paraId="4CEBE627"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10E93376"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5D67EF8F" w14:textId="77777777" w:rsidR="00CE355E" w:rsidRPr="00E02841" w:rsidRDefault="00CE355E" w:rsidP="006909EB">
            <w:pPr>
              <w:rPr>
                <w:sz w:val="18"/>
                <w:szCs w:val="18"/>
                <w:lang w:val="es-ES"/>
              </w:rPr>
            </w:pPr>
            <w:r w:rsidRPr="00E02841">
              <w:rPr>
                <w:sz w:val="18"/>
                <w:szCs w:val="18"/>
                <w:lang w:val="es-ES"/>
              </w:rPr>
              <w:t>PNUMA</w:t>
            </w:r>
          </w:p>
        </w:tc>
        <w:tc>
          <w:tcPr>
            <w:tcW w:w="1246" w:type="dxa"/>
            <w:hideMark/>
          </w:tcPr>
          <w:p w14:paraId="775E3BE7" w14:textId="77777777" w:rsidR="00CE355E" w:rsidRPr="00E02841" w:rsidRDefault="00CE355E" w:rsidP="006909EB">
            <w:pPr>
              <w:jc w:val="right"/>
              <w:rPr>
                <w:sz w:val="18"/>
                <w:szCs w:val="18"/>
                <w:lang w:val="es-ES"/>
              </w:rPr>
            </w:pPr>
            <w:r w:rsidRPr="00E02841">
              <w:rPr>
                <w:sz w:val="18"/>
                <w:szCs w:val="18"/>
                <w:lang w:val="es-ES"/>
              </w:rPr>
              <w:t>700 000</w:t>
            </w:r>
          </w:p>
        </w:tc>
        <w:tc>
          <w:tcPr>
            <w:tcW w:w="1452" w:type="dxa"/>
            <w:hideMark/>
          </w:tcPr>
          <w:p w14:paraId="752D0FE4" w14:textId="77777777" w:rsidR="00CE355E" w:rsidRPr="00E02841" w:rsidRDefault="00CE355E" w:rsidP="006909EB">
            <w:pPr>
              <w:jc w:val="right"/>
              <w:rPr>
                <w:sz w:val="18"/>
                <w:szCs w:val="18"/>
                <w:lang w:val="es-ES"/>
              </w:rPr>
            </w:pPr>
            <w:r w:rsidRPr="00E02841">
              <w:rPr>
                <w:sz w:val="18"/>
                <w:szCs w:val="18"/>
                <w:lang w:val="es-ES"/>
              </w:rPr>
              <w:t xml:space="preserve">0 </w:t>
            </w:r>
          </w:p>
        </w:tc>
      </w:tr>
      <w:tr w:rsidR="00CE355E" w:rsidRPr="00E02841" w14:paraId="15B44882" w14:textId="77777777" w:rsidTr="00E33170">
        <w:tc>
          <w:tcPr>
            <w:tcW w:w="1629" w:type="dxa"/>
            <w:hideMark/>
          </w:tcPr>
          <w:p w14:paraId="6E320B3E" w14:textId="77777777" w:rsidR="00CE355E" w:rsidRPr="00E02841" w:rsidRDefault="00CE355E" w:rsidP="006909EB">
            <w:pPr>
              <w:rPr>
                <w:sz w:val="18"/>
                <w:szCs w:val="18"/>
                <w:lang w:val="es-ES"/>
              </w:rPr>
            </w:pPr>
            <w:r w:rsidRPr="00E02841">
              <w:rPr>
                <w:sz w:val="18"/>
                <w:szCs w:val="18"/>
                <w:lang w:val="es-ES"/>
              </w:rPr>
              <w:t>Sri Lanka</w:t>
            </w:r>
          </w:p>
        </w:tc>
        <w:tc>
          <w:tcPr>
            <w:tcW w:w="1485" w:type="dxa"/>
            <w:hideMark/>
          </w:tcPr>
          <w:p w14:paraId="10E62C95"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694908B3"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31DF9A30" w14:textId="77777777" w:rsidR="00CE355E" w:rsidRPr="00E02841" w:rsidRDefault="00CE355E" w:rsidP="006909EB">
            <w:pPr>
              <w:rPr>
                <w:sz w:val="18"/>
                <w:szCs w:val="18"/>
                <w:lang w:val="es-ES"/>
              </w:rPr>
            </w:pPr>
            <w:r w:rsidRPr="00E02841">
              <w:rPr>
                <w:sz w:val="18"/>
                <w:szCs w:val="18"/>
                <w:lang w:val="es-ES"/>
              </w:rPr>
              <w:t>Convenio de Minamata: evaluación inicial en Sri Lanka</w:t>
            </w:r>
          </w:p>
        </w:tc>
        <w:tc>
          <w:tcPr>
            <w:tcW w:w="1025" w:type="dxa"/>
            <w:hideMark/>
          </w:tcPr>
          <w:p w14:paraId="6A2AF123"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0C71B36B"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00FCD256"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7E1DE523"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5BEC5CE3" w14:textId="77777777" w:rsidR="00CE355E" w:rsidRPr="00E02841" w:rsidRDefault="00CE355E" w:rsidP="006909EB">
            <w:pPr>
              <w:jc w:val="right"/>
              <w:rPr>
                <w:sz w:val="18"/>
                <w:szCs w:val="18"/>
                <w:lang w:val="es-ES"/>
              </w:rPr>
            </w:pPr>
            <w:r w:rsidRPr="00E02841">
              <w:rPr>
                <w:sz w:val="18"/>
                <w:szCs w:val="18"/>
                <w:lang w:val="es-ES"/>
              </w:rPr>
              <w:t>38 600</w:t>
            </w:r>
          </w:p>
        </w:tc>
      </w:tr>
      <w:tr w:rsidR="00CE355E" w:rsidRPr="00E02841" w14:paraId="199D76AF" w14:textId="77777777" w:rsidTr="00E33170">
        <w:tc>
          <w:tcPr>
            <w:tcW w:w="1629" w:type="dxa"/>
            <w:hideMark/>
          </w:tcPr>
          <w:p w14:paraId="404E671D" w14:textId="77777777" w:rsidR="00CE355E" w:rsidRPr="00E02841" w:rsidRDefault="00CE355E" w:rsidP="006909EB">
            <w:pPr>
              <w:rPr>
                <w:sz w:val="18"/>
                <w:szCs w:val="18"/>
                <w:lang w:val="es-ES"/>
              </w:rPr>
            </w:pPr>
            <w:r w:rsidRPr="00E02841">
              <w:rPr>
                <w:sz w:val="18"/>
                <w:szCs w:val="18"/>
                <w:lang w:val="es-ES"/>
              </w:rPr>
              <w:t>Sudán</w:t>
            </w:r>
          </w:p>
        </w:tc>
        <w:tc>
          <w:tcPr>
            <w:tcW w:w="1485" w:type="dxa"/>
            <w:hideMark/>
          </w:tcPr>
          <w:p w14:paraId="1AD68CBE" w14:textId="77777777" w:rsidR="00CE355E" w:rsidRPr="00E02841" w:rsidRDefault="00CE355E" w:rsidP="006909EB">
            <w:pPr>
              <w:rPr>
                <w:sz w:val="18"/>
                <w:szCs w:val="18"/>
                <w:lang w:val="es-ES"/>
              </w:rPr>
            </w:pPr>
            <w:r w:rsidRPr="00E02841">
              <w:rPr>
                <w:sz w:val="18"/>
                <w:szCs w:val="18"/>
                <w:lang w:val="es-ES"/>
              </w:rPr>
              <w:t> </w:t>
            </w:r>
          </w:p>
        </w:tc>
        <w:tc>
          <w:tcPr>
            <w:tcW w:w="1033" w:type="dxa"/>
            <w:hideMark/>
          </w:tcPr>
          <w:p w14:paraId="33E21A42" w14:textId="77777777" w:rsidR="00CE355E" w:rsidRPr="00E02841" w:rsidRDefault="00CE355E" w:rsidP="006909EB">
            <w:pPr>
              <w:rPr>
                <w:sz w:val="18"/>
                <w:szCs w:val="18"/>
                <w:lang w:val="es-ES"/>
              </w:rPr>
            </w:pPr>
            <w:r w:rsidRPr="00E02841">
              <w:rPr>
                <w:sz w:val="18"/>
                <w:szCs w:val="18"/>
                <w:lang w:val="es-ES"/>
              </w:rPr>
              <w:t>D</w:t>
            </w:r>
          </w:p>
        </w:tc>
        <w:tc>
          <w:tcPr>
            <w:tcW w:w="4660" w:type="dxa"/>
            <w:hideMark/>
          </w:tcPr>
          <w:p w14:paraId="04162987" w14:textId="77777777" w:rsidR="00CE355E" w:rsidRPr="00E02841" w:rsidRDefault="00CE355E" w:rsidP="006909EB">
            <w:pPr>
              <w:rPr>
                <w:sz w:val="18"/>
                <w:szCs w:val="18"/>
                <w:lang w:val="es-ES"/>
              </w:rPr>
            </w:pPr>
            <w:r w:rsidRPr="00E02841">
              <w:rPr>
                <w:sz w:val="18"/>
                <w:szCs w:val="18"/>
                <w:lang w:val="es-ES"/>
              </w:rPr>
              <w:t>Convenio de Minamata: evaluación inicial la República del Sudán</w:t>
            </w:r>
          </w:p>
        </w:tc>
        <w:tc>
          <w:tcPr>
            <w:tcW w:w="1025" w:type="dxa"/>
            <w:hideMark/>
          </w:tcPr>
          <w:p w14:paraId="6143C176" w14:textId="77777777" w:rsidR="00CE355E" w:rsidRPr="00E02841" w:rsidRDefault="00CE355E" w:rsidP="006909EB">
            <w:pPr>
              <w:rPr>
                <w:sz w:val="18"/>
                <w:szCs w:val="18"/>
                <w:lang w:val="es-ES"/>
              </w:rPr>
            </w:pPr>
            <w:r w:rsidRPr="00E02841">
              <w:rPr>
                <w:sz w:val="18"/>
                <w:szCs w:val="18"/>
                <w:lang w:val="es-ES"/>
              </w:rPr>
              <w:t>FMAM-6</w:t>
            </w:r>
          </w:p>
        </w:tc>
        <w:tc>
          <w:tcPr>
            <w:tcW w:w="776" w:type="dxa"/>
            <w:hideMark/>
          </w:tcPr>
          <w:p w14:paraId="7F61A627" w14:textId="77777777" w:rsidR="00CE355E" w:rsidRPr="00E02841" w:rsidRDefault="00CE355E" w:rsidP="006909EB">
            <w:pPr>
              <w:rPr>
                <w:sz w:val="18"/>
                <w:szCs w:val="18"/>
                <w:lang w:val="es-ES"/>
              </w:rPr>
            </w:pPr>
            <w:r w:rsidRPr="00E02841">
              <w:rPr>
                <w:sz w:val="18"/>
                <w:szCs w:val="18"/>
                <w:lang w:val="es-ES"/>
              </w:rPr>
              <w:t>AA</w:t>
            </w:r>
          </w:p>
        </w:tc>
        <w:tc>
          <w:tcPr>
            <w:tcW w:w="1153" w:type="dxa"/>
            <w:hideMark/>
          </w:tcPr>
          <w:p w14:paraId="603021A6" w14:textId="77777777" w:rsidR="00CE355E" w:rsidRPr="00E02841" w:rsidRDefault="00CE355E" w:rsidP="006909EB">
            <w:pPr>
              <w:rPr>
                <w:sz w:val="18"/>
                <w:szCs w:val="18"/>
                <w:lang w:val="es-ES"/>
              </w:rPr>
            </w:pPr>
            <w:r w:rsidRPr="00E02841">
              <w:rPr>
                <w:sz w:val="18"/>
                <w:szCs w:val="18"/>
                <w:lang w:val="es-ES"/>
              </w:rPr>
              <w:t>ONUDI</w:t>
            </w:r>
          </w:p>
        </w:tc>
        <w:tc>
          <w:tcPr>
            <w:tcW w:w="1246" w:type="dxa"/>
            <w:hideMark/>
          </w:tcPr>
          <w:p w14:paraId="3187C455" w14:textId="77777777" w:rsidR="00CE355E" w:rsidRPr="00E02841" w:rsidRDefault="00CE355E" w:rsidP="006909EB">
            <w:pPr>
              <w:jc w:val="right"/>
              <w:rPr>
                <w:sz w:val="18"/>
                <w:szCs w:val="18"/>
                <w:lang w:val="es-ES"/>
              </w:rPr>
            </w:pPr>
            <w:r w:rsidRPr="00E02841">
              <w:rPr>
                <w:sz w:val="18"/>
                <w:szCs w:val="18"/>
                <w:lang w:val="es-ES"/>
              </w:rPr>
              <w:t>200 000</w:t>
            </w:r>
          </w:p>
        </w:tc>
        <w:tc>
          <w:tcPr>
            <w:tcW w:w="1452" w:type="dxa"/>
            <w:hideMark/>
          </w:tcPr>
          <w:p w14:paraId="4083C15A" w14:textId="77777777" w:rsidR="00CE355E" w:rsidRPr="00E02841" w:rsidRDefault="00CE355E" w:rsidP="006909EB">
            <w:pPr>
              <w:jc w:val="right"/>
              <w:rPr>
                <w:sz w:val="18"/>
                <w:szCs w:val="18"/>
                <w:lang w:val="es-ES"/>
              </w:rPr>
            </w:pPr>
            <w:r w:rsidRPr="00E02841">
              <w:rPr>
                <w:sz w:val="18"/>
                <w:szCs w:val="18"/>
                <w:lang w:val="es-ES"/>
              </w:rPr>
              <w:t>118 600</w:t>
            </w:r>
          </w:p>
        </w:tc>
      </w:tr>
      <w:tr w:rsidR="002462ED" w:rsidRPr="00E02841" w14:paraId="26342712" w14:textId="77777777" w:rsidTr="00E33170">
        <w:tc>
          <w:tcPr>
            <w:tcW w:w="1629" w:type="dxa"/>
          </w:tcPr>
          <w:p w14:paraId="48DEDB02" w14:textId="77777777" w:rsidR="002462ED" w:rsidRPr="00E02841" w:rsidRDefault="002462ED" w:rsidP="006909EB">
            <w:pPr>
              <w:rPr>
                <w:sz w:val="18"/>
                <w:szCs w:val="18"/>
                <w:lang w:val="es-ES"/>
              </w:rPr>
            </w:pPr>
            <w:r w:rsidRPr="00E02841">
              <w:rPr>
                <w:sz w:val="18"/>
                <w:szCs w:val="18"/>
                <w:lang w:val="es-ES"/>
              </w:rPr>
              <w:t>Sudáfrica</w:t>
            </w:r>
          </w:p>
        </w:tc>
        <w:tc>
          <w:tcPr>
            <w:tcW w:w="1485" w:type="dxa"/>
          </w:tcPr>
          <w:p w14:paraId="2884C7DA" w14:textId="77777777" w:rsidR="002462ED" w:rsidRPr="00E02841" w:rsidRDefault="002462ED" w:rsidP="006909EB">
            <w:pPr>
              <w:rPr>
                <w:sz w:val="18"/>
                <w:szCs w:val="18"/>
                <w:lang w:val="es-ES"/>
              </w:rPr>
            </w:pPr>
            <w:r w:rsidRPr="00E02841">
              <w:rPr>
                <w:sz w:val="18"/>
                <w:szCs w:val="18"/>
                <w:lang w:val="es-ES"/>
              </w:rPr>
              <w:t> </w:t>
            </w:r>
          </w:p>
        </w:tc>
        <w:tc>
          <w:tcPr>
            <w:tcW w:w="1033" w:type="dxa"/>
          </w:tcPr>
          <w:p w14:paraId="08F3ADCC" w14:textId="77777777" w:rsidR="002462ED" w:rsidRPr="00E02841" w:rsidRDefault="002462ED" w:rsidP="006909EB">
            <w:pPr>
              <w:rPr>
                <w:sz w:val="18"/>
                <w:szCs w:val="18"/>
                <w:lang w:val="es-ES"/>
              </w:rPr>
            </w:pPr>
            <w:r w:rsidRPr="00E02841">
              <w:rPr>
                <w:sz w:val="18"/>
                <w:szCs w:val="18"/>
                <w:lang w:val="es-ES"/>
              </w:rPr>
              <w:t>D</w:t>
            </w:r>
          </w:p>
        </w:tc>
        <w:tc>
          <w:tcPr>
            <w:tcW w:w="4660" w:type="dxa"/>
          </w:tcPr>
          <w:p w14:paraId="075F160C" w14:textId="77777777" w:rsidR="002462ED" w:rsidRPr="00E02841" w:rsidRDefault="002462ED" w:rsidP="006909EB">
            <w:pPr>
              <w:rPr>
                <w:sz w:val="18"/>
                <w:szCs w:val="18"/>
                <w:lang w:val="es-ES"/>
              </w:rPr>
            </w:pPr>
            <w:r w:rsidRPr="00E02841">
              <w:rPr>
                <w:sz w:val="18"/>
                <w:szCs w:val="18"/>
                <w:lang w:val="es-ES"/>
              </w:rPr>
              <w:t>Realización de una evaluación inicial del Convenio de Minamata en Sudáfrica</w:t>
            </w:r>
          </w:p>
        </w:tc>
        <w:tc>
          <w:tcPr>
            <w:tcW w:w="1025" w:type="dxa"/>
          </w:tcPr>
          <w:p w14:paraId="65DD80E8" w14:textId="77777777" w:rsidR="002462ED" w:rsidRPr="00E02841" w:rsidRDefault="002462ED" w:rsidP="006909EB">
            <w:pPr>
              <w:rPr>
                <w:sz w:val="18"/>
                <w:szCs w:val="18"/>
                <w:lang w:val="es-ES"/>
              </w:rPr>
            </w:pPr>
            <w:r w:rsidRPr="00E02841">
              <w:rPr>
                <w:sz w:val="18"/>
                <w:szCs w:val="18"/>
                <w:lang w:val="es-ES"/>
              </w:rPr>
              <w:t>FMAM-6</w:t>
            </w:r>
          </w:p>
        </w:tc>
        <w:tc>
          <w:tcPr>
            <w:tcW w:w="776" w:type="dxa"/>
          </w:tcPr>
          <w:p w14:paraId="7DA7271C" w14:textId="77777777" w:rsidR="002462ED" w:rsidRPr="00E02841" w:rsidRDefault="002462ED" w:rsidP="006909EB">
            <w:pPr>
              <w:rPr>
                <w:sz w:val="18"/>
                <w:szCs w:val="18"/>
                <w:lang w:val="es-ES"/>
              </w:rPr>
            </w:pPr>
            <w:r w:rsidRPr="00E02841">
              <w:rPr>
                <w:sz w:val="18"/>
                <w:szCs w:val="18"/>
                <w:lang w:val="es-ES"/>
              </w:rPr>
              <w:t>AA</w:t>
            </w:r>
          </w:p>
        </w:tc>
        <w:tc>
          <w:tcPr>
            <w:tcW w:w="1153" w:type="dxa"/>
          </w:tcPr>
          <w:p w14:paraId="10944D6B" w14:textId="77777777" w:rsidR="002462ED" w:rsidRPr="00E02841" w:rsidRDefault="002462ED" w:rsidP="006909EB">
            <w:pPr>
              <w:rPr>
                <w:sz w:val="18"/>
                <w:szCs w:val="18"/>
                <w:lang w:val="es-ES"/>
              </w:rPr>
            </w:pPr>
            <w:r w:rsidRPr="00E02841">
              <w:rPr>
                <w:sz w:val="18"/>
                <w:szCs w:val="18"/>
                <w:lang w:val="es-ES"/>
              </w:rPr>
              <w:t>PNUMA</w:t>
            </w:r>
          </w:p>
        </w:tc>
        <w:tc>
          <w:tcPr>
            <w:tcW w:w="1246" w:type="dxa"/>
          </w:tcPr>
          <w:p w14:paraId="246AB93F" w14:textId="77777777" w:rsidR="002462ED" w:rsidRPr="00E02841" w:rsidRDefault="002462ED" w:rsidP="006909EB">
            <w:pPr>
              <w:jc w:val="right"/>
              <w:rPr>
                <w:sz w:val="18"/>
                <w:szCs w:val="18"/>
                <w:lang w:val="es-ES"/>
              </w:rPr>
            </w:pPr>
            <w:r w:rsidRPr="00E02841">
              <w:rPr>
                <w:sz w:val="18"/>
                <w:szCs w:val="18"/>
                <w:lang w:val="es-ES"/>
              </w:rPr>
              <w:t>1 000 000</w:t>
            </w:r>
          </w:p>
        </w:tc>
        <w:tc>
          <w:tcPr>
            <w:tcW w:w="1452" w:type="dxa"/>
          </w:tcPr>
          <w:p w14:paraId="2D516248" w14:textId="77777777" w:rsidR="002462ED" w:rsidRPr="00E02841" w:rsidRDefault="002462ED" w:rsidP="006909EB">
            <w:pPr>
              <w:jc w:val="right"/>
              <w:rPr>
                <w:sz w:val="18"/>
                <w:szCs w:val="18"/>
                <w:lang w:val="es-ES"/>
              </w:rPr>
            </w:pPr>
            <w:r w:rsidRPr="00E02841">
              <w:rPr>
                <w:sz w:val="18"/>
                <w:szCs w:val="18"/>
                <w:lang w:val="es-ES"/>
              </w:rPr>
              <w:t xml:space="preserve">0 </w:t>
            </w:r>
          </w:p>
        </w:tc>
      </w:tr>
      <w:tr w:rsidR="002462ED" w:rsidRPr="00E02841" w14:paraId="1A54FD12" w14:textId="77777777" w:rsidTr="00E33170">
        <w:tc>
          <w:tcPr>
            <w:tcW w:w="1629" w:type="dxa"/>
            <w:hideMark/>
          </w:tcPr>
          <w:p w14:paraId="39CB98E2" w14:textId="77777777" w:rsidR="002462ED" w:rsidRPr="00E02841" w:rsidRDefault="002462ED" w:rsidP="006909EB">
            <w:pPr>
              <w:rPr>
                <w:sz w:val="18"/>
                <w:szCs w:val="18"/>
                <w:lang w:val="es-ES"/>
              </w:rPr>
            </w:pPr>
            <w:r w:rsidRPr="00E02841">
              <w:rPr>
                <w:sz w:val="18"/>
                <w:szCs w:val="18"/>
                <w:lang w:val="es-ES"/>
              </w:rPr>
              <w:t>Suriname</w:t>
            </w:r>
          </w:p>
        </w:tc>
        <w:tc>
          <w:tcPr>
            <w:tcW w:w="1485" w:type="dxa"/>
            <w:hideMark/>
          </w:tcPr>
          <w:p w14:paraId="52B4EA8C"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0196CB8A" w14:textId="77777777" w:rsidR="002462ED" w:rsidRPr="00E02841" w:rsidRDefault="002462ED" w:rsidP="006909EB">
            <w:pPr>
              <w:rPr>
                <w:sz w:val="18"/>
                <w:szCs w:val="18"/>
                <w:lang w:val="es-ES"/>
              </w:rPr>
            </w:pPr>
            <w:r w:rsidRPr="00E02841">
              <w:rPr>
                <w:sz w:val="18"/>
                <w:szCs w:val="18"/>
                <w:lang w:val="es-ES"/>
              </w:rPr>
              <w:t>D</w:t>
            </w:r>
          </w:p>
        </w:tc>
        <w:tc>
          <w:tcPr>
            <w:tcW w:w="4660" w:type="dxa"/>
            <w:hideMark/>
          </w:tcPr>
          <w:p w14:paraId="110B15F9" w14:textId="77777777" w:rsidR="002462ED" w:rsidRPr="00E02841" w:rsidRDefault="002462ED" w:rsidP="006909EB">
            <w:pPr>
              <w:rPr>
                <w:sz w:val="18"/>
                <w:szCs w:val="18"/>
                <w:lang w:val="es-ES"/>
              </w:rPr>
            </w:pPr>
            <w:r w:rsidRPr="00E02841">
              <w:rPr>
                <w:sz w:val="18"/>
                <w:szCs w:val="18"/>
                <w:lang w:val="es-ES"/>
              </w:rPr>
              <w:t xml:space="preserve">Evaluación inicial del Convenio de Minamata para Suriname </w:t>
            </w:r>
          </w:p>
        </w:tc>
        <w:tc>
          <w:tcPr>
            <w:tcW w:w="1025" w:type="dxa"/>
            <w:hideMark/>
          </w:tcPr>
          <w:p w14:paraId="7156A4B5" w14:textId="77777777" w:rsidR="002462ED" w:rsidRPr="00E02841" w:rsidRDefault="002462ED" w:rsidP="006909EB">
            <w:pPr>
              <w:rPr>
                <w:sz w:val="18"/>
                <w:szCs w:val="18"/>
                <w:lang w:val="es-ES"/>
              </w:rPr>
            </w:pPr>
            <w:r w:rsidRPr="00E02841">
              <w:rPr>
                <w:sz w:val="18"/>
                <w:szCs w:val="18"/>
                <w:lang w:val="es-ES"/>
              </w:rPr>
              <w:t>FMAM-6</w:t>
            </w:r>
          </w:p>
        </w:tc>
        <w:tc>
          <w:tcPr>
            <w:tcW w:w="776" w:type="dxa"/>
            <w:hideMark/>
          </w:tcPr>
          <w:p w14:paraId="23F9A263" w14:textId="77777777" w:rsidR="002462ED" w:rsidRPr="00E02841" w:rsidRDefault="002462ED" w:rsidP="006909EB">
            <w:pPr>
              <w:rPr>
                <w:sz w:val="18"/>
                <w:szCs w:val="18"/>
                <w:lang w:val="es-ES"/>
              </w:rPr>
            </w:pPr>
            <w:r w:rsidRPr="00E02841">
              <w:rPr>
                <w:sz w:val="18"/>
                <w:szCs w:val="18"/>
                <w:lang w:val="es-ES"/>
              </w:rPr>
              <w:t>AA</w:t>
            </w:r>
          </w:p>
        </w:tc>
        <w:tc>
          <w:tcPr>
            <w:tcW w:w="1153" w:type="dxa"/>
            <w:hideMark/>
          </w:tcPr>
          <w:p w14:paraId="3AD77E1E" w14:textId="77777777" w:rsidR="002462ED" w:rsidRPr="00E02841" w:rsidRDefault="002462ED" w:rsidP="006909EB">
            <w:pPr>
              <w:rPr>
                <w:sz w:val="18"/>
                <w:szCs w:val="18"/>
                <w:lang w:val="es-ES"/>
              </w:rPr>
            </w:pPr>
            <w:r w:rsidRPr="00E02841">
              <w:rPr>
                <w:sz w:val="18"/>
                <w:szCs w:val="18"/>
                <w:lang w:val="es-ES"/>
              </w:rPr>
              <w:t>PNUD</w:t>
            </w:r>
          </w:p>
        </w:tc>
        <w:tc>
          <w:tcPr>
            <w:tcW w:w="1246" w:type="dxa"/>
            <w:hideMark/>
          </w:tcPr>
          <w:p w14:paraId="780E09AE" w14:textId="77777777" w:rsidR="002462ED" w:rsidRPr="00E02841" w:rsidRDefault="002462ED" w:rsidP="006909EB">
            <w:pPr>
              <w:jc w:val="right"/>
              <w:rPr>
                <w:sz w:val="18"/>
                <w:szCs w:val="18"/>
                <w:lang w:val="es-ES"/>
              </w:rPr>
            </w:pPr>
            <w:r w:rsidRPr="00E02841">
              <w:rPr>
                <w:sz w:val="18"/>
                <w:szCs w:val="18"/>
                <w:lang w:val="es-ES"/>
              </w:rPr>
              <w:t>200 000</w:t>
            </w:r>
          </w:p>
        </w:tc>
        <w:tc>
          <w:tcPr>
            <w:tcW w:w="1452" w:type="dxa"/>
            <w:hideMark/>
          </w:tcPr>
          <w:p w14:paraId="4D964EAC" w14:textId="77777777" w:rsidR="002462ED" w:rsidRPr="00E02841" w:rsidRDefault="002462ED" w:rsidP="006909EB">
            <w:pPr>
              <w:jc w:val="right"/>
              <w:rPr>
                <w:sz w:val="18"/>
                <w:szCs w:val="18"/>
                <w:lang w:val="es-ES"/>
              </w:rPr>
            </w:pPr>
            <w:r w:rsidRPr="00E02841">
              <w:rPr>
                <w:sz w:val="18"/>
                <w:szCs w:val="18"/>
                <w:lang w:val="es-ES"/>
              </w:rPr>
              <w:t xml:space="preserve">0 </w:t>
            </w:r>
          </w:p>
        </w:tc>
      </w:tr>
      <w:tr w:rsidR="002462ED" w:rsidRPr="00E02841" w14:paraId="2DA2666F" w14:textId="77777777" w:rsidTr="00E33170">
        <w:tc>
          <w:tcPr>
            <w:tcW w:w="1629" w:type="dxa"/>
            <w:hideMark/>
          </w:tcPr>
          <w:p w14:paraId="497D542F" w14:textId="77777777" w:rsidR="002462ED" w:rsidRPr="00E02841" w:rsidRDefault="002462ED" w:rsidP="006909EB">
            <w:pPr>
              <w:rPr>
                <w:sz w:val="18"/>
                <w:szCs w:val="18"/>
                <w:lang w:val="es-ES"/>
              </w:rPr>
            </w:pPr>
            <w:r w:rsidRPr="00E02841">
              <w:rPr>
                <w:sz w:val="18"/>
                <w:szCs w:val="18"/>
                <w:lang w:val="es-ES"/>
              </w:rPr>
              <w:t>Suriname</w:t>
            </w:r>
          </w:p>
        </w:tc>
        <w:tc>
          <w:tcPr>
            <w:tcW w:w="1485" w:type="dxa"/>
            <w:hideMark/>
          </w:tcPr>
          <w:p w14:paraId="68137533"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4D841578" w14:textId="77777777" w:rsidR="002462ED" w:rsidRPr="00E02841" w:rsidRDefault="002462ED" w:rsidP="006909EB">
            <w:pPr>
              <w:rPr>
                <w:sz w:val="18"/>
                <w:szCs w:val="18"/>
                <w:lang w:val="es-ES"/>
              </w:rPr>
            </w:pPr>
            <w:r w:rsidRPr="00E02841">
              <w:rPr>
                <w:sz w:val="18"/>
                <w:szCs w:val="18"/>
                <w:lang w:val="es-ES"/>
              </w:rPr>
              <w:t>D</w:t>
            </w:r>
          </w:p>
        </w:tc>
        <w:tc>
          <w:tcPr>
            <w:tcW w:w="4660" w:type="dxa"/>
            <w:hideMark/>
          </w:tcPr>
          <w:p w14:paraId="5F3884AB" w14:textId="77777777" w:rsidR="002462ED" w:rsidRPr="00E02841" w:rsidRDefault="002462ED" w:rsidP="006909EB">
            <w:pPr>
              <w:rPr>
                <w:sz w:val="18"/>
                <w:szCs w:val="18"/>
                <w:lang w:val="es-ES"/>
              </w:rPr>
            </w:pPr>
            <w:r w:rsidRPr="00E02841">
              <w:rPr>
                <w:sz w:val="18"/>
                <w:szCs w:val="18"/>
                <w:lang w:val="es-ES"/>
              </w:rPr>
              <w:t xml:space="preserve">Plan nacional de acción para la extracción de oro artesanal y en pequeña escala en Suriname </w:t>
            </w:r>
          </w:p>
        </w:tc>
        <w:tc>
          <w:tcPr>
            <w:tcW w:w="1025" w:type="dxa"/>
            <w:hideMark/>
          </w:tcPr>
          <w:p w14:paraId="1646796D" w14:textId="77777777" w:rsidR="002462ED" w:rsidRPr="00E02841" w:rsidRDefault="002462ED" w:rsidP="006909EB">
            <w:pPr>
              <w:rPr>
                <w:sz w:val="18"/>
                <w:szCs w:val="18"/>
                <w:lang w:val="es-ES"/>
              </w:rPr>
            </w:pPr>
            <w:r w:rsidRPr="00E02841">
              <w:rPr>
                <w:sz w:val="18"/>
                <w:szCs w:val="18"/>
                <w:lang w:val="es-ES"/>
              </w:rPr>
              <w:t>FMAM-6</w:t>
            </w:r>
          </w:p>
        </w:tc>
        <w:tc>
          <w:tcPr>
            <w:tcW w:w="776" w:type="dxa"/>
            <w:hideMark/>
          </w:tcPr>
          <w:p w14:paraId="28AD1441" w14:textId="77777777" w:rsidR="002462ED" w:rsidRPr="00E02841" w:rsidRDefault="002462ED" w:rsidP="006909EB">
            <w:pPr>
              <w:rPr>
                <w:sz w:val="18"/>
                <w:szCs w:val="18"/>
                <w:lang w:val="es-ES"/>
              </w:rPr>
            </w:pPr>
            <w:r w:rsidRPr="00E02841">
              <w:rPr>
                <w:sz w:val="18"/>
                <w:szCs w:val="18"/>
                <w:lang w:val="es-ES"/>
              </w:rPr>
              <w:t>AA</w:t>
            </w:r>
          </w:p>
        </w:tc>
        <w:tc>
          <w:tcPr>
            <w:tcW w:w="1153" w:type="dxa"/>
            <w:hideMark/>
          </w:tcPr>
          <w:p w14:paraId="12EECA4C" w14:textId="77777777" w:rsidR="002462ED" w:rsidRPr="00E02841" w:rsidRDefault="002462ED" w:rsidP="006909EB">
            <w:pPr>
              <w:rPr>
                <w:sz w:val="18"/>
                <w:szCs w:val="18"/>
                <w:lang w:val="es-ES"/>
              </w:rPr>
            </w:pPr>
            <w:r w:rsidRPr="00E02841">
              <w:rPr>
                <w:sz w:val="18"/>
                <w:szCs w:val="18"/>
                <w:lang w:val="es-ES"/>
              </w:rPr>
              <w:t>PNUD</w:t>
            </w:r>
          </w:p>
        </w:tc>
        <w:tc>
          <w:tcPr>
            <w:tcW w:w="1246" w:type="dxa"/>
            <w:hideMark/>
          </w:tcPr>
          <w:p w14:paraId="6DD3806D" w14:textId="77777777" w:rsidR="002462ED" w:rsidRPr="00E02841" w:rsidRDefault="002462ED" w:rsidP="006909EB">
            <w:pPr>
              <w:jc w:val="right"/>
              <w:rPr>
                <w:sz w:val="18"/>
                <w:szCs w:val="18"/>
                <w:lang w:val="es-ES"/>
              </w:rPr>
            </w:pPr>
            <w:r w:rsidRPr="00E02841">
              <w:rPr>
                <w:sz w:val="18"/>
                <w:szCs w:val="18"/>
                <w:lang w:val="es-ES"/>
              </w:rPr>
              <w:t>500 000</w:t>
            </w:r>
          </w:p>
        </w:tc>
        <w:tc>
          <w:tcPr>
            <w:tcW w:w="1452" w:type="dxa"/>
            <w:hideMark/>
          </w:tcPr>
          <w:p w14:paraId="65F2C5FD" w14:textId="77777777" w:rsidR="002462ED" w:rsidRPr="00E02841" w:rsidRDefault="002462ED" w:rsidP="006909EB">
            <w:pPr>
              <w:jc w:val="right"/>
              <w:rPr>
                <w:sz w:val="18"/>
                <w:szCs w:val="18"/>
                <w:lang w:val="es-ES"/>
              </w:rPr>
            </w:pPr>
            <w:r w:rsidRPr="00E02841">
              <w:rPr>
                <w:sz w:val="18"/>
                <w:szCs w:val="18"/>
                <w:lang w:val="es-ES"/>
              </w:rPr>
              <w:t xml:space="preserve">0 </w:t>
            </w:r>
          </w:p>
        </w:tc>
      </w:tr>
      <w:tr w:rsidR="002462ED" w:rsidRPr="00E02841" w14:paraId="2F04FE17" w14:textId="77777777" w:rsidTr="00E33170">
        <w:tc>
          <w:tcPr>
            <w:tcW w:w="1629" w:type="dxa"/>
            <w:hideMark/>
          </w:tcPr>
          <w:p w14:paraId="4A407CE7" w14:textId="77777777" w:rsidR="002462ED" w:rsidRPr="00E02841" w:rsidRDefault="002462ED" w:rsidP="006909EB">
            <w:pPr>
              <w:rPr>
                <w:sz w:val="18"/>
                <w:szCs w:val="18"/>
                <w:lang w:val="es-ES"/>
              </w:rPr>
            </w:pPr>
            <w:r w:rsidRPr="00E02841">
              <w:rPr>
                <w:sz w:val="18"/>
                <w:szCs w:val="18"/>
                <w:lang w:val="es-ES"/>
              </w:rPr>
              <w:t>Tanzanía</w:t>
            </w:r>
          </w:p>
        </w:tc>
        <w:tc>
          <w:tcPr>
            <w:tcW w:w="1485" w:type="dxa"/>
            <w:hideMark/>
          </w:tcPr>
          <w:p w14:paraId="270475D2"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7128D333" w14:textId="77777777" w:rsidR="002462ED" w:rsidRPr="00E02841" w:rsidRDefault="002462ED" w:rsidP="006909EB">
            <w:pPr>
              <w:rPr>
                <w:sz w:val="18"/>
                <w:szCs w:val="18"/>
                <w:lang w:val="es-ES"/>
              </w:rPr>
            </w:pPr>
            <w:r w:rsidRPr="00E02841">
              <w:rPr>
                <w:sz w:val="18"/>
                <w:szCs w:val="18"/>
                <w:lang w:val="es-ES"/>
              </w:rPr>
              <w:t>D</w:t>
            </w:r>
          </w:p>
        </w:tc>
        <w:tc>
          <w:tcPr>
            <w:tcW w:w="4660" w:type="dxa"/>
            <w:hideMark/>
          </w:tcPr>
          <w:p w14:paraId="463B4A88" w14:textId="77777777" w:rsidR="002462ED" w:rsidRPr="00E02841" w:rsidRDefault="002462ED" w:rsidP="006909EB">
            <w:pPr>
              <w:rPr>
                <w:sz w:val="18"/>
                <w:szCs w:val="18"/>
                <w:lang w:val="es-ES"/>
              </w:rPr>
            </w:pPr>
            <w:r w:rsidRPr="00E02841">
              <w:rPr>
                <w:sz w:val="18"/>
                <w:szCs w:val="18"/>
                <w:lang w:val="es-ES"/>
              </w:rPr>
              <w:t>Elaboración de planes nacionales de acción para la extracción de oro artesanal y en pequeña escala en la República Unida de Tanzanía</w:t>
            </w:r>
          </w:p>
        </w:tc>
        <w:tc>
          <w:tcPr>
            <w:tcW w:w="1025" w:type="dxa"/>
            <w:hideMark/>
          </w:tcPr>
          <w:p w14:paraId="6BA718BF" w14:textId="77777777" w:rsidR="002462ED" w:rsidRPr="00E02841" w:rsidRDefault="002462ED" w:rsidP="006909EB">
            <w:pPr>
              <w:rPr>
                <w:sz w:val="18"/>
                <w:szCs w:val="18"/>
                <w:lang w:val="es-ES"/>
              </w:rPr>
            </w:pPr>
            <w:r w:rsidRPr="00E02841">
              <w:rPr>
                <w:sz w:val="18"/>
                <w:szCs w:val="18"/>
                <w:lang w:val="es-ES"/>
              </w:rPr>
              <w:t>FMAM-6</w:t>
            </w:r>
          </w:p>
        </w:tc>
        <w:tc>
          <w:tcPr>
            <w:tcW w:w="776" w:type="dxa"/>
            <w:hideMark/>
          </w:tcPr>
          <w:p w14:paraId="046D5352" w14:textId="77777777" w:rsidR="002462ED" w:rsidRPr="00E02841" w:rsidRDefault="002462ED" w:rsidP="006909EB">
            <w:pPr>
              <w:rPr>
                <w:sz w:val="18"/>
                <w:szCs w:val="18"/>
                <w:lang w:val="es-ES"/>
              </w:rPr>
            </w:pPr>
            <w:r w:rsidRPr="00E02841">
              <w:rPr>
                <w:sz w:val="18"/>
                <w:szCs w:val="18"/>
                <w:lang w:val="es-ES"/>
              </w:rPr>
              <w:t>AA</w:t>
            </w:r>
          </w:p>
        </w:tc>
        <w:tc>
          <w:tcPr>
            <w:tcW w:w="1153" w:type="dxa"/>
            <w:hideMark/>
          </w:tcPr>
          <w:p w14:paraId="7122350C" w14:textId="77777777" w:rsidR="002462ED" w:rsidRPr="00E02841" w:rsidRDefault="002462ED" w:rsidP="006909EB">
            <w:pPr>
              <w:rPr>
                <w:sz w:val="18"/>
                <w:szCs w:val="18"/>
                <w:lang w:val="es-ES"/>
              </w:rPr>
            </w:pPr>
            <w:r w:rsidRPr="00E02841">
              <w:rPr>
                <w:sz w:val="18"/>
                <w:szCs w:val="18"/>
                <w:lang w:val="es-ES"/>
              </w:rPr>
              <w:t>PNUMA</w:t>
            </w:r>
          </w:p>
        </w:tc>
        <w:tc>
          <w:tcPr>
            <w:tcW w:w="1246" w:type="dxa"/>
            <w:hideMark/>
          </w:tcPr>
          <w:p w14:paraId="4859F968" w14:textId="77777777" w:rsidR="002462ED" w:rsidRPr="00E02841" w:rsidRDefault="002462ED" w:rsidP="006909EB">
            <w:pPr>
              <w:jc w:val="right"/>
              <w:rPr>
                <w:sz w:val="18"/>
                <w:szCs w:val="18"/>
                <w:lang w:val="es-ES"/>
              </w:rPr>
            </w:pPr>
            <w:r w:rsidRPr="00E02841">
              <w:rPr>
                <w:sz w:val="18"/>
                <w:szCs w:val="18"/>
                <w:lang w:val="es-ES"/>
              </w:rPr>
              <w:t>500 000</w:t>
            </w:r>
          </w:p>
        </w:tc>
        <w:tc>
          <w:tcPr>
            <w:tcW w:w="1452" w:type="dxa"/>
            <w:hideMark/>
          </w:tcPr>
          <w:p w14:paraId="3EC1E1EC" w14:textId="77777777" w:rsidR="002462ED" w:rsidRPr="00E02841" w:rsidRDefault="002462ED" w:rsidP="006909EB">
            <w:pPr>
              <w:jc w:val="right"/>
              <w:rPr>
                <w:sz w:val="18"/>
                <w:szCs w:val="18"/>
                <w:lang w:val="es-ES"/>
              </w:rPr>
            </w:pPr>
            <w:r w:rsidRPr="00E02841">
              <w:rPr>
                <w:sz w:val="18"/>
                <w:szCs w:val="18"/>
                <w:lang w:val="es-ES"/>
              </w:rPr>
              <w:t xml:space="preserve"> 0</w:t>
            </w:r>
          </w:p>
        </w:tc>
      </w:tr>
      <w:tr w:rsidR="002462ED" w:rsidRPr="00E02841" w14:paraId="4DA22120" w14:textId="77777777" w:rsidTr="00E33170">
        <w:tc>
          <w:tcPr>
            <w:tcW w:w="1629" w:type="dxa"/>
            <w:hideMark/>
          </w:tcPr>
          <w:p w14:paraId="6D948CA6" w14:textId="77777777" w:rsidR="002462ED" w:rsidRPr="00E02841" w:rsidRDefault="002462ED" w:rsidP="006909EB">
            <w:pPr>
              <w:rPr>
                <w:sz w:val="18"/>
                <w:szCs w:val="18"/>
                <w:lang w:val="es-ES"/>
              </w:rPr>
            </w:pPr>
            <w:r w:rsidRPr="00E02841">
              <w:rPr>
                <w:sz w:val="18"/>
                <w:szCs w:val="18"/>
                <w:lang w:val="es-ES"/>
              </w:rPr>
              <w:t>Túnez</w:t>
            </w:r>
          </w:p>
        </w:tc>
        <w:tc>
          <w:tcPr>
            <w:tcW w:w="1485" w:type="dxa"/>
            <w:hideMark/>
          </w:tcPr>
          <w:p w14:paraId="76E4A367"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3C5DA439" w14:textId="77777777" w:rsidR="002462ED" w:rsidRPr="00E02841" w:rsidRDefault="002462ED" w:rsidP="006909EB">
            <w:pPr>
              <w:rPr>
                <w:sz w:val="18"/>
                <w:szCs w:val="18"/>
                <w:lang w:val="es-ES"/>
              </w:rPr>
            </w:pPr>
            <w:r w:rsidRPr="00E02841">
              <w:rPr>
                <w:sz w:val="18"/>
                <w:szCs w:val="18"/>
                <w:lang w:val="es-ES"/>
              </w:rPr>
              <w:t>D</w:t>
            </w:r>
          </w:p>
        </w:tc>
        <w:tc>
          <w:tcPr>
            <w:tcW w:w="4660" w:type="dxa"/>
            <w:hideMark/>
          </w:tcPr>
          <w:p w14:paraId="6F71F7A5" w14:textId="77777777" w:rsidR="002462ED" w:rsidRPr="00E02841" w:rsidRDefault="002462ED" w:rsidP="006909EB">
            <w:pPr>
              <w:rPr>
                <w:sz w:val="18"/>
                <w:szCs w:val="18"/>
                <w:lang w:val="es-ES"/>
              </w:rPr>
            </w:pPr>
            <w:r w:rsidRPr="00E02841">
              <w:rPr>
                <w:sz w:val="18"/>
                <w:szCs w:val="18"/>
                <w:lang w:val="es-ES"/>
              </w:rPr>
              <w:t>Mejorar la gestión del mercurio en Túnez</w:t>
            </w:r>
          </w:p>
        </w:tc>
        <w:tc>
          <w:tcPr>
            <w:tcW w:w="1025" w:type="dxa"/>
            <w:hideMark/>
          </w:tcPr>
          <w:p w14:paraId="02366616" w14:textId="77777777" w:rsidR="002462ED" w:rsidRPr="00E02841" w:rsidRDefault="002462ED" w:rsidP="006909EB">
            <w:pPr>
              <w:rPr>
                <w:sz w:val="18"/>
                <w:szCs w:val="18"/>
                <w:lang w:val="es-ES"/>
              </w:rPr>
            </w:pPr>
            <w:r w:rsidRPr="00E02841">
              <w:rPr>
                <w:sz w:val="18"/>
                <w:szCs w:val="18"/>
                <w:lang w:val="es-ES"/>
              </w:rPr>
              <w:t>FMAM-6</w:t>
            </w:r>
          </w:p>
        </w:tc>
        <w:tc>
          <w:tcPr>
            <w:tcW w:w="776" w:type="dxa"/>
            <w:hideMark/>
          </w:tcPr>
          <w:p w14:paraId="7BF71841" w14:textId="77777777" w:rsidR="002462ED" w:rsidRPr="00E02841" w:rsidRDefault="002462ED" w:rsidP="006909EB">
            <w:pPr>
              <w:rPr>
                <w:sz w:val="18"/>
                <w:szCs w:val="18"/>
                <w:lang w:val="es-ES"/>
              </w:rPr>
            </w:pPr>
            <w:r w:rsidRPr="00E02841">
              <w:rPr>
                <w:sz w:val="18"/>
                <w:szCs w:val="18"/>
                <w:lang w:val="es-ES"/>
              </w:rPr>
              <w:t>PM</w:t>
            </w:r>
          </w:p>
        </w:tc>
        <w:tc>
          <w:tcPr>
            <w:tcW w:w="1153" w:type="dxa"/>
            <w:hideMark/>
          </w:tcPr>
          <w:p w14:paraId="516A73A5" w14:textId="77777777" w:rsidR="002462ED" w:rsidRPr="00E02841" w:rsidRDefault="002462ED" w:rsidP="006909EB">
            <w:pPr>
              <w:rPr>
                <w:sz w:val="18"/>
                <w:szCs w:val="18"/>
                <w:lang w:val="es-ES"/>
              </w:rPr>
            </w:pPr>
            <w:r w:rsidRPr="00E02841">
              <w:rPr>
                <w:sz w:val="18"/>
                <w:szCs w:val="18"/>
                <w:lang w:val="es-ES"/>
              </w:rPr>
              <w:t>ONUDI</w:t>
            </w:r>
          </w:p>
        </w:tc>
        <w:tc>
          <w:tcPr>
            <w:tcW w:w="1246" w:type="dxa"/>
            <w:hideMark/>
          </w:tcPr>
          <w:p w14:paraId="7BE35F6C" w14:textId="77777777" w:rsidR="002462ED" w:rsidRPr="00E02841" w:rsidRDefault="002462ED" w:rsidP="006909EB">
            <w:pPr>
              <w:jc w:val="right"/>
              <w:rPr>
                <w:sz w:val="18"/>
                <w:szCs w:val="18"/>
                <w:lang w:val="es-ES"/>
              </w:rPr>
            </w:pPr>
            <w:r w:rsidRPr="00E02841">
              <w:rPr>
                <w:sz w:val="18"/>
                <w:szCs w:val="18"/>
                <w:lang w:val="es-ES"/>
              </w:rPr>
              <w:t>600 000</w:t>
            </w:r>
          </w:p>
        </w:tc>
        <w:tc>
          <w:tcPr>
            <w:tcW w:w="1452" w:type="dxa"/>
            <w:hideMark/>
          </w:tcPr>
          <w:p w14:paraId="5CD0B44F" w14:textId="77777777" w:rsidR="002462ED" w:rsidRPr="00E02841" w:rsidRDefault="002462ED" w:rsidP="006909EB">
            <w:pPr>
              <w:jc w:val="right"/>
              <w:rPr>
                <w:sz w:val="18"/>
                <w:szCs w:val="18"/>
                <w:lang w:val="es-ES"/>
              </w:rPr>
            </w:pPr>
            <w:r w:rsidRPr="00E02841">
              <w:rPr>
                <w:sz w:val="18"/>
                <w:szCs w:val="18"/>
                <w:lang w:val="es-ES"/>
              </w:rPr>
              <w:t>2 350 000</w:t>
            </w:r>
          </w:p>
        </w:tc>
      </w:tr>
      <w:tr w:rsidR="002462ED" w:rsidRPr="00E02841" w14:paraId="1F3F1E79" w14:textId="77777777" w:rsidTr="00E33170">
        <w:tc>
          <w:tcPr>
            <w:tcW w:w="1629" w:type="dxa"/>
            <w:hideMark/>
          </w:tcPr>
          <w:p w14:paraId="5FDDAE14" w14:textId="77777777" w:rsidR="002462ED" w:rsidRPr="00E02841" w:rsidRDefault="002462ED" w:rsidP="006909EB">
            <w:pPr>
              <w:rPr>
                <w:sz w:val="18"/>
                <w:szCs w:val="18"/>
                <w:lang w:val="es-ES"/>
              </w:rPr>
            </w:pPr>
            <w:r w:rsidRPr="00E02841">
              <w:rPr>
                <w:sz w:val="18"/>
                <w:szCs w:val="18"/>
                <w:lang w:val="es-ES"/>
              </w:rPr>
              <w:t>Turquía</w:t>
            </w:r>
          </w:p>
        </w:tc>
        <w:tc>
          <w:tcPr>
            <w:tcW w:w="1485" w:type="dxa"/>
            <w:hideMark/>
          </w:tcPr>
          <w:p w14:paraId="566C0CDB"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0A36145D" w14:textId="77777777" w:rsidR="002462ED" w:rsidRPr="00E02841" w:rsidRDefault="002462ED" w:rsidP="006909EB">
            <w:pPr>
              <w:rPr>
                <w:sz w:val="18"/>
                <w:szCs w:val="18"/>
                <w:lang w:val="es-ES"/>
              </w:rPr>
            </w:pPr>
            <w:r w:rsidRPr="00E02841">
              <w:rPr>
                <w:sz w:val="18"/>
                <w:szCs w:val="18"/>
                <w:lang w:val="es-ES"/>
              </w:rPr>
              <w:t>D</w:t>
            </w:r>
          </w:p>
        </w:tc>
        <w:tc>
          <w:tcPr>
            <w:tcW w:w="4660" w:type="dxa"/>
            <w:hideMark/>
          </w:tcPr>
          <w:p w14:paraId="57B7EF5A" w14:textId="77777777" w:rsidR="002462ED" w:rsidRPr="00E02841" w:rsidRDefault="002462ED" w:rsidP="006909EB">
            <w:pPr>
              <w:rPr>
                <w:sz w:val="18"/>
                <w:szCs w:val="18"/>
                <w:lang w:val="es-ES"/>
              </w:rPr>
            </w:pPr>
            <w:r w:rsidRPr="00E02841">
              <w:rPr>
                <w:sz w:val="18"/>
                <w:szCs w:val="18"/>
                <w:lang w:val="es-ES"/>
              </w:rPr>
              <w:t>Convenio de Minamata: evaluación inicial en Turquía</w:t>
            </w:r>
          </w:p>
        </w:tc>
        <w:tc>
          <w:tcPr>
            <w:tcW w:w="1025" w:type="dxa"/>
            <w:hideMark/>
          </w:tcPr>
          <w:p w14:paraId="4666390B" w14:textId="77777777" w:rsidR="002462ED" w:rsidRPr="00E02841" w:rsidRDefault="002462ED" w:rsidP="006909EB">
            <w:pPr>
              <w:rPr>
                <w:sz w:val="18"/>
                <w:szCs w:val="18"/>
                <w:lang w:val="es-ES"/>
              </w:rPr>
            </w:pPr>
            <w:r w:rsidRPr="00E02841">
              <w:rPr>
                <w:sz w:val="18"/>
                <w:szCs w:val="18"/>
                <w:lang w:val="es-ES"/>
              </w:rPr>
              <w:t>FMAM-6</w:t>
            </w:r>
          </w:p>
        </w:tc>
        <w:tc>
          <w:tcPr>
            <w:tcW w:w="776" w:type="dxa"/>
            <w:hideMark/>
          </w:tcPr>
          <w:p w14:paraId="5AA743AB" w14:textId="77777777" w:rsidR="002462ED" w:rsidRPr="00E02841" w:rsidRDefault="002462ED" w:rsidP="006909EB">
            <w:pPr>
              <w:rPr>
                <w:sz w:val="18"/>
                <w:szCs w:val="18"/>
                <w:lang w:val="es-ES"/>
              </w:rPr>
            </w:pPr>
            <w:r w:rsidRPr="00E02841">
              <w:rPr>
                <w:sz w:val="18"/>
                <w:szCs w:val="18"/>
                <w:lang w:val="es-ES"/>
              </w:rPr>
              <w:t>AA</w:t>
            </w:r>
          </w:p>
        </w:tc>
        <w:tc>
          <w:tcPr>
            <w:tcW w:w="1153" w:type="dxa"/>
            <w:hideMark/>
          </w:tcPr>
          <w:p w14:paraId="5DDBEDCE" w14:textId="77777777" w:rsidR="002462ED" w:rsidRPr="00E02841" w:rsidRDefault="002462ED" w:rsidP="006909EB">
            <w:pPr>
              <w:rPr>
                <w:sz w:val="18"/>
                <w:szCs w:val="18"/>
                <w:lang w:val="es-ES"/>
              </w:rPr>
            </w:pPr>
            <w:r w:rsidRPr="00E02841">
              <w:rPr>
                <w:sz w:val="18"/>
                <w:szCs w:val="18"/>
                <w:lang w:val="es-ES"/>
              </w:rPr>
              <w:t>ONUDI</w:t>
            </w:r>
          </w:p>
        </w:tc>
        <w:tc>
          <w:tcPr>
            <w:tcW w:w="1246" w:type="dxa"/>
            <w:hideMark/>
          </w:tcPr>
          <w:p w14:paraId="593EED3F" w14:textId="77777777" w:rsidR="002462ED" w:rsidRPr="00E02841" w:rsidRDefault="002462ED" w:rsidP="006909EB">
            <w:pPr>
              <w:jc w:val="right"/>
              <w:rPr>
                <w:sz w:val="18"/>
                <w:szCs w:val="18"/>
                <w:lang w:val="es-ES"/>
              </w:rPr>
            </w:pPr>
            <w:r w:rsidRPr="00E02841">
              <w:rPr>
                <w:sz w:val="18"/>
                <w:szCs w:val="18"/>
                <w:lang w:val="es-ES"/>
              </w:rPr>
              <w:t>500 000</w:t>
            </w:r>
          </w:p>
        </w:tc>
        <w:tc>
          <w:tcPr>
            <w:tcW w:w="1452" w:type="dxa"/>
            <w:hideMark/>
          </w:tcPr>
          <w:p w14:paraId="5E207BED" w14:textId="77777777" w:rsidR="002462ED" w:rsidRPr="00E02841" w:rsidRDefault="002462ED" w:rsidP="006909EB">
            <w:pPr>
              <w:jc w:val="right"/>
              <w:rPr>
                <w:sz w:val="18"/>
                <w:szCs w:val="18"/>
                <w:lang w:val="es-ES"/>
              </w:rPr>
            </w:pPr>
            <w:r w:rsidRPr="00E02841">
              <w:rPr>
                <w:sz w:val="18"/>
                <w:szCs w:val="18"/>
                <w:lang w:val="es-ES"/>
              </w:rPr>
              <w:t>29 000</w:t>
            </w:r>
          </w:p>
        </w:tc>
      </w:tr>
      <w:tr w:rsidR="002462ED" w:rsidRPr="00E02841" w14:paraId="709277DF" w14:textId="77777777" w:rsidTr="00E33170">
        <w:tc>
          <w:tcPr>
            <w:tcW w:w="1629" w:type="dxa"/>
            <w:hideMark/>
          </w:tcPr>
          <w:p w14:paraId="5380C699" w14:textId="77777777" w:rsidR="002462ED" w:rsidRPr="00E02841" w:rsidRDefault="002462ED" w:rsidP="006909EB">
            <w:pPr>
              <w:rPr>
                <w:sz w:val="18"/>
                <w:szCs w:val="18"/>
                <w:lang w:val="es-ES"/>
              </w:rPr>
            </w:pPr>
            <w:r w:rsidRPr="00E02841">
              <w:rPr>
                <w:sz w:val="18"/>
                <w:szCs w:val="18"/>
                <w:lang w:val="es-ES"/>
              </w:rPr>
              <w:t>Uruguay</w:t>
            </w:r>
          </w:p>
        </w:tc>
        <w:tc>
          <w:tcPr>
            <w:tcW w:w="1485" w:type="dxa"/>
            <w:hideMark/>
          </w:tcPr>
          <w:p w14:paraId="0E4FAFBB"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22154BBD" w14:textId="77777777" w:rsidR="002462ED" w:rsidRPr="00E02841" w:rsidRDefault="002462ED" w:rsidP="006909EB">
            <w:pPr>
              <w:rPr>
                <w:sz w:val="18"/>
                <w:szCs w:val="18"/>
                <w:lang w:val="es-ES"/>
              </w:rPr>
            </w:pPr>
            <w:r w:rsidRPr="00E02841">
              <w:rPr>
                <w:sz w:val="18"/>
                <w:szCs w:val="18"/>
                <w:lang w:val="es-ES"/>
              </w:rPr>
              <w:t>C</w:t>
            </w:r>
          </w:p>
        </w:tc>
        <w:tc>
          <w:tcPr>
            <w:tcW w:w="4660" w:type="dxa"/>
            <w:hideMark/>
          </w:tcPr>
          <w:p w14:paraId="26074AFB" w14:textId="77777777" w:rsidR="002462ED" w:rsidRPr="00E02841" w:rsidRDefault="002462ED" w:rsidP="006909EB">
            <w:pPr>
              <w:rPr>
                <w:sz w:val="18"/>
                <w:szCs w:val="18"/>
                <w:lang w:val="es-ES"/>
              </w:rPr>
            </w:pPr>
            <w:r w:rsidRPr="00E02841">
              <w:rPr>
                <w:sz w:val="18"/>
                <w:szCs w:val="18"/>
                <w:lang w:val="es-ES"/>
              </w:rPr>
              <w:t>Gestión ambientalmente racional del ciclo de vida de los productos que contienen mercurio y sus desechos</w:t>
            </w:r>
          </w:p>
        </w:tc>
        <w:tc>
          <w:tcPr>
            <w:tcW w:w="1025" w:type="dxa"/>
            <w:hideMark/>
          </w:tcPr>
          <w:p w14:paraId="00D4574E" w14:textId="77777777" w:rsidR="002462ED" w:rsidRPr="00E02841" w:rsidRDefault="002462ED" w:rsidP="006909EB">
            <w:pPr>
              <w:rPr>
                <w:sz w:val="18"/>
                <w:szCs w:val="18"/>
                <w:lang w:val="es-ES"/>
              </w:rPr>
            </w:pPr>
            <w:r w:rsidRPr="00E02841">
              <w:rPr>
                <w:sz w:val="18"/>
                <w:szCs w:val="18"/>
                <w:lang w:val="es-ES"/>
              </w:rPr>
              <w:t>FMAM-5</w:t>
            </w:r>
          </w:p>
        </w:tc>
        <w:tc>
          <w:tcPr>
            <w:tcW w:w="776" w:type="dxa"/>
            <w:hideMark/>
          </w:tcPr>
          <w:p w14:paraId="6D25EFD3" w14:textId="77777777" w:rsidR="002462ED" w:rsidRPr="00E02841" w:rsidRDefault="002462ED" w:rsidP="006909EB">
            <w:pPr>
              <w:rPr>
                <w:sz w:val="18"/>
                <w:szCs w:val="18"/>
                <w:lang w:val="es-ES"/>
              </w:rPr>
            </w:pPr>
            <w:r w:rsidRPr="00E02841">
              <w:rPr>
                <w:sz w:val="18"/>
                <w:szCs w:val="18"/>
                <w:lang w:val="es-ES"/>
              </w:rPr>
              <w:t>PM</w:t>
            </w:r>
          </w:p>
        </w:tc>
        <w:tc>
          <w:tcPr>
            <w:tcW w:w="1153" w:type="dxa"/>
            <w:hideMark/>
          </w:tcPr>
          <w:p w14:paraId="636E5D19" w14:textId="77777777" w:rsidR="002462ED" w:rsidRPr="00E02841" w:rsidRDefault="002462ED" w:rsidP="006909EB">
            <w:pPr>
              <w:rPr>
                <w:sz w:val="18"/>
                <w:szCs w:val="18"/>
                <w:lang w:val="es-ES"/>
              </w:rPr>
            </w:pPr>
            <w:r w:rsidRPr="00E02841">
              <w:rPr>
                <w:sz w:val="18"/>
                <w:szCs w:val="18"/>
                <w:lang w:val="es-ES"/>
              </w:rPr>
              <w:t>PNUD</w:t>
            </w:r>
          </w:p>
        </w:tc>
        <w:tc>
          <w:tcPr>
            <w:tcW w:w="1246" w:type="dxa"/>
            <w:hideMark/>
          </w:tcPr>
          <w:p w14:paraId="1BF67F98" w14:textId="77777777" w:rsidR="002462ED" w:rsidRPr="00E02841" w:rsidRDefault="002462ED" w:rsidP="006909EB">
            <w:pPr>
              <w:jc w:val="right"/>
              <w:rPr>
                <w:sz w:val="18"/>
                <w:szCs w:val="18"/>
                <w:lang w:val="es-ES"/>
              </w:rPr>
            </w:pPr>
            <w:r w:rsidRPr="00E02841">
              <w:rPr>
                <w:sz w:val="18"/>
                <w:szCs w:val="18"/>
                <w:lang w:val="es-ES"/>
              </w:rPr>
              <w:t>700 000</w:t>
            </w:r>
          </w:p>
        </w:tc>
        <w:tc>
          <w:tcPr>
            <w:tcW w:w="1452" w:type="dxa"/>
            <w:hideMark/>
          </w:tcPr>
          <w:p w14:paraId="5A89B931" w14:textId="77777777" w:rsidR="002462ED" w:rsidRPr="00E02841" w:rsidRDefault="002462ED" w:rsidP="006909EB">
            <w:pPr>
              <w:jc w:val="right"/>
              <w:rPr>
                <w:sz w:val="18"/>
                <w:szCs w:val="18"/>
                <w:lang w:val="es-ES"/>
              </w:rPr>
            </w:pPr>
            <w:r w:rsidRPr="00E02841">
              <w:rPr>
                <w:sz w:val="18"/>
                <w:szCs w:val="18"/>
                <w:lang w:val="es-ES"/>
              </w:rPr>
              <w:t>2 959 700</w:t>
            </w:r>
          </w:p>
        </w:tc>
      </w:tr>
      <w:tr w:rsidR="002462ED" w:rsidRPr="00E02841" w14:paraId="659F0783" w14:textId="77777777" w:rsidTr="00E33170">
        <w:tc>
          <w:tcPr>
            <w:tcW w:w="1629" w:type="dxa"/>
            <w:hideMark/>
          </w:tcPr>
          <w:p w14:paraId="3E0D9581" w14:textId="77777777" w:rsidR="002462ED" w:rsidRPr="00E02841" w:rsidRDefault="002462ED" w:rsidP="006909EB">
            <w:pPr>
              <w:rPr>
                <w:sz w:val="18"/>
                <w:szCs w:val="18"/>
                <w:lang w:val="es-ES"/>
              </w:rPr>
            </w:pPr>
            <w:r w:rsidRPr="00E02841">
              <w:rPr>
                <w:sz w:val="18"/>
                <w:szCs w:val="18"/>
                <w:lang w:val="es-ES"/>
              </w:rPr>
              <w:t>Viet Nam</w:t>
            </w:r>
          </w:p>
        </w:tc>
        <w:tc>
          <w:tcPr>
            <w:tcW w:w="1485" w:type="dxa"/>
            <w:hideMark/>
          </w:tcPr>
          <w:p w14:paraId="2A2D5A7E"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28F56B71" w14:textId="77777777" w:rsidR="002462ED" w:rsidRPr="00E02841" w:rsidRDefault="002462ED" w:rsidP="006909EB">
            <w:pPr>
              <w:rPr>
                <w:sz w:val="18"/>
                <w:szCs w:val="18"/>
                <w:lang w:val="es-ES"/>
              </w:rPr>
            </w:pPr>
            <w:r w:rsidRPr="00E02841">
              <w:rPr>
                <w:sz w:val="18"/>
                <w:szCs w:val="18"/>
                <w:lang w:val="es-ES"/>
              </w:rPr>
              <w:t>D</w:t>
            </w:r>
          </w:p>
        </w:tc>
        <w:tc>
          <w:tcPr>
            <w:tcW w:w="4660" w:type="dxa"/>
            <w:hideMark/>
          </w:tcPr>
          <w:p w14:paraId="6A279575" w14:textId="77777777" w:rsidR="002462ED" w:rsidRPr="00E02841" w:rsidRDefault="002462ED" w:rsidP="006909EB">
            <w:pPr>
              <w:rPr>
                <w:sz w:val="18"/>
                <w:szCs w:val="18"/>
                <w:lang w:val="es-ES"/>
              </w:rPr>
            </w:pPr>
            <w:r w:rsidRPr="00E02841">
              <w:rPr>
                <w:sz w:val="18"/>
                <w:szCs w:val="18"/>
                <w:lang w:val="es-ES"/>
              </w:rPr>
              <w:t>Aplicación de la química ecológica en Viet Nam para apoyar el crecimiento verde y la reducción del uso y la liberación de contaminantes orgánicos persistentes y productos químicos nocivos</w:t>
            </w:r>
          </w:p>
        </w:tc>
        <w:tc>
          <w:tcPr>
            <w:tcW w:w="1025" w:type="dxa"/>
            <w:hideMark/>
          </w:tcPr>
          <w:p w14:paraId="0B9D8751" w14:textId="77777777" w:rsidR="002462ED" w:rsidRPr="00E02841" w:rsidRDefault="002462ED" w:rsidP="006909EB">
            <w:pPr>
              <w:rPr>
                <w:sz w:val="18"/>
                <w:szCs w:val="18"/>
                <w:lang w:val="es-ES"/>
              </w:rPr>
            </w:pPr>
            <w:r w:rsidRPr="00E02841">
              <w:rPr>
                <w:sz w:val="18"/>
                <w:szCs w:val="18"/>
                <w:lang w:val="es-ES"/>
              </w:rPr>
              <w:t>FMAM-6</w:t>
            </w:r>
          </w:p>
        </w:tc>
        <w:tc>
          <w:tcPr>
            <w:tcW w:w="776" w:type="dxa"/>
            <w:hideMark/>
          </w:tcPr>
          <w:p w14:paraId="355CF1CA" w14:textId="77777777" w:rsidR="002462ED" w:rsidRPr="00E02841" w:rsidRDefault="002462ED" w:rsidP="006909EB">
            <w:pPr>
              <w:rPr>
                <w:sz w:val="18"/>
                <w:szCs w:val="18"/>
                <w:lang w:val="es-ES"/>
              </w:rPr>
            </w:pPr>
            <w:r w:rsidRPr="00E02841">
              <w:rPr>
                <w:sz w:val="18"/>
                <w:szCs w:val="18"/>
                <w:lang w:val="es-ES"/>
              </w:rPr>
              <w:t>PM</w:t>
            </w:r>
          </w:p>
        </w:tc>
        <w:tc>
          <w:tcPr>
            <w:tcW w:w="1153" w:type="dxa"/>
            <w:hideMark/>
          </w:tcPr>
          <w:p w14:paraId="49B4912C" w14:textId="77777777" w:rsidR="002462ED" w:rsidRPr="00E02841" w:rsidRDefault="002462ED" w:rsidP="006909EB">
            <w:pPr>
              <w:rPr>
                <w:sz w:val="18"/>
                <w:szCs w:val="18"/>
                <w:lang w:val="es-ES"/>
              </w:rPr>
            </w:pPr>
            <w:r w:rsidRPr="00E02841">
              <w:rPr>
                <w:sz w:val="18"/>
                <w:szCs w:val="18"/>
                <w:lang w:val="es-ES"/>
              </w:rPr>
              <w:t>PNUD</w:t>
            </w:r>
          </w:p>
        </w:tc>
        <w:tc>
          <w:tcPr>
            <w:tcW w:w="1246" w:type="dxa"/>
            <w:hideMark/>
          </w:tcPr>
          <w:p w14:paraId="2F322711" w14:textId="77777777" w:rsidR="002462ED" w:rsidRPr="00E02841" w:rsidRDefault="002462ED" w:rsidP="006909EB">
            <w:pPr>
              <w:jc w:val="right"/>
              <w:rPr>
                <w:sz w:val="18"/>
                <w:szCs w:val="18"/>
                <w:lang w:val="es-ES"/>
              </w:rPr>
            </w:pPr>
            <w:r w:rsidRPr="00E02841">
              <w:rPr>
                <w:sz w:val="18"/>
                <w:szCs w:val="18"/>
                <w:lang w:val="es-ES"/>
              </w:rPr>
              <w:t>469 800</w:t>
            </w:r>
          </w:p>
        </w:tc>
        <w:tc>
          <w:tcPr>
            <w:tcW w:w="1452" w:type="dxa"/>
            <w:hideMark/>
          </w:tcPr>
          <w:p w14:paraId="32118819" w14:textId="77777777" w:rsidR="002462ED" w:rsidRPr="00E02841" w:rsidRDefault="002462ED" w:rsidP="006909EB">
            <w:pPr>
              <w:jc w:val="right"/>
              <w:rPr>
                <w:sz w:val="18"/>
                <w:szCs w:val="18"/>
                <w:lang w:val="es-ES"/>
              </w:rPr>
            </w:pPr>
            <w:r w:rsidRPr="00E02841">
              <w:rPr>
                <w:sz w:val="18"/>
                <w:szCs w:val="18"/>
                <w:lang w:val="es-ES"/>
              </w:rPr>
              <w:t>1 000 000</w:t>
            </w:r>
          </w:p>
        </w:tc>
      </w:tr>
      <w:tr w:rsidR="002462ED" w:rsidRPr="00E02841" w14:paraId="7AE78B14" w14:textId="77777777" w:rsidTr="00E33170">
        <w:tc>
          <w:tcPr>
            <w:tcW w:w="1629" w:type="dxa"/>
            <w:hideMark/>
          </w:tcPr>
          <w:p w14:paraId="20F02407" w14:textId="77777777" w:rsidR="002462ED" w:rsidRPr="00E02841" w:rsidRDefault="002462ED" w:rsidP="006909EB">
            <w:pPr>
              <w:rPr>
                <w:sz w:val="18"/>
                <w:szCs w:val="18"/>
                <w:lang w:val="es-ES"/>
              </w:rPr>
            </w:pPr>
            <w:r w:rsidRPr="00E02841">
              <w:rPr>
                <w:sz w:val="18"/>
                <w:szCs w:val="18"/>
                <w:lang w:val="es-ES"/>
              </w:rPr>
              <w:t>Viet Nam</w:t>
            </w:r>
          </w:p>
        </w:tc>
        <w:tc>
          <w:tcPr>
            <w:tcW w:w="1485" w:type="dxa"/>
            <w:hideMark/>
          </w:tcPr>
          <w:p w14:paraId="37A2E88D"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7FC0320D" w14:textId="77777777" w:rsidR="002462ED" w:rsidRPr="00E02841" w:rsidRDefault="002462ED" w:rsidP="006909EB">
            <w:pPr>
              <w:rPr>
                <w:sz w:val="18"/>
                <w:szCs w:val="18"/>
                <w:lang w:val="es-ES"/>
              </w:rPr>
            </w:pPr>
            <w:r w:rsidRPr="00E02841">
              <w:rPr>
                <w:sz w:val="18"/>
                <w:szCs w:val="18"/>
                <w:lang w:val="es-ES"/>
              </w:rPr>
              <w:t>C</w:t>
            </w:r>
          </w:p>
        </w:tc>
        <w:tc>
          <w:tcPr>
            <w:tcW w:w="4660" w:type="dxa"/>
            <w:hideMark/>
          </w:tcPr>
          <w:p w14:paraId="0B4D0BD8" w14:textId="77777777" w:rsidR="002462ED" w:rsidRPr="00E02841" w:rsidRDefault="002462ED" w:rsidP="006909EB">
            <w:pPr>
              <w:rPr>
                <w:sz w:val="18"/>
                <w:szCs w:val="18"/>
                <w:lang w:val="es-ES"/>
              </w:rPr>
            </w:pPr>
            <w:r w:rsidRPr="00E02841">
              <w:rPr>
                <w:sz w:val="18"/>
                <w:szCs w:val="18"/>
                <w:lang w:val="es-ES"/>
              </w:rPr>
              <w:t>Evaluación inicial del Convenio de Minamata en Viet Nam</w:t>
            </w:r>
          </w:p>
        </w:tc>
        <w:tc>
          <w:tcPr>
            <w:tcW w:w="1025" w:type="dxa"/>
            <w:hideMark/>
          </w:tcPr>
          <w:p w14:paraId="25CC1F55" w14:textId="77777777" w:rsidR="002462ED" w:rsidRPr="00E02841" w:rsidRDefault="002462ED" w:rsidP="006909EB">
            <w:pPr>
              <w:rPr>
                <w:sz w:val="18"/>
                <w:szCs w:val="18"/>
                <w:lang w:val="es-ES"/>
              </w:rPr>
            </w:pPr>
            <w:r w:rsidRPr="00E02841">
              <w:rPr>
                <w:sz w:val="18"/>
                <w:szCs w:val="18"/>
                <w:lang w:val="es-ES"/>
              </w:rPr>
              <w:t>FMAM-5</w:t>
            </w:r>
          </w:p>
        </w:tc>
        <w:tc>
          <w:tcPr>
            <w:tcW w:w="776" w:type="dxa"/>
            <w:hideMark/>
          </w:tcPr>
          <w:p w14:paraId="22DACCC2" w14:textId="77777777" w:rsidR="002462ED" w:rsidRPr="00E02841" w:rsidRDefault="002462ED" w:rsidP="006909EB">
            <w:pPr>
              <w:rPr>
                <w:sz w:val="18"/>
                <w:szCs w:val="18"/>
                <w:lang w:val="es-ES"/>
              </w:rPr>
            </w:pPr>
            <w:r w:rsidRPr="00E02841">
              <w:rPr>
                <w:sz w:val="18"/>
                <w:szCs w:val="18"/>
                <w:lang w:val="es-ES"/>
              </w:rPr>
              <w:t>AA</w:t>
            </w:r>
          </w:p>
        </w:tc>
        <w:tc>
          <w:tcPr>
            <w:tcW w:w="1153" w:type="dxa"/>
            <w:hideMark/>
          </w:tcPr>
          <w:p w14:paraId="3EEDEFE4" w14:textId="77777777" w:rsidR="002462ED" w:rsidRPr="00E02841" w:rsidRDefault="002462ED" w:rsidP="006909EB">
            <w:pPr>
              <w:rPr>
                <w:sz w:val="18"/>
                <w:szCs w:val="18"/>
                <w:lang w:val="es-ES"/>
              </w:rPr>
            </w:pPr>
            <w:r w:rsidRPr="00E02841">
              <w:rPr>
                <w:sz w:val="18"/>
                <w:szCs w:val="18"/>
                <w:lang w:val="es-ES"/>
              </w:rPr>
              <w:t>ONUDI</w:t>
            </w:r>
          </w:p>
        </w:tc>
        <w:tc>
          <w:tcPr>
            <w:tcW w:w="1246" w:type="dxa"/>
            <w:hideMark/>
          </w:tcPr>
          <w:p w14:paraId="4918C742" w14:textId="77777777" w:rsidR="002462ED" w:rsidRPr="00E02841" w:rsidRDefault="002462ED" w:rsidP="006909EB">
            <w:pPr>
              <w:jc w:val="right"/>
              <w:rPr>
                <w:sz w:val="18"/>
                <w:szCs w:val="18"/>
                <w:lang w:val="es-ES"/>
              </w:rPr>
            </w:pPr>
            <w:r w:rsidRPr="00E02841">
              <w:rPr>
                <w:sz w:val="18"/>
                <w:szCs w:val="18"/>
                <w:lang w:val="es-ES"/>
              </w:rPr>
              <w:t>500 000</w:t>
            </w:r>
          </w:p>
        </w:tc>
        <w:tc>
          <w:tcPr>
            <w:tcW w:w="1452" w:type="dxa"/>
            <w:hideMark/>
          </w:tcPr>
          <w:p w14:paraId="56A1091D" w14:textId="77777777" w:rsidR="002462ED" w:rsidRPr="00E02841" w:rsidRDefault="002462ED" w:rsidP="006909EB">
            <w:pPr>
              <w:jc w:val="right"/>
              <w:rPr>
                <w:sz w:val="18"/>
                <w:szCs w:val="18"/>
                <w:lang w:val="es-ES"/>
              </w:rPr>
            </w:pPr>
            <w:r w:rsidRPr="00E02841">
              <w:rPr>
                <w:sz w:val="18"/>
                <w:szCs w:val="18"/>
                <w:lang w:val="es-ES"/>
              </w:rPr>
              <w:t>47 000</w:t>
            </w:r>
          </w:p>
        </w:tc>
      </w:tr>
      <w:tr w:rsidR="002462ED" w:rsidRPr="00E02841" w14:paraId="6842665C" w14:textId="77777777" w:rsidTr="00E33170">
        <w:tc>
          <w:tcPr>
            <w:tcW w:w="1629" w:type="dxa"/>
            <w:hideMark/>
          </w:tcPr>
          <w:p w14:paraId="1FCF6D89" w14:textId="77777777" w:rsidR="002462ED" w:rsidRPr="00E02841" w:rsidRDefault="002462ED" w:rsidP="006909EB">
            <w:pPr>
              <w:rPr>
                <w:sz w:val="18"/>
                <w:szCs w:val="18"/>
                <w:lang w:val="es-ES"/>
              </w:rPr>
            </w:pPr>
            <w:r w:rsidRPr="00E02841">
              <w:rPr>
                <w:sz w:val="18"/>
                <w:szCs w:val="18"/>
                <w:lang w:val="es-ES"/>
              </w:rPr>
              <w:t>Yemen</w:t>
            </w:r>
          </w:p>
        </w:tc>
        <w:tc>
          <w:tcPr>
            <w:tcW w:w="1485" w:type="dxa"/>
            <w:hideMark/>
          </w:tcPr>
          <w:p w14:paraId="73A9F091" w14:textId="77777777" w:rsidR="002462ED" w:rsidRPr="00E02841" w:rsidRDefault="002462ED" w:rsidP="006909EB">
            <w:pPr>
              <w:rPr>
                <w:sz w:val="18"/>
                <w:szCs w:val="18"/>
                <w:lang w:val="es-ES"/>
              </w:rPr>
            </w:pPr>
            <w:r w:rsidRPr="00E02841">
              <w:rPr>
                <w:sz w:val="18"/>
                <w:szCs w:val="18"/>
                <w:lang w:val="es-ES"/>
              </w:rPr>
              <w:t> </w:t>
            </w:r>
          </w:p>
        </w:tc>
        <w:tc>
          <w:tcPr>
            <w:tcW w:w="1033" w:type="dxa"/>
            <w:hideMark/>
          </w:tcPr>
          <w:p w14:paraId="597ED5AC" w14:textId="77777777" w:rsidR="002462ED" w:rsidRPr="00E02841" w:rsidRDefault="002462ED" w:rsidP="006909EB">
            <w:pPr>
              <w:rPr>
                <w:sz w:val="18"/>
                <w:szCs w:val="18"/>
                <w:lang w:val="es-ES"/>
              </w:rPr>
            </w:pPr>
            <w:r w:rsidRPr="00E02841">
              <w:rPr>
                <w:sz w:val="18"/>
                <w:szCs w:val="18"/>
                <w:lang w:val="es-ES"/>
              </w:rPr>
              <w:t>C</w:t>
            </w:r>
          </w:p>
        </w:tc>
        <w:tc>
          <w:tcPr>
            <w:tcW w:w="4660" w:type="dxa"/>
            <w:hideMark/>
          </w:tcPr>
          <w:p w14:paraId="71D81002" w14:textId="77777777" w:rsidR="002462ED" w:rsidRPr="00E02841" w:rsidRDefault="002462ED" w:rsidP="006909EB">
            <w:pPr>
              <w:rPr>
                <w:sz w:val="18"/>
                <w:szCs w:val="18"/>
                <w:lang w:val="es-ES"/>
              </w:rPr>
            </w:pPr>
            <w:r w:rsidRPr="00E02841">
              <w:rPr>
                <w:sz w:val="18"/>
                <w:szCs w:val="18"/>
                <w:lang w:val="es-ES"/>
              </w:rPr>
              <w:t>Evaluación inicial del Convenio de Minamata en la República del Yemen</w:t>
            </w:r>
          </w:p>
        </w:tc>
        <w:tc>
          <w:tcPr>
            <w:tcW w:w="1025" w:type="dxa"/>
            <w:hideMark/>
          </w:tcPr>
          <w:p w14:paraId="08EB057B" w14:textId="77777777" w:rsidR="002462ED" w:rsidRPr="00E02841" w:rsidRDefault="002462ED" w:rsidP="006909EB">
            <w:pPr>
              <w:rPr>
                <w:sz w:val="18"/>
                <w:szCs w:val="18"/>
                <w:lang w:val="es-ES"/>
              </w:rPr>
            </w:pPr>
            <w:r w:rsidRPr="00E02841">
              <w:rPr>
                <w:sz w:val="18"/>
                <w:szCs w:val="18"/>
                <w:lang w:val="es-ES"/>
              </w:rPr>
              <w:t>FMAM-5</w:t>
            </w:r>
          </w:p>
        </w:tc>
        <w:tc>
          <w:tcPr>
            <w:tcW w:w="776" w:type="dxa"/>
            <w:hideMark/>
          </w:tcPr>
          <w:p w14:paraId="3B3DF0C3" w14:textId="77777777" w:rsidR="002462ED" w:rsidRPr="00E02841" w:rsidRDefault="002462ED" w:rsidP="006909EB">
            <w:pPr>
              <w:rPr>
                <w:sz w:val="18"/>
                <w:szCs w:val="18"/>
                <w:lang w:val="es-ES"/>
              </w:rPr>
            </w:pPr>
            <w:r w:rsidRPr="00E02841">
              <w:rPr>
                <w:sz w:val="18"/>
                <w:szCs w:val="18"/>
                <w:lang w:val="es-ES"/>
              </w:rPr>
              <w:t>AA</w:t>
            </w:r>
          </w:p>
        </w:tc>
        <w:tc>
          <w:tcPr>
            <w:tcW w:w="1153" w:type="dxa"/>
            <w:hideMark/>
          </w:tcPr>
          <w:p w14:paraId="524A41B4" w14:textId="77777777" w:rsidR="002462ED" w:rsidRPr="00E02841" w:rsidRDefault="002462ED" w:rsidP="006909EB">
            <w:pPr>
              <w:rPr>
                <w:sz w:val="18"/>
                <w:szCs w:val="18"/>
                <w:lang w:val="es-ES"/>
              </w:rPr>
            </w:pPr>
            <w:r w:rsidRPr="00E02841">
              <w:rPr>
                <w:sz w:val="18"/>
                <w:szCs w:val="18"/>
                <w:lang w:val="es-ES"/>
              </w:rPr>
              <w:t>ONUDI</w:t>
            </w:r>
          </w:p>
        </w:tc>
        <w:tc>
          <w:tcPr>
            <w:tcW w:w="1246" w:type="dxa"/>
            <w:hideMark/>
          </w:tcPr>
          <w:p w14:paraId="05C78091" w14:textId="77777777" w:rsidR="002462ED" w:rsidRPr="00E02841" w:rsidRDefault="002462ED" w:rsidP="006909EB">
            <w:pPr>
              <w:jc w:val="right"/>
              <w:rPr>
                <w:sz w:val="18"/>
                <w:szCs w:val="18"/>
                <w:lang w:val="es-ES"/>
              </w:rPr>
            </w:pPr>
            <w:r w:rsidRPr="00E02841">
              <w:rPr>
                <w:sz w:val="18"/>
                <w:szCs w:val="18"/>
                <w:lang w:val="es-ES"/>
              </w:rPr>
              <w:t>200 000</w:t>
            </w:r>
          </w:p>
        </w:tc>
        <w:tc>
          <w:tcPr>
            <w:tcW w:w="1452" w:type="dxa"/>
            <w:hideMark/>
          </w:tcPr>
          <w:p w14:paraId="519BFCE9" w14:textId="77777777" w:rsidR="002462ED" w:rsidRPr="00E02841" w:rsidRDefault="002462ED" w:rsidP="006909EB">
            <w:pPr>
              <w:jc w:val="right"/>
              <w:rPr>
                <w:sz w:val="18"/>
                <w:szCs w:val="18"/>
                <w:lang w:val="es-ES"/>
              </w:rPr>
            </w:pPr>
            <w:r w:rsidRPr="00E02841">
              <w:rPr>
                <w:sz w:val="18"/>
                <w:szCs w:val="18"/>
                <w:lang w:val="es-ES"/>
              </w:rPr>
              <w:t>50 200</w:t>
            </w:r>
          </w:p>
        </w:tc>
      </w:tr>
      <w:tr w:rsidR="002462ED" w:rsidRPr="00E02841" w14:paraId="366D877D" w14:textId="77777777" w:rsidTr="00E33170">
        <w:tc>
          <w:tcPr>
            <w:tcW w:w="1629" w:type="dxa"/>
            <w:hideMark/>
          </w:tcPr>
          <w:p w14:paraId="565DD0F4" w14:textId="77777777" w:rsidR="002462ED" w:rsidRPr="00E02841" w:rsidRDefault="002462ED" w:rsidP="006909EB">
            <w:pPr>
              <w:rPr>
                <w:b/>
                <w:sz w:val="18"/>
                <w:szCs w:val="18"/>
                <w:lang w:val="es-ES"/>
              </w:rPr>
            </w:pPr>
            <w:r w:rsidRPr="00E02841">
              <w:rPr>
                <w:b/>
                <w:sz w:val="18"/>
                <w:szCs w:val="18"/>
                <w:lang w:val="es-ES"/>
              </w:rPr>
              <w:t> </w:t>
            </w:r>
          </w:p>
        </w:tc>
        <w:tc>
          <w:tcPr>
            <w:tcW w:w="1485" w:type="dxa"/>
            <w:hideMark/>
          </w:tcPr>
          <w:p w14:paraId="6826124E" w14:textId="77777777" w:rsidR="002462ED" w:rsidRPr="00E02841" w:rsidRDefault="002462ED" w:rsidP="006909EB">
            <w:pPr>
              <w:rPr>
                <w:b/>
                <w:sz w:val="18"/>
                <w:szCs w:val="18"/>
                <w:lang w:val="es-ES"/>
              </w:rPr>
            </w:pPr>
            <w:r w:rsidRPr="00E02841">
              <w:rPr>
                <w:b/>
                <w:sz w:val="18"/>
                <w:szCs w:val="18"/>
                <w:lang w:val="es-ES"/>
              </w:rPr>
              <w:t> </w:t>
            </w:r>
          </w:p>
        </w:tc>
        <w:tc>
          <w:tcPr>
            <w:tcW w:w="1033" w:type="dxa"/>
            <w:hideMark/>
          </w:tcPr>
          <w:p w14:paraId="1799293C" w14:textId="77777777" w:rsidR="002462ED" w:rsidRPr="00E02841" w:rsidRDefault="002462ED" w:rsidP="006909EB">
            <w:pPr>
              <w:rPr>
                <w:b/>
                <w:sz w:val="18"/>
                <w:szCs w:val="18"/>
                <w:lang w:val="es-ES"/>
              </w:rPr>
            </w:pPr>
            <w:r w:rsidRPr="00E02841">
              <w:rPr>
                <w:b/>
                <w:sz w:val="18"/>
                <w:szCs w:val="18"/>
                <w:lang w:val="es-ES"/>
              </w:rPr>
              <w:t> </w:t>
            </w:r>
          </w:p>
        </w:tc>
        <w:tc>
          <w:tcPr>
            <w:tcW w:w="4660" w:type="dxa"/>
            <w:hideMark/>
          </w:tcPr>
          <w:p w14:paraId="69CF8FAD" w14:textId="77777777" w:rsidR="002462ED" w:rsidRPr="00E02841" w:rsidRDefault="002462ED" w:rsidP="006909EB">
            <w:pPr>
              <w:rPr>
                <w:b/>
                <w:sz w:val="18"/>
                <w:szCs w:val="18"/>
                <w:lang w:val="es-ES"/>
              </w:rPr>
            </w:pPr>
            <w:r w:rsidRPr="00E02841">
              <w:rPr>
                <w:b/>
                <w:sz w:val="18"/>
                <w:szCs w:val="18"/>
                <w:lang w:val="es-ES"/>
              </w:rPr>
              <w:t> </w:t>
            </w:r>
          </w:p>
        </w:tc>
        <w:tc>
          <w:tcPr>
            <w:tcW w:w="1025" w:type="dxa"/>
            <w:hideMark/>
          </w:tcPr>
          <w:p w14:paraId="5AC7D87B" w14:textId="77777777" w:rsidR="002462ED" w:rsidRPr="00E02841" w:rsidRDefault="002462ED" w:rsidP="006909EB">
            <w:pPr>
              <w:rPr>
                <w:b/>
                <w:sz w:val="18"/>
                <w:szCs w:val="18"/>
                <w:lang w:val="es-ES"/>
              </w:rPr>
            </w:pPr>
            <w:r w:rsidRPr="00E02841">
              <w:rPr>
                <w:b/>
                <w:sz w:val="18"/>
                <w:szCs w:val="18"/>
                <w:lang w:val="es-ES"/>
              </w:rPr>
              <w:t> </w:t>
            </w:r>
          </w:p>
        </w:tc>
        <w:tc>
          <w:tcPr>
            <w:tcW w:w="776" w:type="dxa"/>
            <w:hideMark/>
          </w:tcPr>
          <w:p w14:paraId="3FC8D175" w14:textId="77777777" w:rsidR="002462ED" w:rsidRPr="00E02841" w:rsidRDefault="002462ED" w:rsidP="006909EB">
            <w:pPr>
              <w:rPr>
                <w:b/>
                <w:sz w:val="18"/>
                <w:szCs w:val="18"/>
                <w:lang w:val="es-ES"/>
              </w:rPr>
            </w:pPr>
            <w:r w:rsidRPr="00E02841">
              <w:rPr>
                <w:b/>
                <w:sz w:val="18"/>
                <w:szCs w:val="18"/>
                <w:lang w:val="es-ES"/>
              </w:rPr>
              <w:t> </w:t>
            </w:r>
          </w:p>
        </w:tc>
        <w:tc>
          <w:tcPr>
            <w:tcW w:w="1153" w:type="dxa"/>
            <w:hideMark/>
          </w:tcPr>
          <w:p w14:paraId="16184920" w14:textId="77777777" w:rsidR="002462ED" w:rsidRPr="00E02841" w:rsidRDefault="002462ED" w:rsidP="006909EB">
            <w:pPr>
              <w:rPr>
                <w:b/>
                <w:sz w:val="18"/>
                <w:szCs w:val="18"/>
                <w:lang w:val="es-ES"/>
              </w:rPr>
            </w:pPr>
            <w:r w:rsidRPr="00E02841">
              <w:rPr>
                <w:b/>
                <w:sz w:val="18"/>
                <w:szCs w:val="18"/>
                <w:lang w:val="es-ES"/>
              </w:rPr>
              <w:t>Total</w:t>
            </w:r>
          </w:p>
        </w:tc>
        <w:tc>
          <w:tcPr>
            <w:tcW w:w="1246" w:type="dxa"/>
            <w:hideMark/>
          </w:tcPr>
          <w:p w14:paraId="3CBA1F60" w14:textId="77777777" w:rsidR="002462ED" w:rsidRPr="00E02841" w:rsidRDefault="002462ED" w:rsidP="006909EB">
            <w:pPr>
              <w:jc w:val="right"/>
              <w:rPr>
                <w:b/>
                <w:sz w:val="18"/>
                <w:szCs w:val="18"/>
                <w:lang w:val="es-ES"/>
              </w:rPr>
            </w:pPr>
            <w:r w:rsidRPr="00E02841">
              <w:rPr>
                <w:b/>
                <w:sz w:val="18"/>
                <w:szCs w:val="18"/>
                <w:lang w:val="es-ES"/>
              </w:rPr>
              <w:t>164.963.620</w:t>
            </w:r>
          </w:p>
        </w:tc>
        <w:tc>
          <w:tcPr>
            <w:tcW w:w="1452" w:type="dxa"/>
            <w:hideMark/>
          </w:tcPr>
          <w:p w14:paraId="4B527C0B" w14:textId="77777777" w:rsidR="002462ED" w:rsidRPr="00E02841" w:rsidRDefault="002462ED" w:rsidP="006909EB">
            <w:pPr>
              <w:jc w:val="right"/>
              <w:rPr>
                <w:b/>
                <w:sz w:val="18"/>
                <w:szCs w:val="18"/>
                <w:lang w:val="es-ES"/>
              </w:rPr>
            </w:pPr>
            <w:r w:rsidRPr="00E02841">
              <w:rPr>
                <w:b/>
                <w:sz w:val="18"/>
                <w:szCs w:val="18"/>
                <w:lang w:val="es-ES"/>
              </w:rPr>
              <w:t>609.859.694</w:t>
            </w:r>
          </w:p>
        </w:tc>
      </w:tr>
    </w:tbl>
    <w:p w14:paraId="22F3A9EB" w14:textId="77777777" w:rsidR="00E953EE" w:rsidRPr="00E02841" w:rsidRDefault="00E953EE" w:rsidP="002F7012">
      <w:pPr>
        <w:pStyle w:val="Normal-pool"/>
        <w:rPr>
          <w:lang w:val="es-ES"/>
        </w:rPr>
      </w:pPr>
    </w:p>
    <w:p w14:paraId="78CA583C" w14:textId="77777777" w:rsidR="00C66DAD" w:rsidRPr="00E02841" w:rsidRDefault="00C66DAD">
      <w:pPr>
        <w:tabs>
          <w:tab w:val="clear" w:pos="1247"/>
          <w:tab w:val="clear" w:pos="1814"/>
          <w:tab w:val="clear" w:pos="2381"/>
          <w:tab w:val="clear" w:pos="2948"/>
          <w:tab w:val="clear" w:pos="3515"/>
        </w:tabs>
        <w:rPr>
          <w:bCs/>
          <w:lang w:val="es-ES"/>
        </w:rPr>
      </w:pPr>
      <w:r w:rsidRPr="00E02841">
        <w:rPr>
          <w:bCs/>
          <w:lang w:val="es-ES"/>
        </w:rPr>
        <w:br w:type="page"/>
      </w:r>
    </w:p>
    <w:p w14:paraId="05A7FB06" w14:textId="77777777" w:rsidR="00260668" w:rsidRPr="00E02841" w:rsidRDefault="00260668" w:rsidP="000A1CC4">
      <w:pPr>
        <w:pStyle w:val="ZZAnxheader"/>
        <w:rPr>
          <w:lang w:val="es-ES"/>
        </w:rPr>
        <w:sectPr w:rsidR="00260668" w:rsidRPr="00E02841" w:rsidSect="00260668">
          <w:headerReference w:type="even" r:id="rId24"/>
          <w:headerReference w:type="default" r:id="rId25"/>
          <w:headerReference w:type="first" r:id="rId26"/>
          <w:footerReference w:type="first" r:id="rId27"/>
          <w:type w:val="continuous"/>
          <w:pgSz w:w="16840" w:h="11907" w:orient="landscape" w:code="9"/>
          <w:pgMar w:top="1418" w:right="907" w:bottom="992" w:left="1418" w:header="539" w:footer="975" w:gutter="0"/>
          <w:cols w:space="539"/>
          <w:titlePg/>
          <w:docGrid w:linePitch="360"/>
        </w:sectPr>
      </w:pPr>
    </w:p>
    <w:p w14:paraId="1855C729" w14:textId="77777777" w:rsidR="00C66DAD" w:rsidRPr="00E02841" w:rsidRDefault="00C66DAD" w:rsidP="000A1CC4">
      <w:pPr>
        <w:pStyle w:val="ZZAnxheader"/>
        <w:rPr>
          <w:lang w:val="es-ES"/>
        </w:rPr>
      </w:pPr>
      <w:r w:rsidRPr="00E02841">
        <w:rPr>
          <w:lang w:val="es-ES"/>
        </w:rPr>
        <w:t>Anexo II</w:t>
      </w:r>
    </w:p>
    <w:p w14:paraId="2DC6294B" w14:textId="77777777" w:rsidR="00CE62B0" w:rsidRPr="00E02841" w:rsidRDefault="00CE62B0" w:rsidP="000A1CC4">
      <w:pPr>
        <w:pStyle w:val="ZZAnxtitle"/>
        <w:rPr>
          <w:lang w:val="es-ES"/>
        </w:rPr>
      </w:pPr>
      <w:r w:rsidRPr="00E02841">
        <w:rPr>
          <w:lang w:val="es-ES"/>
        </w:rPr>
        <w:t xml:space="preserve">Información suministrada por el </w:t>
      </w:r>
      <w:r w:rsidR="00E2428E" w:rsidRPr="00E02841">
        <w:rPr>
          <w:lang w:val="es-ES"/>
        </w:rPr>
        <w:t>P</w:t>
      </w:r>
      <w:r w:rsidRPr="00E02841">
        <w:rPr>
          <w:lang w:val="es-ES"/>
        </w:rPr>
        <w:t>rograma internacional específico de conformidad con el artículo 13 del Convenio de Minamata sobre el Mercurio (9 de agosto de 2019)</w:t>
      </w:r>
    </w:p>
    <w:p w14:paraId="262ADAF8" w14:textId="77777777" w:rsidR="00CE62B0" w:rsidRPr="00E02841" w:rsidRDefault="00976B7D" w:rsidP="0025781D">
      <w:pPr>
        <w:pStyle w:val="CH2"/>
        <w:rPr>
          <w:lang w:val="es-ES"/>
        </w:rPr>
      </w:pPr>
      <w:r w:rsidRPr="00E02841">
        <w:rPr>
          <w:lang w:val="es-ES"/>
        </w:rPr>
        <w:tab/>
      </w:r>
      <w:r w:rsidR="00493097" w:rsidRPr="00E02841">
        <w:rPr>
          <w:lang w:val="es-ES"/>
        </w:rPr>
        <w:t>1.</w:t>
      </w:r>
      <w:r w:rsidR="00493097" w:rsidRPr="00E02841">
        <w:rPr>
          <w:lang w:val="es-ES"/>
        </w:rPr>
        <w:tab/>
      </w:r>
      <w:r w:rsidR="00493097" w:rsidRPr="00E02841">
        <w:rPr>
          <w:bCs/>
          <w:lang w:val="es-ES"/>
        </w:rPr>
        <w:t>Introducción</w:t>
      </w:r>
    </w:p>
    <w:p w14:paraId="551F22D3"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En el párrafo 5 de su artículo 13, el Convenio de Minamata define un mecanismo </w:t>
      </w:r>
      <w:r w:rsidR="00EF17A6" w:rsidRPr="00E02841">
        <w:rPr>
          <w:lang w:val="es-ES"/>
        </w:rPr>
        <w:t>para facilitar</w:t>
      </w:r>
      <w:r w:rsidRPr="00E02841">
        <w:rPr>
          <w:lang w:val="es-ES"/>
        </w:rPr>
        <w:t xml:space="preserve"> recursos financieros adecuados, previsibles y oportunos</w:t>
      </w:r>
      <w:r w:rsidR="00EF17A6" w:rsidRPr="00E02841">
        <w:rPr>
          <w:lang w:val="es-ES"/>
        </w:rPr>
        <w:t>,</w:t>
      </w:r>
      <w:r w:rsidRPr="00E02841">
        <w:rPr>
          <w:lang w:val="es-ES"/>
        </w:rPr>
        <w:t xml:space="preserve"> a fin de apoyar a las Partes que son países en desarrollo y a las Partes con economías en transición en el cumplimiento de las obligaciones </w:t>
      </w:r>
      <w:r w:rsidR="00EF17A6" w:rsidRPr="00E02841">
        <w:rPr>
          <w:lang w:val="es-ES"/>
        </w:rPr>
        <w:t>contraídas en virtud d</w:t>
      </w:r>
      <w:r w:rsidRPr="00E02841">
        <w:rPr>
          <w:lang w:val="es-ES"/>
        </w:rPr>
        <w:t xml:space="preserve">el Convenio. </w:t>
      </w:r>
    </w:p>
    <w:p w14:paraId="2687E47A"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En el párrafo 6 del artículo 13 se prevé el establecimiento de un </w:t>
      </w:r>
      <w:r w:rsidR="00E2428E" w:rsidRPr="00E02841">
        <w:rPr>
          <w:lang w:val="es-ES"/>
        </w:rPr>
        <w:t>P</w:t>
      </w:r>
      <w:r w:rsidRPr="00E02841">
        <w:rPr>
          <w:lang w:val="es-ES"/>
        </w:rPr>
        <w:t xml:space="preserve">rograma internacional específico para apoyar la creación de capacidad y la asistencia técnica. En el párrafo 9 del mismo artículo se establece que el </w:t>
      </w:r>
      <w:r w:rsidR="00E2428E" w:rsidRPr="00E02841">
        <w:rPr>
          <w:lang w:val="es-ES"/>
        </w:rPr>
        <w:t>P</w:t>
      </w:r>
      <w:r w:rsidRPr="00E02841">
        <w:rPr>
          <w:lang w:val="es-ES"/>
        </w:rPr>
        <w:t xml:space="preserve">rograma internacional específico funcionará bajo la orientación de la Conferencia de las Partes, a la que rendirá cuentas. </w:t>
      </w:r>
    </w:p>
    <w:p w14:paraId="4654DE68"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En su primera reunión, celebrada en septiembre de 2017, la Conferencia de las Partes decidió en MC-1/6: </w:t>
      </w:r>
    </w:p>
    <w:p w14:paraId="40E51D90" w14:textId="77777777" w:rsidR="00CE62B0" w:rsidRPr="00E02841" w:rsidRDefault="00976B7D" w:rsidP="00803D2B">
      <w:pPr>
        <w:pStyle w:val="Normalnumber"/>
        <w:numPr>
          <w:ilvl w:val="1"/>
          <w:numId w:val="7"/>
        </w:numPr>
        <w:tabs>
          <w:tab w:val="clear" w:pos="1247"/>
          <w:tab w:val="clear" w:pos="1814"/>
          <w:tab w:val="clear" w:pos="2381"/>
          <w:tab w:val="clear" w:pos="2948"/>
          <w:tab w:val="clear" w:pos="3515"/>
          <w:tab w:val="clear" w:pos="4082"/>
        </w:tabs>
        <w:ind w:left="1247" w:firstLine="624"/>
        <w:rPr>
          <w:lang w:val="es-ES"/>
        </w:rPr>
      </w:pPr>
      <w:r w:rsidRPr="00E02841">
        <w:rPr>
          <w:lang w:val="es-ES"/>
        </w:rPr>
        <w:t>q</w:t>
      </w:r>
      <w:r w:rsidR="00CE62B0" w:rsidRPr="00E02841">
        <w:rPr>
          <w:lang w:val="es-ES"/>
        </w:rPr>
        <w:t xml:space="preserve">ue el Programa de las Naciones Unidas para el Medio Ambiente acogiese el </w:t>
      </w:r>
      <w:r w:rsidR="00E2428E" w:rsidRPr="00E02841">
        <w:rPr>
          <w:lang w:val="es-ES"/>
        </w:rPr>
        <w:t>P</w:t>
      </w:r>
      <w:r w:rsidR="00CE62B0" w:rsidRPr="00E02841">
        <w:rPr>
          <w:lang w:val="es-ES"/>
        </w:rPr>
        <w:t xml:space="preserve">rograma y su Director Ejecutivo le prestase apoyo administrativo mediante la asignación de recursos humanos y de otra índole por conducto de la Secretaría del Convenio de Minamata (anexo I); </w:t>
      </w:r>
    </w:p>
    <w:p w14:paraId="30ABF8BA" w14:textId="77777777" w:rsidR="00CE62B0" w:rsidRPr="00E02841" w:rsidRDefault="00CE62B0" w:rsidP="00803D2B">
      <w:pPr>
        <w:pStyle w:val="Normalnumber"/>
        <w:numPr>
          <w:ilvl w:val="1"/>
          <w:numId w:val="7"/>
        </w:numPr>
        <w:tabs>
          <w:tab w:val="clear" w:pos="1247"/>
          <w:tab w:val="clear" w:pos="1814"/>
          <w:tab w:val="clear" w:pos="2381"/>
          <w:tab w:val="clear" w:pos="2948"/>
          <w:tab w:val="clear" w:pos="3515"/>
          <w:tab w:val="clear" w:pos="4082"/>
        </w:tabs>
        <w:ind w:left="1247" w:firstLine="624"/>
        <w:rPr>
          <w:lang w:val="es-ES"/>
        </w:rPr>
      </w:pPr>
      <w:r w:rsidRPr="00E02841">
        <w:rPr>
          <w:lang w:val="es-ES"/>
        </w:rPr>
        <w:t xml:space="preserve">impartir orientación sobre el funcionamiento del </w:t>
      </w:r>
      <w:r w:rsidR="00E2428E" w:rsidRPr="00E02841">
        <w:rPr>
          <w:lang w:val="es-ES"/>
        </w:rPr>
        <w:t>P</w:t>
      </w:r>
      <w:r w:rsidRPr="00E02841">
        <w:rPr>
          <w:lang w:val="es-ES"/>
        </w:rPr>
        <w:t xml:space="preserve">rograma (anexo I), en concreto sobre el ámbito de aplicación, las condiciones exigidas, el funcionamiento y los recursos; </w:t>
      </w:r>
    </w:p>
    <w:p w14:paraId="5071C220" w14:textId="77777777" w:rsidR="000F5522" w:rsidRPr="00E02841" w:rsidRDefault="00CE62B0" w:rsidP="00803D2B">
      <w:pPr>
        <w:pStyle w:val="Normalnumber"/>
        <w:numPr>
          <w:ilvl w:val="1"/>
          <w:numId w:val="7"/>
        </w:numPr>
        <w:tabs>
          <w:tab w:val="clear" w:pos="1247"/>
          <w:tab w:val="clear" w:pos="1814"/>
          <w:tab w:val="clear" w:pos="2381"/>
          <w:tab w:val="clear" w:pos="2948"/>
          <w:tab w:val="clear" w:pos="3515"/>
          <w:tab w:val="clear" w:pos="4082"/>
        </w:tabs>
        <w:ind w:left="1247" w:firstLine="624"/>
        <w:rPr>
          <w:lang w:val="es-ES"/>
        </w:rPr>
      </w:pPr>
      <w:r w:rsidRPr="00E02841">
        <w:rPr>
          <w:lang w:val="es-ES"/>
        </w:rPr>
        <w:t xml:space="preserve">que, con respecto a la duración (anexo I), el </w:t>
      </w:r>
      <w:r w:rsidR="00E2428E" w:rsidRPr="00E02841">
        <w:rPr>
          <w:lang w:val="es-ES"/>
        </w:rPr>
        <w:t>P</w:t>
      </w:r>
      <w:r w:rsidRPr="00E02841">
        <w:rPr>
          <w:lang w:val="es-ES"/>
        </w:rPr>
        <w:t xml:space="preserve">rograma podrá recibir contribuciones voluntarias y solicitudes de apoyo durante un período de diez años a partir de la fecha de establecimiento de su </w:t>
      </w:r>
      <w:r w:rsidR="005A0D5B" w:rsidRPr="00E02841">
        <w:rPr>
          <w:lang w:val="es-ES"/>
        </w:rPr>
        <w:t>Fondo Fiduciario</w:t>
      </w:r>
      <w:r w:rsidRPr="00E02841">
        <w:rPr>
          <w:lang w:val="es-ES"/>
        </w:rPr>
        <w:t xml:space="preserve"> (aunque la Conferencia de las Partes podrá decidir prorrogar este período, por un período no superior a otros siete años, teniendo en cuenta el proceso de examen descrito en el párrafo 11 del artículo 13); y</w:t>
      </w:r>
    </w:p>
    <w:p w14:paraId="37311533" w14:textId="77777777" w:rsidR="00CE62B0" w:rsidRPr="00E02841" w:rsidRDefault="00CE62B0" w:rsidP="00803D2B">
      <w:pPr>
        <w:pStyle w:val="Normalnumber"/>
        <w:numPr>
          <w:ilvl w:val="1"/>
          <w:numId w:val="7"/>
        </w:numPr>
        <w:tabs>
          <w:tab w:val="clear" w:pos="1247"/>
          <w:tab w:val="clear" w:pos="1814"/>
          <w:tab w:val="clear" w:pos="2381"/>
          <w:tab w:val="clear" w:pos="2948"/>
          <w:tab w:val="clear" w:pos="3515"/>
          <w:tab w:val="clear" w:pos="4082"/>
        </w:tabs>
        <w:ind w:left="1247" w:firstLine="624"/>
        <w:rPr>
          <w:lang w:val="es-ES"/>
        </w:rPr>
      </w:pPr>
      <w:r w:rsidRPr="00E02841">
        <w:rPr>
          <w:lang w:val="es-ES"/>
        </w:rPr>
        <w:t xml:space="preserve">sobre el mandato del </w:t>
      </w:r>
      <w:r w:rsidR="00DF7DBA" w:rsidRPr="00E02841">
        <w:rPr>
          <w:lang w:val="es-ES"/>
        </w:rPr>
        <w:t>P</w:t>
      </w:r>
      <w:r w:rsidRPr="00E02841">
        <w:rPr>
          <w:lang w:val="es-ES"/>
        </w:rPr>
        <w:t xml:space="preserve">rograma </w:t>
      </w:r>
      <w:r w:rsidR="001E57F4" w:rsidRPr="00E02841">
        <w:rPr>
          <w:lang w:val="es-ES"/>
        </w:rPr>
        <w:t xml:space="preserve">(anexo II), concretamente lo correspondiente </w:t>
      </w:r>
      <w:r w:rsidRPr="00E02841">
        <w:rPr>
          <w:lang w:val="es-ES"/>
        </w:rPr>
        <w:t>a</w:t>
      </w:r>
      <w:r w:rsidR="0009177E" w:rsidRPr="00E02841">
        <w:rPr>
          <w:lang w:val="es-ES"/>
        </w:rPr>
        <w:t>:</w:t>
      </w:r>
    </w:p>
    <w:p w14:paraId="71071B9E" w14:textId="77777777" w:rsidR="00CE62B0" w:rsidRPr="00E02841" w:rsidRDefault="00CE62B0" w:rsidP="00803D2B">
      <w:pPr>
        <w:pStyle w:val="Normalnumber"/>
        <w:numPr>
          <w:ilvl w:val="2"/>
          <w:numId w:val="8"/>
        </w:numPr>
        <w:tabs>
          <w:tab w:val="clear" w:pos="1134"/>
          <w:tab w:val="clear" w:pos="1247"/>
          <w:tab w:val="clear" w:pos="1814"/>
          <w:tab w:val="clear" w:pos="2381"/>
          <w:tab w:val="clear" w:pos="2948"/>
          <w:tab w:val="clear" w:pos="3515"/>
          <w:tab w:val="clear" w:pos="4082"/>
        </w:tabs>
        <w:ind w:left="3119" w:hanging="624"/>
        <w:rPr>
          <w:lang w:val="es-ES"/>
        </w:rPr>
      </w:pPr>
      <w:r w:rsidRPr="00E02841">
        <w:rPr>
          <w:lang w:val="es-ES"/>
        </w:rPr>
        <w:t xml:space="preserve">la </w:t>
      </w:r>
      <w:r w:rsidR="004E49A6">
        <w:rPr>
          <w:lang w:val="es-ES"/>
        </w:rPr>
        <w:t>Junta Directiva</w:t>
      </w:r>
      <w:r w:rsidRPr="00E02841">
        <w:rPr>
          <w:lang w:val="es-ES"/>
        </w:rPr>
        <w:t xml:space="preserve"> del </w:t>
      </w:r>
      <w:r w:rsidR="00E2428E" w:rsidRPr="00E02841">
        <w:rPr>
          <w:lang w:val="es-ES"/>
        </w:rPr>
        <w:t>P</w:t>
      </w:r>
      <w:r w:rsidRPr="00E02841">
        <w:rPr>
          <w:lang w:val="es-ES"/>
        </w:rPr>
        <w:t xml:space="preserve">rograma; </w:t>
      </w:r>
    </w:p>
    <w:p w14:paraId="38BB714A" w14:textId="77777777" w:rsidR="00CE62B0" w:rsidRPr="00E02841" w:rsidRDefault="00CE62B0" w:rsidP="00803D2B">
      <w:pPr>
        <w:pStyle w:val="Normalnumber"/>
        <w:numPr>
          <w:ilvl w:val="2"/>
          <w:numId w:val="8"/>
        </w:numPr>
        <w:tabs>
          <w:tab w:val="clear" w:pos="1134"/>
          <w:tab w:val="clear" w:pos="1247"/>
          <w:tab w:val="clear" w:pos="1814"/>
          <w:tab w:val="clear" w:pos="2381"/>
          <w:tab w:val="clear" w:pos="2948"/>
          <w:tab w:val="clear" w:pos="3515"/>
          <w:tab w:val="clear" w:pos="4082"/>
        </w:tabs>
        <w:ind w:left="3119" w:hanging="624"/>
        <w:rPr>
          <w:lang w:val="es-ES"/>
        </w:rPr>
      </w:pPr>
      <w:r w:rsidRPr="00E02841">
        <w:rPr>
          <w:lang w:val="es-ES"/>
        </w:rPr>
        <w:t xml:space="preserve">los procesos de selección, evaluación y aprobación de proyectos; </w:t>
      </w:r>
    </w:p>
    <w:p w14:paraId="09F5E526" w14:textId="77777777" w:rsidR="00CE62B0" w:rsidRPr="00E02841" w:rsidRDefault="00CE62B0" w:rsidP="00803D2B">
      <w:pPr>
        <w:pStyle w:val="Normalnumber"/>
        <w:numPr>
          <w:ilvl w:val="2"/>
          <w:numId w:val="8"/>
        </w:numPr>
        <w:tabs>
          <w:tab w:val="clear" w:pos="1134"/>
          <w:tab w:val="clear" w:pos="1247"/>
          <w:tab w:val="clear" w:pos="1814"/>
          <w:tab w:val="clear" w:pos="2381"/>
          <w:tab w:val="clear" w:pos="2948"/>
          <w:tab w:val="clear" w:pos="3515"/>
          <w:tab w:val="clear" w:pos="4082"/>
        </w:tabs>
        <w:ind w:left="3119" w:hanging="624"/>
        <w:rPr>
          <w:lang w:val="es-ES"/>
        </w:rPr>
      </w:pPr>
      <w:r w:rsidRPr="00E02841">
        <w:rPr>
          <w:lang w:val="es-ES"/>
        </w:rPr>
        <w:t xml:space="preserve">el apoyo administrativo al </w:t>
      </w:r>
      <w:r w:rsidR="00E2428E" w:rsidRPr="00E02841">
        <w:rPr>
          <w:lang w:val="es-ES"/>
        </w:rPr>
        <w:t>P</w:t>
      </w:r>
      <w:r w:rsidRPr="00E02841">
        <w:rPr>
          <w:lang w:val="es-ES"/>
        </w:rPr>
        <w:t xml:space="preserve">rograma; </w:t>
      </w:r>
    </w:p>
    <w:p w14:paraId="39649E4C" w14:textId="77777777" w:rsidR="00CE62B0" w:rsidRPr="00E02841" w:rsidRDefault="00CE62B0" w:rsidP="00803D2B">
      <w:pPr>
        <w:pStyle w:val="Normalnumber"/>
        <w:numPr>
          <w:ilvl w:val="2"/>
          <w:numId w:val="8"/>
        </w:numPr>
        <w:tabs>
          <w:tab w:val="clear" w:pos="1134"/>
          <w:tab w:val="clear" w:pos="1247"/>
          <w:tab w:val="clear" w:pos="1814"/>
          <w:tab w:val="clear" w:pos="2381"/>
          <w:tab w:val="clear" w:pos="2948"/>
          <w:tab w:val="clear" w:pos="3515"/>
          <w:tab w:val="clear" w:pos="4082"/>
        </w:tabs>
        <w:ind w:left="3119" w:hanging="624"/>
        <w:rPr>
          <w:lang w:val="es-ES"/>
        </w:rPr>
      </w:pPr>
      <w:r w:rsidRPr="00E02841">
        <w:rPr>
          <w:lang w:val="es-ES"/>
        </w:rPr>
        <w:t xml:space="preserve">los resultados previstos; y </w:t>
      </w:r>
    </w:p>
    <w:p w14:paraId="6419ABFD" w14:textId="77777777" w:rsidR="00CE62B0" w:rsidRPr="00E02841" w:rsidRDefault="00CE62B0" w:rsidP="00803D2B">
      <w:pPr>
        <w:pStyle w:val="Normalnumber"/>
        <w:numPr>
          <w:ilvl w:val="2"/>
          <w:numId w:val="8"/>
        </w:numPr>
        <w:tabs>
          <w:tab w:val="clear" w:pos="1134"/>
          <w:tab w:val="clear" w:pos="1247"/>
          <w:tab w:val="clear" w:pos="1814"/>
          <w:tab w:val="clear" w:pos="2381"/>
          <w:tab w:val="clear" w:pos="2948"/>
          <w:tab w:val="clear" w:pos="3515"/>
          <w:tab w:val="clear" w:pos="4082"/>
        </w:tabs>
        <w:ind w:left="3119" w:hanging="624"/>
        <w:rPr>
          <w:lang w:val="es-ES"/>
        </w:rPr>
      </w:pPr>
      <w:r w:rsidRPr="00E02841">
        <w:rPr>
          <w:lang w:val="es-ES"/>
        </w:rPr>
        <w:t xml:space="preserve">la contabilidad y auditoría. </w:t>
      </w:r>
    </w:p>
    <w:p w14:paraId="47E7F5B5"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En su segunda reunión, celebrada en noviembre de 2018, la Conferencia de las Partes confirmó que solo podrían solicit</w:t>
      </w:r>
      <w:r w:rsidR="001E57F4" w:rsidRPr="00E02841">
        <w:rPr>
          <w:lang w:val="es-ES"/>
        </w:rPr>
        <w:t xml:space="preserve">ar apoyo al </w:t>
      </w:r>
      <w:r w:rsidR="00E2428E" w:rsidRPr="00E02841">
        <w:rPr>
          <w:lang w:val="es-ES"/>
        </w:rPr>
        <w:t>P</w:t>
      </w:r>
      <w:r w:rsidR="001E57F4" w:rsidRPr="00E02841">
        <w:rPr>
          <w:lang w:val="es-ES"/>
        </w:rPr>
        <w:t>rograma las Partes</w:t>
      </w:r>
      <w:r w:rsidRPr="00E02841">
        <w:rPr>
          <w:lang w:val="es-ES"/>
        </w:rPr>
        <w:t xml:space="preserve"> y que los miembros de la junta se designarían a partir de los candidatos propuestos por las Partes (véanse UNEP/MC/COP.2/19, párrafo 103, y el anexo</w:t>
      </w:r>
      <w:r w:rsidR="00EF7698">
        <w:rPr>
          <w:lang w:val="es-ES"/>
        </w:rPr>
        <w:t> </w:t>
      </w:r>
      <w:r w:rsidRPr="00E02841">
        <w:rPr>
          <w:lang w:val="es-ES"/>
        </w:rPr>
        <w:t>II, en que se reproduce la versión de MC-1/16 que ultimó la Conferencia de las Partes en su segunda reunión).</w:t>
      </w:r>
    </w:p>
    <w:p w14:paraId="28C9F0B4" w14:textId="77777777" w:rsidR="00CE62B0" w:rsidRPr="00E02841" w:rsidRDefault="00976B7D" w:rsidP="0025781D">
      <w:pPr>
        <w:pStyle w:val="CH2"/>
        <w:rPr>
          <w:lang w:val="es-ES"/>
        </w:rPr>
      </w:pPr>
      <w:r w:rsidRPr="00E02841">
        <w:rPr>
          <w:lang w:val="es-ES"/>
        </w:rPr>
        <w:tab/>
      </w:r>
      <w:r w:rsidR="00493097" w:rsidRPr="00E02841">
        <w:rPr>
          <w:lang w:val="es-ES"/>
        </w:rPr>
        <w:t>2.</w:t>
      </w:r>
      <w:r w:rsidR="00493097" w:rsidRPr="00E02841">
        <w:rPr>
          <w:lang w:val="es-ES"/>
        </w:rPr>
        <w:tab/>
      </w:r>
      <w:r w:rsidR="00493097" w:rsidRPr="00E02841">
        <w:rPr>
          <w:bCs/>
          <w:lang w:val="es-ES"/>
        </w:rPr>
        <w:t xml:space="preserve">Puesta en marcha del </w:t>
      </w:r>
      <w:r w:rsidR="00E2428E" w:rsidRPr="00E02841">
        <w:rPr>
          <w:bCs/>
          <w:lang w:val="es-ES"/>
        </w:rPr>
        <w:t>P</w:t>
      </w:r>
      <w:r w:rsidR="00493097" w:rsidRPr="00E02841">
        <w:rPr>
          <w:bCs/>
          <w:lang w:val="es-ES"/>
        </w:rPr>
        <w:t>rograma internacional específico</w:t>
      </w:r>
    </w:p>
    <w:p w14:paraId="6623FBF6" w14:textId="77777777" w:rsidR="00CE62B0" w:rsidRPr="00E02841" w:rsidRDefault="00A810E6"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Conforme a lo solicitado por la Conferencia de las Partes en la decisión MC-1/6, el Director</w:t>
      </w:r>
      <w:r w:rsidR="00EF7698">
        <w:rPr>
          <w:lang w:val="es-ES"/>
        </w:rPr>
        <w:t> </w:t>
      </w:r>
      <w:r w:rsidRPr="00E02841">
        <w:rPr>
          <w:lang w:val="es-ES"/>
        </w:rPr>
        <w:t xml:space="preserve">Ejecutivo del PNUMA estableció un </w:t>
      </w:r>
      <w:r w:rsidR="005A0D5B" w:rsidRPr="00E02841">
        <w:rPr>
          <w:lang w:val="es-ES"/>
        </w:rPr>
        <w:t>Fondo Fiduciario</w:t>
      </w:r>
      <w:r w:rsidRPr="00E02841">
        <w:rPr>
          <w:lang w:val="es-ES"/>
        </w:rPr>
        <w:t xml:space="preserve"> específico para recibir contribuciones voluntarias para el </w:t>
      </w:r>
      <w:r w:rsidR="00E2428E" w:rsidRPr="00E02841">
        <w:rPr>
          <w:lang w:val="es-ES"/>
        </w:rPr>
        <w:t>P</w:t>
      </w:r>
      <w:r w:rsidRPr="00E02841">
        <w:rPr>
          <w:lang w:val="es-ES"/>
        </w:rPr>
        <w:t xml:space="preserve">rograma durante un período de diez años. El </w:t>
      </w:r>
      <w:r w:rsidR="005A0D5B" w:rsidRPr="00E02841">
        <w:rPr>
          <w:lang w:val="es-ES"/>
        </w:rPr>
        <w:t>Fondo Fiduciario</w:t>
      </w:r>
      <w:r w:rsidRPr="00E02841">
        <w:rPr>
          <w:lang w:val="es-ES"/>
        </w:rPr>
        <w:t xml:space="preserve"> está </w:t>
      </w:r>
      <w:r w:rsidR="001E57F4" w:rsidRPr="00E02841">
        <w:rPr>
          <w:lang w:val="es-ES"/>
        </w:rPr>
        <w:t>en funcionamiento</w:t>
      </w:r>
      <w:r w:rsidRPr="00E02841">
        <w:rPr>
          <w:lang w:val="es-ES"/>
        </w:rPr>
        <w:t xml:space="preserve"> desde el 1 de enero de 2018 (véanse UNEP/MC/COP.2/9, el informe global sobre el</w:t>
      </w:r>
      <w:r w:rsidR="005A0D5B" w:rsidRPr="00E02841">
        <w:rPr>
          <w:lang w:val="es-ES"/>
        </w:rPr>
        <w:t> </w:t>
      </w:r>
      <w:r w:rsidR="00E2428E" w:rsidRPr="00E02841">
        <w:rPr>
          <w:lang w:val="es-ES"/>
        </w:rPr>
        <w:t>P</w:t>
      </w:r>
      <w:r w:rsidRPr="00E02841">
        <w:rPr>
          <w:lang w:val="es-ES"/>
        </w:rPr>
        <w:t>rograma internacional específico para apoyar la creación de capacidad y la asistencia técnica; y</w:t>
      </w:r>
      <w:r w:rsidR="005A0D5B" w:rsidRPr="00E02841">
        <w:rPr>
          <w:lang w:val="es-ES"/>
        </w:rPr>
        <w:t> </w:t>
      </w:r>
      <w:r w:rsidRPr="00E02841">
        <w:rPr>
          <w:lang w:val="es-ES"/>
        </w:rPr>
        <w:t>UNEP/MC/COP.2/18, la actualización sobre el programa de trabajo y presupuesto para el bienio</w:t>
      </w:r>
      <w:r w:rsidR="005A0D5B" w:rsidRPr="00E02841">
        <w:rPr>
          <w:lang w:val="es-ES"/>
        </w:rPr>
        <w:t> </w:t>
      </w:r>
      <w:r w:rsidRPr="00E02841">
        <w:rPr>
          <w:lang w:val="es-ES"/>
        </w:rPr>
        <w:t>2018-2019).</w:t>
      </w:r>
    </w:p>
    <w:p w14:paraId="0D85ECA7" w14:textId="77777777" w:rsidR="00CE62B0" w:rsidRPr="00E02841" w:rsidRDefault="00CE62B0" w:rsidP="002D23A8">
      <w:pPr>
        <w:pStyle w:val="Normalnumber"/>
        <w:keepNext/>
        <w:keepLines/>
        <w:numPr>
          <w:ilvl w:val="0"/>
          <w:numId w:val="4"/>
        </w:numPr>
        <w:tabs>
          <w:tab w:val="clear" w:pos="1134"/>
          <w:tab w:val="clear" w:pos="1247"/>
          <w:tab w:val="clear" w:pos="1814"/>
          <w:tab w:val="clear" w:pos="2381"/>
          <w:tab w:val="clear" w:pos="2948"/>
          <w:tab w:val="clear" w:pos="3515"/>
          <w:tab w:val="clear" w:pos="4082"/>
        </w:tabs>
        <w:rPr>
          <w:lang w:val="es-ES"/>
        </w:rPr>
        <w:pPrChange w:id="111" w:author="Silvia Serrano" w:date="2019-09-30T15:43:00Z">
          <w:pPr>
            <w:pStyle w:val="Normalnumber"/>
            <w:numPr>
              <w:numId w:val="4"/>
            </w:numPr>
            <w:tabs>
              <w:tab w:val="clear" w:pos="1134"/>
              <w:tab w:val="clear" w:pos="1247"/>
              <w:tab w:val="clear" w:pos="1814"/>
              <w:tab w:val="clear" w:pos="2381"/>
              <w:tab w:val="clear" w:pos="2948"/>
              <w:tab w:val="clear" w:pos="3515"/>
              <w:tab w:val="clear" w:pos="4082"/>
            </w:tabs>
          </w:pPr>
        </w:pPrChange>
      </w:pPr>
      <w:r w:rsidRPr="00E02841">
        <w:rPr>
          <w:lang w:val="es-ES"/>
        </w:rPr>
        <w:t xml:space="preserve">La </w:t>
      </w:r>
      <w:r w:rsidR="004E49A6">
        <w:rPr>
          <w:lang w:val="es-ES"/>
        </w:rPr>
        <w:t>Junta Directiva</w:t>
      </w:r>
      <w:r w:rsidRPr="00E02841">
        <w:rPr>
          <w:lang w:val="es-ES"/>
        </w:rPr>
        <w:t xml:space="preserve"> del </w:t>
      </w:r>
      <w:r w:rsidR="000423D5" w:rsidRPr="00E02841">
        <w:rPr>
          <w:lang w:val="es-ES"/>
        </w:rPr>
        <w:t>P</w:t>
      </w:r>
      <w:r w:rsidRPr="00E02841">
        <w:rPr>
          <w:lang w:val="es-ES"/>
        </w:rPr>
        <w:t>rograma internacional específico se constituyó a principios de 2018 y</w:t>
      </w:r>
      <w:r w:rsidR="005A0D5B" w:rsidRPr="00E02841">
        <w:rPr>
          <w:lang w:val="es-ES"/>
        </w:rPr>
        <w:t> </w:t>
      </w:r>
      <w:r w:rsidRPr="00E02841">
        <w:rPr>
          <w:lang w:val="es-ES"/>
        </w:rPr>
        <w:t>se</w:t>
      </w:r>
      <w:r w:rsidR="005A0D5B" w:rsidRPr="00E02841">
        <w:rPr>
          <w:lang w:val="es-ES"/>
        </w:rPr>
        <w:t> </w:t>
      </w:r>
      <w:r w:rsidRPr="00E02841">
        <w:rPr>
          <w:lang w:val="es-ES"/>
        </w:rPr>
        <w:t xml:space="preserve">reunió por primera vez en mayo de 2018 (véase el informe de la primera reunión de la </w:t>
      </w:r>
      <w:r w:rsidR="004E49A6">
        <w:rPr>
          <w:lang w:val="es-ES"/>
        </w:rPr>
        <w:t>Junta Directiva</w:t>
      </w:r>
      <w:r w:rsidRPr="00E02841">
        <w:rPr>
          <w:lang w:val="es-ES"/>
        </w:rPr>
        <w:t xml:space="preserve">, </w:t>
      </w:r>
      <w:proofErr w:type="spellStart"/>
      <w:r w:rsidRPr="00E02841">
        <w:rPr>
          <w:lang w:val="es-ES"/>
        </w:rPr>
        <w:t>UNEP</w:t>
      </w:r>
      <w:proofErr w:type="spellEnd"/>
      <w:r w:rsidRPr="00E02841">
        <w:rPr>
          <w:lang w:val="es-ES"/>
        </w:rPr>
        <w:t>/MC/SIP.GB.1/6</w:t>
      </w:r>
      <w:r w:rsidRPr="00E02841">
        <w:rPr>
          <w:vertAlign w:val="superscript"/>
          <w:lang w:val="es-ES"/>
        </w:rPr>
        <w:footnoteReference w:id="19"/>
      </w:r>
      <w:r w:rsidRPr="00E02841">
        <w:rPr>
          <w:lang w:val="es-ES"/>
        </w:rPr>
        <w:t xml:space="preserve">). La </w:t>
      </w:r>
      <w:r w:rsidR="004E49A6">
        <w:rPr>
          <w:lang w:val="es-ES"/>
        </w:rPr>
        <w:t>Junta Directiva</w:t>
      </w:r>
      <w:r w:rsidRPr="00E02841">
        <w:rPr>
          <w:lang w:val="es-ES"/>
        </w:rPr>
        <w:t xml:space="preserve"> aprobó su reglamento en su primera reunión y lo presentó a la segunda reunión de la Conferencia de las Partes. </w:t>
      </w:r>
    </w:p>
    <w:p w14:paraId="65D485CD" w14:textId="77777777" w:rsidR="00CE62B0" w:rsidRPr="00E02841" w:rsidRDefault="00CE62B0" w:rsidP="002D23A8">
      <w:pPr>
        <w:pStyle w:val="Normalnumber"/>
        <w:keepNext/>
        <w:keepLines/>
        <w:numPr>
          <w:ilvl w:val="0"/>
          <w:numId w:val="4"/>
        </w:numPr>
        <w:tabs>
          <w:tab w:val="clear" w:pos="1134"/>
          <w:tab w:val="clear" w:pos="1247"/>
          <w:tab w:val="clear" w:pos="1814"/>
          <w:tab w:val="clear" w:pos="2381"/>
          <w:tab w:val="clear" w:pos="2948"/>
          <w:tab w:val="clear" w:pos="3515"/>
          <w:tab w:val="clear" w:pos="4082"/>
        </w:tabs>
        <w:rPr>
          <w:lang w:val="es-ES"/>
        </w:rPr>
        <w:pPrChange w:id="115" w:author="Silvia Serrano" w:date="2019-09-30T15:43:00Z">
          <w:pPr>
            <w:pStyle w:val="Normalnumber"/>
            <w:numPr>
              <w:numId w:val="4"/>
            </w:numPr>
            <w:tabs>
              <w:tab w:val="clear" w:pos="1134"/>
              <w:tab w:val="clear" w:pos="1247"/>
              <w:tab w:val="clear" w:pos="1814"/>
              <w:tab w:val="clear" w:pos="2381"/>
              <w:tab w:val="clear" w:pos="2948"/>
              <w:tab w:val="clear" w:pos="3515"/>
              <w:tab w:val="clear" w:pos="4082"/>
            </w:tabs>
          </w:pPr>
        </w:pPrChange>
      </w:pPr>
      <w:r w:rsidRPr="00E02841">
        <w:rPr>
          <w:lang w:val="es-ES"/>
        </w:rPr>
        <w:t xml:space="preserve">Tras la primera reunión de la </w:t>
      </w:r>
      <w:r w:rsidR="004E49A6">
        <w:rPr>
          <w:lang w:val="es-ES"/>
        </w:rPr>
        <w:t>Junta Directiva</w:t>
      </w:r>
      <w:r w:rsidRPr="00E02841">
        <w:rPr>
          <w:lang w:val="es-ES"/>
        </w:rPr>
        <w:t>, en la que se acordaron los criterios para la evaluación de las solicitudes, la Secretaría ultimó los formularios y directrices para la presentación de</w:t>
      </w:r>
      <w:r w:rsidR="00FD0DF2" w:rsidRPr="00E02841">
        <w:rPr>
          <w:lang w:val="es-ES"/>
        </w:rPr>
        <w:t> </w:t>
      </w:r>
      <w:r w:rsidRPr="00E02841">
        <w:rPr>
          <w:lang w:val="es-ES"/>
        </w:rPr>
        <w:t xml:space="preserve">solicitudes. </w:t>
      </w:r>
      <w:r w:rsidR="001E57F4" w:rsidRPr="00E02841">
        <w:rPr>
          <w:lang w:val="es-ES"/>
        </w:rPr>
        <w:t xml:space="preserve">La primera ronda </w:t>
      </w:r>
      <w:r w:rsidRPr="00E02841">
        <w:rPr>
          <w:lang w:val="es-ES"/>
        </w:rPr>
        <w:t>quedó abierta el 5 de junio de 2018, y se recibieron solicitudes hasta el</w:t>
      </w:r>
      <w:r w:rsidR="00FD0DF2" w:rsidRPr="00E02841">
        <w:rPr>
          <w:lang w:val="es-ES"/>
        </w:rPr>
        <w:t> </w:t>
      </w:r>
      <w:r w:rsidRPr="00E02841">
        <w:rPr>
          <w:lang w:val="es-ES"/>
        </w:rPr>
        <w:t xml:space="preserve">31 de agosto de 2018. Al término de la ronda la Secretaría había recibido 19 solicitudes. En su segunda reunión, celebrada en octubre de 2018, la </w:t>
      </w:r>
      <w:r w:rsidR="004E49A6">
        <w:rPr>
          <w:lang w:val="es-ES"/>
        </w:rPr>
        <w:t>Junta Directiva</w:t>
      </w:r>
      <w:r w:rsidRPr="00E02841">
        <w:rPr>
          <w:lang w:val="es-ES"/>
        </w:rPr>
        <w:t xml:space="preserve"> aprobó cinco proyectos de financiación</w:t>
      </w:r>
      <w:r w:rsidRPr="00E02841">
        <w:rPr>
          <w:vertAlign w:val="superscript"/>
          <w:lang w:val="es-ES"/>
        </w:rPr>
        <w:footnoteReference w:id="20"/>
      </w:r>
      <w:r w:rsidRPr="00E02841">
        <w:rPr>
          <w:lang w:val="es-ES"/>
        </w:rPr>
        <w:t xml:space="preserve"> </w:t>
      </w:r>
      <w:r w:rsidR="001E57F4" w:rsidRPr="00E02841">
        <w:rPr>
          <w:lang w:val="es-ES"/>
        </w:rPr>
        <w:t>con arreglo a</w:t>
      </w:r>
      <w:r w:rsidRPr="00E02841">
        <w:rPr>
          <w:lang w:val="es-ES"/>
        </w:rPr>
        <w:t xml:space="preserve"> la orientación impartida por la Conferencia de las Partes, las evaluaciones preparadas por la Secretaría y las contribuciones que había recibido el </w:t>
      </w:r>
      <w:r w:rsidR="005A0D5B" w:rsidRPr="00E02841">
        <w:rPr>
          <w:lang w:val="es-ES"/>
        </w:rPr>
        <w:t>Fondo Fiduciario</w:t>
      </w:r>
      <w:r w:rsidRPr="00E02841">
        <w:rPr>
          <w:lang w:val="es-ES"/>
        </w:rPr>
        <w:t xml:space="preserve"> específico en el momento de celebrarse la reunión (véase el infor</w:t>
      </w:r>
      <w:r w:rsidR="00383E58" w:rsidRPr="00E02841">
        <w:rPr>
          <w:lang w:val="es-ES"/>
        </w:rPr>
        <w:t xml:space="preserve">me de la segunda reunión de la </w:t>
      </w:r>
      <w:r w:rsidR="004E49A6">
        <w:rPr>
          <w:lang w:val="es-ES"/>
        </w:rPr>
        <w:t>Junta Directiva</w:t>
      </w:r>
      <w:r w:rsidRPr="00E02841">
        <w:rPr>
          <w:lang w:val="es-ES"/>
        </w:rPr>
        <w:t>, UNEP/MC/SIP.GB.3/2</w:t>
      </w:r>
      <w:r w:rsidRPr="00E02841">
        <w:rPr>
          <w:vertAlign w:val="superscript"/>
          <w:lang w:val="es-ES"/>
        </w:rPr>
        <w:footnoteReference w:id="21"/>
      </w:r>
      <w:r w:rsidRPr="00E02841">
        <w:rPr>
          <w:lang w:val="es-ES"/>
        </w:rPr>
        <w:t xml:space="preserve">). </w:t>
      </w:r>
    </w:p>
    <w:p w14:paraId="251E0016"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Tras un examen de las observaciones solicitadas a las Partes acerca de la primera ronda y de las lecciones aprendidas y las reflexiones formuladas por la </w:t>
      </w:r>
      <w:r w:rsidR="004E49A6">
        <w:rPr>
          <w:lang w:val="es-ES"/>
        </w:rPr>
        <w:t>Junta Directiva</w:t>
      </w:r>
      <w:r w:rsidRPr="00E02841">
        <w:rPr>
          <w:lang w:val="es-ES"/>
        </w:rPr>
        <w:t xml:space="preserve"> y la Secretaría en su tercera reunión (febrero de 2019</w:t>
      </w:r>
      <w:r w:rsidRPr="00E02841">
        <w:rPr>
          <w:vertAlign w:val="superscript"/>
          <w:lang w:val="es-ES"/>
        </w:rPr>
        <w:footnoteReference w:id="22"/>
      </w:r>
      <w:r w:rsidRPr="00E02841">
        <w:rPr>
          <w:lang w:val="es-ES"/>
        </w:rPr>
        <w:t>), la Secretaría concluyó la revisión de los formularios y directrices para la presentación de solicitudes. La segunda ronda de solicitudes estuvo abierta del 5 de marzo al</w:t>
      </w:r>
      <w:r w:rsidR="00177961">
        <w:rPr>
          <w:lang w:val="es-ES"/>
        </w:rPr>
        <w:t> </w:t>
      </w:r>
      <w:r w:rsidRPr="00E02841">
        <w:rPr>
          <w:lang w:val="es-ES"/>
        </w:rPr>
        <w:t>14 de junio</w:t>
      </w:r>
      <w:r w:rsidR="001E57F4" w:rsidRPr="00E02841">
        <w:rPr>
          <w:lang w:val="es-ES"/>
        </w:rPr>
        <w:t xml:space="preserve"> de 2019; a su término,</w:t>
      </w:r>
      <w:r w:rsidRPr="00E02841">
        <w:rPr>
          <w:lang w:val="es-ES"/>
        </w:rPr>
        <w:t xml:space="preserve"> la Secretaría había recibido 20 solicitudes. La </w:t>
      </w:r>
      <w:r w:rsidR="004E49A6">
        <w:rPr>
          <w:lang w:val="es-ES"/>
        </w:rPr>
        <w:t>Junta Directiva</w:t>
      </w:r>
      <w:r w:rsidRPr="00E02841">
        <w:rPr>
          <w:lang w:val="es-ES"/>
        </w:rPr>
        <w:t xml:space="preserve"> tiene previsto reunirse en septiembre de 2019 para decidir si acepta o rechaza esas solicitudes en función de la orientación impartida por la Conferencia de las Partes, las evaluaciones preparadas por la Secretaría y las contribuciones que se hayan recibido en el </w:t>
      </w:r>
      <w:r w:rsidR="005A0D5B" w:rsidRPr="00E02841">
        <w:rPr>
          <w:lang w:val="es-ES"/>
        </w:rPr>
        <w:t>Fondo Fiduciario</w:t>
      </w:r>
      <w:r w:rsidRPr="00E02841">
        <w:rPr>
          <w:lang w:val="es-ES"/>
        </w:rPr>
        <w:t xml:space="preserve"> específico antes de la celebración de la reunión. </w:t>
      </w:r>
    </w:p>
    <w:p w14:paraId="0AF61414"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Tras la aprobación de los cinco proyectos de la primera ronda (2018), la Secretaría inició la labor administrativa y programática necesaria para ultimar el plan de ejecución de esos proyectos con los Gobiernos respectivos en el último trimestre de 2018. Una vez concluido el plan de ejecución con los respectivos Gobiernos, la Secretaría preparó los acuerdos jurídicos que debían suscribir los Gobiernos y el PNUMA, representado por la Secretaría del Convenio de Minamata, para que pudiese iniciarse el desembolso de f</w:t>
      </w:r>
      <w:r w:rsidR="001E57F4" w:rsidRPr="00E02841">
        <w:rPr>
          <w:lang w:val="es-ES"/>
        </w:rPr>
        <w:t xml:space="preserve">ondos. A 9 de agosto de 2019 </w:t>
      </w:r>
      <w:r w:rsidRPr="00E02841">
        <w:rPr>
          <w:lang w:val="es-ES"/>
        </w:rPr>
        <w:t xml:space="preserve">se habían cerrado cuatro acuerdos jurídicos, </w:t>
      </w:r>
      <w:r w:rsidR="001E57F4" w:rsidRPr="00E02841">
        <w:rPr>
          <w:lang w:val="es-ES"/>
        </w:rPr>
        <w:t xml:space="preserve">y ya </w:t>
      </w:r>
      <w:r w:rsidRPr="00E02841">
        <w:rPr>
          <w:lang w:val="es-ES"/>
        </w:rPr>
        <w:t>han empezado a desembolsarse los fondos correspondientes a esos cuatro proyectos. El quinto acuerdo jurídico está en proceso de firma. Se ha preparado un resumen de dos páginas para cada uno de los proyectos con fines de intercambio y divulgación de información</w:t>
      </w:r>
      <w:r w:rsidRPr="00E02841">
        <w:rPr>
          <w:vertAlign w:val="superscript"/>
          <w:lang w:val="es-ES"/>
        </w:rPr>
        <w:footnoteReference w:id="23"/>
      </w:r>
      <w:r w:rsidRPr="00E02841">
        <w:rPr>
          <w:lang w:val="es-ES"/>
        </w:rPr>
        <w:t xml:space="preserve">. La ejecución de los proyectos puede durar hasta tres años. Competen a la Secretaría el desembolso de fondos según los plazos convenidos para la presentación de informes, la supervisión general del progreso de los proyectos para informar de ello a la </w:t>
      </w:r>
      <w:r w:rsidR="004E49A6">
        <w:rPr>
          <w:lang w:val="es-ES"/>
        </w:rPr>
        <w:t>Junta Directiva</w:t>
      </w:r>
      <w:r w:rsidRPr="00E02841">
        <w:rPr>
          <w:lang w:val="es-ES"/>
        </w:rPr>
        <w:t xml:space="preserve"> y la presentación de los informes finales y el cierre de los proyectos al término del ciclo de proyectos. </w:t>
      </w:r>
    </w:p>
    <w:p w14:paraId="1D6CECB4" w14:textId="77777777" w:rsidR="00CE62B0" w:rsidRPr="00E02841" w:rsidRDefault="00976B7D" w:rsidP="0025781D">
      <w:pPr>
        <w:pStyle w:val="CH2"/>
        <w:rPr>
          <w:lang w:val="es-ES"/>
        </w:rPr>
      </w:pPr>
      <w:r w:rsidRPr="00E02841">
        <w:rPr>
          <w:lang w:val="es-ES"/>
        </w:rPr>
        <w:tab/>
      </w:r>
      <w:r w:rsidR="0025781D" w:rsidRPr="00E02841">
        <w:rPr>
          <w:lang w:val="es-ES"/>
        </w:rPr>
        <w:t>3.</w:t>
      </w:r>
      <w:r w:rsidR="0025781D" w:rsidRPr="00E02841">
        <w:rPr>
          <w:lang w:val="es-ES"/>
        </w:rPr>
        <w:tab/>
      </w:r>
      <w:r w:rsidR="0025781D" w:rsidRPr="00E02841">
        <w:rPr>
          <w:bCs/>
          <w:lang w:val="es-ES"/>
        </w:rPr>
        <w:t>Nivel de financiación</w:t>
      </w:r>
    </w:p>
    <w:p w14:paraId="76C17A06"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En la primera ronda (2018) se recibieron 1.281.448 dólares de los Estados Unidos aportados por Alemania, Austria, Dinamarca, los Estados Unidos de América, Noruega, los Países Bajos, el Reino Unido </w:t>
      </w:r>
      <w:r w:rsidR="001E57F4" w:rsidRPr="00E02841">
        <w:rPr>
          <w:lang w:val="es-ES"/>
        </w:rPr>
        <w:t xml:space="preserve">de Gran Bretaña e Irlanda del Norte </w:t>
      </w:r>
      <w:r w:rsidRPr="00E02841">
        <w:rPr>
          <w:lang w:val="es-ES"/>
        </w:rPr>
        <w:t xml:space="preserve">y Suecia. </w:t>
      </w:r>
    </w:p>
    <w:p w14:paraId="777320B4"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Con respecto a la segunda ronda (2019), al 31 de julio de 2019 se han prometido o aportado</w:t>
      </w:r>
      <w:r w:rsidR="00FD0DF2" w:rsidRPr="00E02841">
        <w:rPr>
          <w:lang w:val="es-ES"/>
        </w:rPr>
        <w:t> </w:t>
      </w:r>
      <w:r w:rsidRPr="00E02841">
        <w:rPr>
          <w:lang w:val="es-ES"/>
        </w:rPr>
        <w:t>2.414.413 dólares de los Estados Unidos. Los donantes son Alemania, Austria, Dinamarca, los Estados Unidos de América, Noruega, los Países Bajos, el Reino Unido</w:t>
      </w:r>
      <w:r w:rsidR="007D5455" w:rsidRPr="00E02841">
        <w:rPr>
          <w:lang w:val="es-ES"/>
        </w:rPr>
        <w:t xml:space="preserve"> de Gran Bretaña e Irlanda del Norte</w:t>
      </w:r>
      <w:r w:rsidRPr="00E02841">
        <w:rPr>
          <w:lang w:val="es-ES"/>
        </w:rPr>
        <w:t xml:space="preserve">, Suecia y Suiza. </w:t>
      </w:r>
    </w:p>
    <w:p w14:paraId="16BA8238"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La suma prometida y aportada en la segunda ronda (2019) es casi el doble de la suma disponible en la primera ronda, señal de que los donantes confían plenamente en el </w:t>
      </w:r>
      <w:r w:rsidR="00C824AA" w:rsidRPr="00E02841">
        <w:rPr>
          <w:lang w:val="es-ES"/>
        </w:rPr>
        <w:t>P</w:t>
      </w:r>
      <w:r w:rsidRPr="00E02841">
        <w:rPr>
          <w:lang w:val="es-ES"/>
        </w:rPr>
        <w:t>rograma.</w:t>
      </w:r>
    </w:p>
    <w:p w14:paraId="0C225652" w14:textId="77777777" w:rsidR="00CE62B0" w:rsidRPr="00E02841" w:rsidRDefault="00CE62B0" w:rsidP="00803D2B">
      <w:pPr>
        <w:pStyle w:val="Normalnumber"/>
        <w:numPr>
          <w:ilvl w:val="0"/>
          <w:numId w:val="4"/>
        </w:numPr>
        <w:rPr>
          <w:lang w:val="es-ES"/>
        </w:rPr>
      </w:pPr>
      <w:r w:rsidRPr="00E02841">
        <w:rPr>
          <w:lang w:val="es-ES"/>
        </w:rPr>
        <w:t xml:space="preserve">Además de las subvenciones concedidas a los Gobiernos solicitantes que resultaron elegidos, los gastos relacionados con el funcionamiento del </w:t>
      </w:r>
      <w:r w:rsidR="000423D5" w:rsidRPr="00E02841">
        <w:rPr>
          <w:lang w:val="es-ES"/>
        </w:rPr>
        <w:t>P</w:t>
      </w:r>
      <w:r w:rsidRPr="00E02841">
        <w:rPr>
          <w:lang w:val="es-ES"/>
        </w:rPr>
        <w:t xml:space="preserve">rograma internacional específico, incluidas las reuniones, también se sufragarán con cargo a las contribuciones voluntarias recibidas para el </w:t>
      </w:r>
      <w:r w:rsidR="000423D5" w:rsidRPr="00E02841">
        <w:rPr>
          <w:lang w:val="es-ES"/>
        </w:rPr>
        <w:t>P</w:t>
      </w:r>
      <w:r w:rsidRPr="00E02841">
        <w:rPr>
          <w:lang w:val="es-ES"/>
        </w:rPr>
        <w:t xml:space="preserve">rograma en el </w:t>
      </w:r>
      <w:r w:rsidR="005A0D5B" w:rsidRPr="00E02841">
        <w:rPr>
          <w:lang w:val="es-ES"/>
        </w:rPr>
        <w:t>Fondo Fiduciario</w:t>
      </w:r>
      <w:r w:rsidRPr="00E02841">
        <w:rPr>
          <w:lang w:val="es-ES"/>
        </w:rPr>
        <w:t xml:space="preserve"> específico (MC-1/6, anexo II). </w:t>
      </w:r>
    </w:p>
    <w:p w14:paraId="1C562F34"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Cabe señalar también que, pese al aumento sustancial de los fondos disponibles en el </w:t>
      </w:r>
      <w:r w:rsidR="005A0D5B" w:rsidRPr="00E02841">
        <w:rPr>
          <w:lang w:val="es-ES"/>
        </w:rPr>
        <w:t>Fondo Fiduciario</w:t>
      </w:r>
      <w:r w:rsidRPr="00E02841">
        <w:rPr>
          <w:lang w:val="es-ES"/>
        </w:rPr>
        <w:t xml:space="preserve"> específico para la segunda ronda, los fondos disponibles en cada una d</w:t>
      </w:r>
      <w:r w:rsidR="007D5455" w:rsidRPr="00E02841">
        <w:rPr>
          <w:lang w:val="es-ES"/>
        </w:rPr>
        <w:t>e las rondas apenas representaro</w:t>
      </w:r>
      <w:r w:rsidRPr="00E02841">
        <w:rPr>
          <w:lang w:val="es-ES"/>
        </w:rPr>
        <w:t>n la mitad de la suma total que se había pedido en las solicitudes recibidas. En la segunda ronda, la suma total solicitada en las veinte solicitudes recibidas asciende a 4.284.393 dólares.</w:t>
      </w:r>
    </w:p>
    <w:p w14:paraId="315DA633"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Conforme a las orientaciones impartidas (MC-1/6, anexo I), los recursos del </w:t>
      </w:r>
      <w:r w:rsidR="000423D5" w:rsidRPr="00E02841">
        <w:rPr>
          <w:lang w:val="es-ES"/>
        </w:rPr>
        <w:t>P</w:t>
      </w:r>
      <w:r w:rsidRPr="00E02841">
        <w:rPr>
          <w:lang w:val="es-ES"/>
        </w:rPr>
        <w:t>rograma comprenden contribuciones financieras, en especie y en conocimientos especializados. Es</w:t>
      </w:r>
      <w:r w:rsidR="007D5455" w:rsidRPr="00E02841">
        <w:rPr>
          <w:lang w:val="es-ES"/>
        </w:rPr>
        <w:t>t</w:t>
      </w:r>
      <w:r w:rsidRPr="00E02841">
        <w:rPr>
          <w:lang w:val="es-ES"/>
        </w:rPr>
        <w:t>as contribuciones deben fomentarse desde diversas fuentes, en especial todas las Partes en el Convenio de</w:t>
      </w:r>
      <w:r w:rsidR="00C5391C" w:rsidRPr="00E02841">
        <w:rPr>
          <w:lang w:val="es-ES"/>
        </w:rPr>
        <w:t> </w:t>
      </w:r>
      <w:r w:rsidRPr="00E02841">
        <w:rPr>
          <w:lang w:val="es-ES"/>
        </w:rPr>
        <w:t xml:space="preserve">Minamata que tengan la capacidad de hacer aportaciones, así como otros interesados pertinentes, como Gobiernos, empresas privadas, fundaciones, organizaciones no gubernamentales, organizaciones intergubernamentales, el mundo académico y otros agentes de la sociedad civil. Además, la Secretaría debería elaborar, en consulta con la </w:t>
      </w:r>
      <w:r w:rsidR="004E49A6">
        <w:rPr>
          <w:lang w:val="es-ES"/>
        </w:rPr>
        <w:t>Junta Directiva</w:t>
      </w:r>
      <w:r w:rsidRPr="00E02841">
        <w:rPr>
          <w:lang w:val="es-ES"/>
        </w:rPr>
        <w:t xml:space="preserve">, una estrategia de movilización de recursos para el </w:t>
      </w:r>
      <w:r w:rsidR="000423D5" w:rsidRPr="00E02841">
        <w:rPr>
          <w:lang w:val="es-ES"/>
        </w:rPr>
        <w:t>P</w:t>
      </w:r>
      <w:r w:rsidRPr="00E02841">
        <w:rPr>
          <w:lang w:val="es-ES"/>
        </w:rPr>
        <w:t xml:space="preserve">rograma con miras a alcanzar el objetivo del Convenio y atraer una amplia gama de donantes. La Secretaría preparó un documento titulado “Elementos para una estrategia de movilización de recursos para el </w:t>
      </w:r>
      <w:r w:rsidR="000423D5" w:rsidRPr="00E02841">
        <w:rPr>
          <w:lang w:val="es-ES"/>
        </w:rPr>
        <w:t>P</w:t>
      </w:r>
      <w:r w:rsidRPr="00E02841">
        <w:rPr>
          <w:lang w:val="es-ES"/>
        </w:rPr>
        <w:t xml:space="preserve">rograma internacional específico” a fin de someterlo al examen de la </w:t>
      </w:r>
      <w:r w:rsidR="004E49A6">
        <w:rPr>
          <w:lang w:val="es-ES"/>
        </w:rPr>
        <w:t>Junta Directiva</w:t>
      </w:r>
      <w:r w:rsidRPr="00E02841">
        <w:rPr>
          <w:lang w:val="es-ES"/>
        </w:rPr>
        <w:t xml:space="preserve"> en su primera reunión (mayo de 2018). La </w:t>
      </w:r>
      <w:r w:rsidR="004E49A6">
        <w:rPr>
          <w:lang w:val="es-ES"/>
        </w:rPr>
        <w:t>Junta Directiva</w:t>
      </w:r>
      <w:r w:rsidRPr="00E02841">
        <w:rPr>
          <w:lang w:val="es-ES"/>
        </w:rPr>
        <w:t xml:space="preserve"> debatió esta cuestión a fondo en sus reuniones primera, segunda y tercera (véanse los respectivos informes). En numerosas ocasiones, y de nuevo en su tercera reunión, la </w:t>
      </w:r>
      <w:r w:rsidR="004E49A6">
        <w:rPr>
          <w:lang w:val="es-ES"/>
        </w:rPr>
        <w:t>Junta Directiva</w:t>
      </w:r>
      <w:r w:rsidRPr="00E02841">
        <w:rPr>
          <w:lang w:val="es-ES"/>
        </w:rPr>
        <w:t xml:space="preserve"> reiteró su agradecimiento a los donantes por sus contribuciones al </w:t>
      </w:r>
      <w:r w:rsidR="000423D5" w:rsidRPr="00E02841">
        <w:rPr>
          <w:lang w:val="es-ES"/>
        </w:rPr>
        <w:t>P</w:t>
      </w:r>
      <w:r w:rsidRPr="00E02841">
        <w:rPr>
          <w:lang w:val="es-ES"/>
        </w:rPr>
        <w:t xml:space="preserve">rograma internacional específico. Aun consciente de </w:t>
      </w:r>
      <w:r w:rsidR="007D5455" w:rsidRPr="00E02841">
        <w:rPr>
          <w:lang w:val="es-ES"/>
        </w:rPr>
        <w:t>la</w:t>
      </w:r>
      <w:r w:rsidRPr="00E02841">
        <w:rPr>
          <w:lang w:val="es-ES"/>
        </w:rPr>
        <w:t xml:space="preserve"> duración limitada </w:t>
      </w:r>
      <w:r w:rsidR="007D5455" w:rsidRPr="00E02841">
        <w:rPr>
          <w:lang w:val="es-ES"/>
        </w:rPr>
        <w:t xml:space="preserve">del </w:t>
      </w:r>
      <w:r w:rsidR="000423D5" w:rsidRPr="00E02841">
        <w:rPr>
          <w:lang w:val="es-ES"/>
        </w:rPr>
        <w:t>P</w:t>
      </w:r>
      <w:r w:rsidR="007D5455" w:rsidRPr="00E02841">
        <w:rPr>
          <w:lang w:val="es-ES"/>
        </w:rPr>
        <w:t xml:space="preserve">rograma </w:t>
      </w:r>
      <w:r w:rsidRPr="00E02841">
        <w:rPr>
          <w:lang w:val="es-ES"/>
        </w:rPr>
        <w:t xml:space="preserve">(véase el párrafo 3 c) del presente anexo), la </w:t>
      </w:r>
      <w:r w:rsidR="004E49A6">
        <w:rPr>
          <w:lang w:val="es-ES"/>
        </w:rPr>
        <w:t>Junta Directiva</w:t>
      </w:r>
      <w:r w:rsidRPr="00E02841">
        <w:rPr>
          <w:lang w:val="es-ES"/>
        </w:rPr>
        <w:t xml:space="preserve"> llegó a las conclusiones siguientes:</w:t>
      </w:r>
    </w:p>
    <w:p w14:paraId="70BDB0DD" w14:textId="77777777" w:rsidR="00CE62B0" w:rsidRPr="00E02841" w:rsidRDefault="00C5391C" w:rsidP="00803D2B">
      <w:pPr>
        <w:pStyle w:val="Normalnumber"/>
        <w:numPr>
          <w:ilvl w:val="1"/>
          <w:numId w:val="6"/>
        </w:numPr>
        <w:tabs>
          <w:tab w:val="clear" w:pos="1247"/>
          <w:tab w:val="clear" w:pos="1814"/>
          <w:tab w:val="clear" w:pos="2381"/>
          <w:tab w:val="clear" w:pos="2948"/>
          <w:tab w:val="clear" w:pos="3515"/>
          <w:tab w:val="clear" w:pos="4082"/>
        </w:tabs>
        <w:ind w:left="1247" w:firstLine="624"/>
        <w:rPr>
          <w:lang w:val="es-ES"/>
        </w:rPr>
      </w:pPr>
      <w:r w:rsidRPr="00E02841">
        <w:rPr>
          <w:lang w:val="es-ES"/>
        </w:rPr>
        <w:t>e</w:t>
      </w:r>
      <w:r w:rsidR="00CE62B0" w:rsidRPr="00E02841">
        <w:rPr>
          <w:lang w:val="es-ES"/>
        </w:rPr>
        <w:t xml:space="preserve">s importante adoptar enfoques realistas y graduales en relación con la movilización de recursos para el </w:t>
      </w:r>
      <w:r w:rsidR="000423D5" w:rsidRPr="00E02841">
        <w:rPr>
          <w:lang w:val="es-ES"/>
        </w:rPr>
        <w:t>P</w:t>
      </w:r>
      <w:r w:rsidR="00CE62B0" w:rsidRPr="00E02841">
        <w:rPr>
          <w:lang w:val="es-ES"/>
        </w:rPr>
        <w:t>rograma;</w:t>
      </w:r>
    </w:p>
    <w:p w14:paraId="38371349" w14:textId="77777777" w:rsidR="00CE62B0" w:rsidRPr="00E02841" w:rsidRDefault="00C5391C" w:rsidP="00803D2B">
      <w:pPr>
        <w:pStyle w:val="Normalnumber"/>
        <w:numPr>
          <w:ilvl w:val="1"/>
          <w:numId w:val="6"/>
        </w:numPr>
        <w:tabs>
          <w:tab w:val="clear" w:pos="1247"/>
          <w:tab w:val="clear" w:pos="1814"/>
          <w:tab w:val="clear" w:pos="2381"/>
          <w:tab w:val="clear" w:pos="2948"/>
          <w:tab w:val="clear" w:pos="3515"/>
          <w:tab w:val="clear" w:pos="4082"/>
        </w:tabs>
        <w:ind w:left="1247" w:firstLine="624"/>
        <w:rPr>
          <w:lang w:val="es-ES"/>
        </w:rPr>
      </w:pPr>
      <w:r w:rsidRPr="00E02841">
        <w:rPr>
          <w:lang w:val="es-ES"/>
        </w:rPr>
        <w:t>e</w:t>
      </w:r>
      <w:r w:rsidR="00CE62B0" w:rsidRPr="00E02841">
        <w:rPr>
          <w:lang w:val="es-ES"/>
        </w:rPr>
        <w:t xml:space="preserve">s imprescindible demostrar a los donantes el valor de su inversión en el </w:t>
      </w:r>
      <w:r w:rsidR="000423D5" w:rsidRPr="00E02841">
        <w:rPr>
          <w:lang w:val="es-ES"/>
        </w:rPr>
        <w:t>P</w:t>
      </w:r>
      <w:r w:rsidR="00CE62B0" w:rsidRPr="00E02841">
        <w:rPr>
          <w:lang w:val="es-ES"/>
        </w:rPr>
        <w:t>rograma, conservar su apoyo y estimular a donantes nuevos para que se conviertan en contribuyentes;</w:t>
      </w:r>
    </w:p>
    <w:p w14:paraId="33EB9AE2" w14:textId="77777777" w:rsidR="00CE62B0" w:rsidRPr="00E02841" w:rsidRDefault="00C5391C" w:rsidP="00803D2B">
      <w:pPr>
        <w:pStyle w:val="Normalnumber"/>
        <w:numPr>
          <w:ilvl w:val="1"/>
          <w:numId w:val="6"/>
        </w:numPr>
        <w:tabs>
          <w:tab w:val="clear" w:pos="1247"/>
          <w:tab w:val="clear" w:pos="1814"/>
          <w:tab w:val="clear" w:pos="2381"/>
          <w:tab w:val="clear" w:pos="2948"/>
          <w:tab w:val="clear" w:pos="3515"/>
          <w:tab w:val="clear" w:pos="4082"/>
        </w:tabs>
        <w:ind w:left="1247" w:firstLine="624"/>
        <w:rPr>
          <w:lang w:val="es-ES"/>
        </w:rPr>
      </w:pPr>
      <w:r w:rsidRPr="00E02841">
        <w:rPr>
          <w:lang w:val="es-ES"/>
        </w:rPr>
        <w:t>h</w:t>
      </w:r>
      <w:r w:rsidR="00CE62B0" w:rsidRPr="00E02841">
        <w:rPr>
          <w:lang w:val="es-ES"/>
        </w:rPr>
        <w:t>ay seis fuentes que pueden prestar apoyo a los países en desarrollo para la aplicación</w:t>
      </w:r>
      <w:r w:rsidR="007D5455" w:rsidRPr="00E02841">
        <w:rPr>
          <w:lang w:val="es-ES"/>
        </w:rPr>
        <w:t xml:space="preserve"> del Convenio</w:t>
      </w:r>
      <w:r w:rsidR="00CE62B0" w:rsidRPr="00E02841">
        <w:rPr>
          <w:vertAlign w:val="superscript"/>
          <w:lang w:val="es-ES"/>
        </w:rPr>
        <w:footnoteReference w:id="24"/>
      </w:r>
      <w:r w:rsidRPr="00E02841">
        <w:rPr>
          <w:lang w:val="es-ES"/>
        </w:rPr>
        <w:t>;</w:t>
      </w:r>
      <w:r w:rsidR="00976B7D" w:rsidRPr="00E02841">
        <w:rPr>
          <w:lang w:val="es-ES"/>
        </w:rPr>
        <w:t xml:space="preserve"> y</w:t>
      </w:r>
    </w:p>
    <w:p w14:paraId="70A18EE4" w14:textId="77777777" w:rsidR="00CE62B0" w:rsidRPr="00E02841" w:rsidRDefault="00C5391C" w:rsidP="00803D2B">
      <w:pPr>
        <w:pStyle w:val="Normalnumber"/>
        <w:numPr>
          <w:ilvl w:val="1"/>
          <w:numId w:val="6"/>
        </w:numPr>
        <w:tabs>
          <w:tab w:val="clear" w:pos="1247"/>
          <w:tab w:val="clear" w:pos="1814"/>
          <w:tab w:val="clear" w:pos="2381"/>
          <w:tab w:val="clear" w:pos="2948"/>
          <w:tab w:val="clear" w:pos="3515"/>
          <w:tab w:val="clear" w:pos="4082"/>
        </w:tabs>
        <w:ind w:left="1247" w:firstLine="624"/>
        <w:rPr>
          <w:lang w:val="es-ES"/>
        </w:rPr>
      </w:pPr>
      <w:r w:rsidRPr="00E02841">
        <w:rPr>
          <w:lang w:val="es-ES"/>
        </w:rPr>
        <w:t>a</w:t>
      </w:r>
      <w:r w:rsidR="00CE62B0" w:rsidRPr="00E02841">
        <w:rPr>
          <w:lang w:val="es-ES"/>
        </w:rPr>
        <w:t xml:space="preserve"> corto plazo, la Secretaría debe concentrar su labor en unas pocas esferas tangibles para apoyar la movilización de recursos mediante la comunicación estratégica.</w:t>
      </w:r>
    </w:p>
    <w:p w14:paraId="00F3A2EA" w14:textId="77777777" w:rsidR="00CE62B0" w:rsidRPr="00E02841" w:rsidRDefault="00976B7D" w:rsidP="0025781D">
      <w:pPr>
        <w:pStyle w:val="CH2"/>
        <w:rPr>
          <w:lang w:val="es-ES"/>
        </w:rPr>
      </w:pPr>
      <w:r w:rsidRPr="00E02841">
        <w:rPr>
          <w:lang w:val="es-ES"/>
        </w:rPr>
        <w:tab/>
      </w:r>
      <w:r w:rsidR="0025781D" w:rsidRPr="00E02841">
        <w:rPr>
          <w:lang w:val="es-ES"/>
        </w:rPr>
        <w:t>4.</w:t>
      </w:r>
      <w:r w:rsidR="0025781D" w:rsidRPr="00E02841">
        <w:rPr>
          <w:lang w:val="es-ES"/>
        </w:rPr>
        <w:tab/>
      </w:r>
      <w:r w:rsidR="0025781D" w:rsidRPr="00E02841">
        <w:rPr>
          <w:bCs/>
          <w:lang w:val="es-ES"/>
        </w:rPr>
        <w:t>Orientación impartida por la Conferencia de las Partes</w:t>
      </w:r>
    </w:p>
    <w:p w14:paraId="1DBD95A5"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La orientación impartida por la Conferencia de las Partes sobre el ámbito de aplicación, las condiciones exigidas, el funcionamiento y los recursos (MC-1/6, anexo I) es clara y útil.</w:t>
      </w:r>
    </w:p>
    <w:p w14:paraId="0D229BFC"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La </w:t>
      </w:r>
      <w:r w:rsidR="004E49A6">
        <w:rPr>
          <w:lang w:val="es-ES"/>
        </w:rPr>
        <w:t>Junta Directiva</w:t>
      </w:r>
      <w:r w:rsidRPr="00E02841">
        <w:rPr>
          <w:lang w:val="es-ES"/>
        </w:rPr>
        <w:t xml:space="preserve"> supervisa el funcionamiento del </w:t>
      </w:r>
      <w:r w:rsidR="000423D5" w:rsidRPr="00E02841">
        <w:rPr>
          <w:lang w:val="es-ES"/>
        </w:rPr>
        <w:t>P</w:t>
      </w:r>
      <w:r w:rsidRPr="00E02841">
        <w:rPr>
          <w:lang w:val="es-ES"/>
        </w:rPr>
        <w:t xml:space="preserve">rograma internacional específico y pone en práctica la orientación recibida. La orientación y el mandato proporcionados por la Conferencia de las Partes se han incorporado en el reglamento aprobado por la </w:t>
      </w:r>
      <w:r w:rsidR="004E49A6">
        <w:rPr>
          <w:lang w:val="es-ES"/>
        </w:rPr>
        <w:t>Junta Directiva</w:t>
      </w:r>
      <w:r w:rsidRPr="00E02841">
        <w:rPr>
          <w:lang w:val="es-ES"/>
        </w:rPr>
        <w:t xml:space="preserve">, así como los criterios de evaluación acordados y un marco para la adopción de decisiones. La </w:t>
      </w:r>
      <w:r w:rsidR="004E49A6">
        <w:rPr>
          <w:lang w:val="es-ES"/>
        </w:rPr>
        <w:t>Junta Directiva</w:t>
      </w:r>
      <w:r w:rsidRPr="00E02841">
        <w:rPr>
          <w:lang w:val="es-ES"/>
        </w:rPr>
        <w:t xml:space="preserve"> vela por que el </w:t>
      </w:r>
      <w:r w:rsidR="00C824AA" w:rsidRPr="00E02841">
        <w:rPr>
          <w:lang w:val="es-ES"/>
        </w:rPr>
        <w:t>P</w:t>
      </w:r>
      <w:r w:rsidRPr="00E02841">
        <w:rPr>
          <w:lang w:val="es-ES"/>
        </w:rPr>
        <w:t xml:space="preserve">rograma siga las directrices impartidas por los países, no se </w:t>
      </w:r>
      <w:proofErr w:type="gramStart"/>
      <w:r w:rsidRPr="00E02841">
        <w:rPr>
          <w:lang w:val="es-ES"/>
        </w:rPr>
        <w:t>superponga</w:t>
      </w:r>
      <w:proofErr w:type="gramEnd"/>
      <w:r w:rsidRPr="00E02841">
        <w:rPr>
          <w:lang w:val="es-ES"/>
        </w:rPr>
        <w:t xml:space="preserve"> sino que complemente a otros mecanismos que ya prestan asistencia técnica y apoyan la creación de capacidad, aproveche la experiencia adquirida y sea compatible con el enfoque integrado para la financiación de la gestión racional de los productos químicos y los desechos, cuando sea pertinente para el Convenio. </w:t>
      </w:r>
    </w:p>
    <w:p w14:paraId="03C6C4A4" w14:textId="77777777" w:rsidR="0025781D"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La </w:t>
      </w:r>
      <w:r w:rsidR="004E49A6">
        <w:rPr>
          <w:lang w:val="es-ES"/>
        </w:rPr>
        <w:t>Junta Directiva</w:t>
      </w:r>
      <w:r w:rsidRPr="00E02841">
        <w:rPr>
          <w:lang w:val="es-ES"/>
        </w:rPr>
        <w:t xml:space="preserve"> y la Secretaría pusieron especial cuidado en evitar la duplicación y la superposición con otros mecanismos vigentes. Los representantes del Fondo para el Medio Ambiente Mundial y el Programa Especial para el fortalecimiento institucional contribuyeron a las evaluaciones de las solicitudes en la primera y la segunda ronda para garantizar la complementariedad de los proyectos y evita</w:t>
      </w:r>
      <w:r w:rsidR="007D5455" w:rsidRPr="00E02841">
        <w:rPr>
          <w:lang w:val="es-ES"/>
        </w:rPr>
        <w:t>r superposiciones en lo tocante a la</w:t>
      </w:r>
      <w:r w:rsidRPr="00E02841">
        <w:rPr>
          <w:lang w:val="es-ES"/>
        </w:rPr>
        <w:t xml:space="preserve"> financiación. Por invitación de la </w:t>
      </w:r>
      <w:r w:rsidR="004E49A6">
        <w:rPr>
          <w:lang w:val="es-ES"/>
        </w:rPr>
        <w:t>Junta Directiva</w:t>
      </w:r>
      <w:r w:rsidRPr="00E02841">
        <w:rPr>
          <w:lang w:val="es-ES"/>
        </w:rPr>
        <w:t xml:space="preserve">, esos representantes participaron también como observadores en la segunda reunión. </w:t>
      </w:r>
    </w:p>
    <w:p w14:paraId="7B72783E"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rFonts w:asciiTheme="majorBidi" w:hAnsiTheme="majorBidi" w:cstheme="majorBidi"/>
          <w:sz w:val="24"/>
          <w:szCs w:val="24"/>
          <w:lang w:val="es-ES"/>
        </w:rPr>
      </w:pPr>
      <w:r w:rsidRPr="00E02841">
        <w:rPr>
          <w:lang w:val="es-ES"/>
        </w:rPr>
        <w:t xml:space="preserve">La </w:t>
      </w:r>
      <w:r w:rsidR="004E49A6">
        <w:rPr>
          <w:lang w:val="es-ES"/>
        </w:rPr>
        <w:t>Junta Directiva</w:t>
      </w:r>
      <w:r w:rsidRPr="00E02841">
        <w:rPr>
          <w:lang w:val="es-ES"/>
        </w:rPr>
        <w:t xml:space="preserve"> y la Secretaría ta</w:t>
      </w:r>
      <w:r w:rsidR="007D5455" w:rsidRPr="00E02841">
        <w:rPr>
          <w:lang w:val="es-ES"/>
        </w:rPr>
        <w:t>mbién se p</w:t>
      </w:r>
      <w:r w:rsidR="004C5732" w:rsidRPr="00E02841">
        <w:rPr>
          <w:lang w:val="es-ES"/>
        </w:rPr>
        <w:t xml:space="preserve">reocuparon de reunir a </w:t>
      </w:r>
      <w:r w:rsidRPr="00E02841">
        <w:rPr>
          <w:lang w:val="es-ES"/>
        </w:rPr>
        <w:t>funcionarios</w:t>
      </w:r>
      <w:r w:rsidR="004C5732" w:rsidRPr="00E02841">
        <w:rPr>
          <w:lang w:val="es-ES"/>
        </w:rPr>
        <w:t xml:space="preserve"> dotados de la competencia profesional adecuada, pertenecientes a</w:t>
      </w:r>
      <w:r w:rsidR="001130B2" w:rsidRPr="00E02841">
        <w:rPr>
          <w:lang w:val="es-ES"/>
        </w:rPr>
        <w:t xml:space="preserve"> la </w:t>
      </w:r>
      <w:r w:rsidR="00C5391C" w:rsidRPr="00E02841">
        <w:rPr>
          <w:lang w:val="es-ES"/>
        </w:rPr>
        <w:t>S</w:t>
      </w:r>
      <w:r w:rsidR="001130B2" w:rsidRPr="00E02841">
        <w:rPr>
          <w:lang w:val="es-ES"/>
        </w:rPr>
        <w:t xml:space="preserve">ecretaría de Minamata y a </w:t>
      </w:r>
      <w:r w:rsidRPr="00E02841">
        <w:rPr>
          <w:lang w:val="es-ES"/>
        </w:rPr>
        <w:t>organizaciones gubernamentales internacionales pertinentes</w:t>
      </w:r>
      <w:r w:rsidR="007D5455" w:rsidRPr="00E02841">
        <w:rPr>
          <w:lang w:val="es-ES"/>
        </w:rPr>
        <w:t>,</w:t>
      </w:r>
      <w:r w:rsidRPr="00E02841">
        <w:rPr>
          <w:lang w:val="es-ES"/>
        </w:rPr>
        <w:t xml:space="preserve"> para que contribuyesen a la evaluación técnica y programática d</w:t>
      </w:r>
      <w:r w:rsidR="001130B2" w:rsidRPr="00E02841">
        <w:rPr>
          <w:lang w:val="es-ES"/>
        </w:rPr>
        <w:t>e las solicitudes. Asimismo, s</w:t>
      </w:r>
      <w:r w:rsidRPr="00E02841">
        <w:rPr>
          <w:lang w:val="es-ES"/>
        </w:rPr>
        <w:t>e consultó con representantes del Fondo para el Medio Ambiente Mundial (en 2018 y 2019), del Programa Especial para el fortalecimiento institucional (en</w:t>
      </w:r>
      <w:r w:rsidR="00FD0DF2" w:rsidRPr="00E02841">
        <w:rPr>
          <w:lang w:val="es-ES"/>
        </w:rPr>
        <w:t> </w:t>
      </w:r>
      <w:r w:rsidRPr="00E02841">
        <w:rPr>
          <w:lang w:val="es-ES"/>
        </w:rPr>
        <w:t>2018 y 2019) y de la Asociación Mundial sobre el Mercurio (en 2019) para recabar sus observaciones técnicas y de otra índole que fuesen pertinentes para la evaluación de las solicitudes.</w:t>
      </w:r>
    </w:p>
    <w:p w14:paraId="717BCE9B" w14:textId="77777777" w:rsidR="00CE62B0" w:rsidRPr="00E02841" w:rsidRDefault="00976B7D" w:rsidP="0025781D">
      <w:pPr>
        <w:pStyle w:val="CH2"/>
        <w:rPr>
          <w:lang w:val="es-ES"/>
        </w:rPr>
      </w:pPr>
      <w:r w:rsidRPr="00E02841">
        <w:rPr>
          <w:lang w:val="es-ES"/>
        </w:rPr>
        <w:tab/>
      </w:r>
      <w:r w:rsidR="0025781D" w:rsidRPr="00E02841">
        <w:rPr>
          <w:lang w:val="es-ES"/>
        </w:rPr>
        <w:t>5.</w:t>
      </w:r>
      <w:r w:rsidR="0025781D" w:rsidRPr="00E02841">
        <w:rPr>
          <w:lang w:val="es-ES"/>
        </w:rPr>
        <w:tab/>
      </w:r>
      <w:r w:rsidR="0025781D" w:rsidRPr="00E02841">
        <w:rPr>
          <w:bCs/>
          <w:lang w:val="es-ES"/>
        </w:rPr>
        <w:t xml:space="preserve">La eficacia del </w:t>
      </w:r>
      <w:r w:rsidR="000423D5" w:rsidRPr="00E02841">
        <w:rPr>
          <w:bCs/>
          <w:lang w:val="es-ES"/>
        </w:rPr>
        <w:t>P</w:t>
      </w:r>
      <w:r w:rsidR="0025781D" w:rsidRPr="00E02841">
        <w:rPr>
          <w:bCs/>
          <w:lang w:val="es-ES"/>
        </w:rPr>
        <w:t>rograma y su capacidad de atender las necesidades cambiantes de las Partes que son países en desarrollo y las Partes con economías en transición, y la experiencia adquirida</w:t>
      </w:r>
    </w:p>
    <w:p w14:paraId="35B1FE14"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Según la decisión MC-1/6, se espera lo siguiente: </w:t>
      </w:r>
      <w:r w:rsidRPr="00E02841">
        <w:rPr>
          <w:i/>
          <w:iCs/>
          <w:lang w:val="es-ES"/>
        </w:rPr>
        <w:t>Que el apoyo a la creación de capacidad y</w:t>
      </w:r>
      <w:r w:rsidR="008C06BA" w:rsidRPr="00E02841">
        <w:rPr>
          <w:i/>
          <w:iCs/>
          <w:lang w:val="es-ES"/>
        </w:rPr>
        <w:t xml:space="preserve"> la asistencia técnica prestados</w:t>
      </w:r>
      <w:r w:rsidRPr="00E02841">
        <w:rPr>
          <w:i/>
          <w:iCs/>
          <w:lang w:val="es-ES"/>
        </w:rPr>
        <w:t xml:space="preserve"> por el </w:t>
      </w:r>
      <w:r w:rsidR="000423D5" w:rsidRPr="00E02841">
        <w:rPr>
          <w:i/>
          <w:iCs/>
          <w:lang w:val="es-ES"/>
        </w:rPr>
        <w:t>P</w:t>
      </w:r>
      <w:r w:rsidRPr="00E02841">
        <w:rPr>
          <w:i/>
          <w:iCs/>
          <w:lang w:val="es-ES"/>
        </w:rPr>
        <w:t>rograma internacional específico mejore la capacidad de las Partes que son países en desarrollo y países con economías en transición para cumplir las obligaciones dimanantes del Convenio.</w:t>
      </w:r>
    </w:p>
    <w:p w14:paraId="086D2328"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Cabe señalar que, dado que los arreglos de acogida, la orientación sobre el funcionamiento y la duración y el mandato del </w:t>
      </w:r>
      <w:r w:rsidR="000423D5" w:rsidRPr="00E02841">
        <w:rPr>
          <w:lang w:val="es-ES"/>
        </w:rPr>
        <w:t>P</w:t>
      </w:r>
      <w:r w:rsidRPr="00E02841">
        <w:rPr>
          <w:lang w:val="es-ES"/>
        </w:rPr>
        <w:t xml:space="preserve">rograma no se aprobaron (MC-1/6) hasta la primera reunión de la Conferencia de las Partes, celebrada en septiembre de 2017, y pese a la rapidez con que la </w:t>
      </w:r>
      <w:r w:rsidR="004E49A6">
        <w:rPr>
          <w:lang w:val="es-ES"/>
        </w:rPr>
        <w:t>Junta Directiva</w:t>
      </w:r>
      <w:r w:rsidR="008C06BA" w:rsidRPr="00E02841">
        <w:rPr>
          <w:lang w:val="es-ES"/>
        </w:rPr>
        <w:t xml:space="preserve"> y la Secretaría diero</w:t>
      </w:r>
      <w:r w:rsidRPr="00E02841">
        <w:rPr>
          <w:lang w:val="es-ES"/>
        </w:rPr>
        <w:t xml:space="preserve">n efectividad a esa decisión (véase más arriba), el </w:t>
      </w:r>
      <w:r w:rsidR="000423D5" w:rsidRPr="00E02841">
        <w:rPr>
          <w:lang w:val="es-ES"/>
        </w:rPr>
        <w:t>P</w:t>
      </w:r>
      <w:r w:rsidRPr="00E02841">
        <w:rPr>
          <w:lang w:val="es-ES"/>
        </w:rPr>
        <w:t>rograma solo lleva en func</w:t>
      </w:r>
      <w:r w:rsidR="008C06BA" w:rsidRPr="00E02841">
        <w:rPr>
          <w:lang w:val="es-ES"/>
        </w:rPr>
        <w:t>ionamiento 18 meses. La</w:t>
      </w:r>
      <w:r w:rsidRPr="00E02841">
        <w:rPr>
          <w:lang w:val="es-ES"/>
        </w:rPr>
        <w:t xml:space="preserve"> primera ronda </w:t>
      </w:r>
      <w:r w:rsidR="008C06BA" w:rsidRPr="00E02841">
        <w:rPr>
          <w:lang w:val="es-ES"/>
        </w:rPr>
        <w:t xml:space="preserve">de solicitudes concluyó en 2018 y la segunda </w:t>
      </w:r>
      <w:r w:rsidRPr="00E02841">
        <w:rPr>
          <w:lang w:val="es-ES"/>
        </w:rPr>
        <w:t xml:space="preserve">concluirá en septiembre de 2019. En el segundo trimestre de 2019 empezaron a ejecutarse cuatro de los cinco proyectos aprobados en la primera ronda. (La ejecución del quinto proyecto se iniciará en cuanto se suscriba el acuerdo jurídico.) Por otra parte, dado que la duración de los proyectos aprobados es de unos tres años, no se prevé que los informes finales de los proyectos de la primera ronda estén listos hasta el cierre de las cuentas definitivas. Por tanto, la </w:t>
      </w:r>
      <w:r w:rsidR="004E49A6">
        <w:rPr>
          <w:lang w:val="es-ES"/>
        </w:rPr>
        <w:t>Junta Directiva</w:t>
      </w:r>
      <w:r w:rsidRPr="00E02841">
        <w:rPr>
          <w:lang w:val="es-ES"/>
        </w:rPr>
        <w:t xml:space="preserve"> llegó a la conclusión de que 18 meses de funcionamiento no son tiempo suficiente para evaluar la eficacia del </w:t>
      </w:r>
      <w:r w:rsidR="000423D5" w:rsidRPr="00E02841">
        <w:rPr>
          <w:lang w:val="es-ES"/>
        </w:rPr>
        <w:t>P</w:t>
      </w:r>
      <w:r w:rsidRPr="00E02841">
        <w:rPr>
          <w:lang w:val="es-ES"/>
        </w:rPr>
        <w:t xml:space="preserve">rograma ni su capacidad de atender a las necesidades cambiantes de las Partes que son países en desarrollo y las Partes con economías en transición, más allá de la información fáctica que se ofrece en la presente nota y sus anexos. </w:t>
      </w:r>
    </w:p>
    <w:p w14:paraId="5DEA597F" w14:textId="77777777" w:rsidR="00CE62B0" w:rsidRPr="00E02841" w:rsidRDefault="00CE62B0" w:rsidP="0025781D">
      <w:pPr>
        <w:pStyle w:val="Normalnumber"/>
        <w:rPr>
          <w:lang w:val="es-ES"/>
        </w:rPr>
      </w:pPr>
      <w:r w:rsidRPr="00E02841">
        <w:rPr>
          <w:lang w:val="es-ES"/>
        </w:rPr>
        <w:t>Con fines informativos se han incluido dos diagramas en el anexo I de la presente nota sobre las aplicaciones recibidas en la primera ronda (2018) y otros dos diagramas en el anexo II sobre las solicitudes recibidas en la segunda ronda (2019). Para más información, véanse UNEP/MC/COP</w:t>
      </w:r>
      <w:r w:rsidR="007D1DC0" w:rsidRPr="00E02841">
        <w:rPr>
          <w:lang w:val="es-ES"/>
        </w:rPr>
        <w:t>.</w:t>
      </w:r>
      <w:r w:rsidRPr="00E02841">
        <w:rPr>
          <w:lang w:val="es-ES"/>
        </w:rPr>
        <w:t xml:space="preserve">3/10, el informe global sobre el </w:t>
      </w:r>
      <w:r w:rsidR="000423D5" w:rsidRPr="00E02841">
        <w:rPr>
          <w:lang w:val="es-ES"/>
        </w:rPr>
        <w:t>P</w:t>
      </w:r>
      <w:r w:rsidRPr="00E02841">
        <w:rPr>
          <w:lang w:val="es-ES"/>
        </w:rPr>
        <w:t>rograma internacional específico para apoyar la creación de capacidad y la asistencia técnica, y UNEP/MC/COP</w:t>
      </w:r>
      <w:r w:rsidR="007D1DC0" w:rsidRPr="00E02841">
        <w:rPr>
          <w:lang w:val="es-ES"/>
        </w:rPr>
        <w:t>.</w:t>
      </w:r>
      <w:r w:rsidRPr="00E02841">
        <w:rPr>
          <w:lang w:val="es-ES"/>
        </w:rPr>
        <w:t xml:space="preserve">3/10/Add.1, la </w:t>
      </w:r>
      <w:r w:rsidR="004E49A6">
        <w:rPr>
          <w:lang w:val="es-ES"/>
        </w:rPr>
        <w:t>Junta Directiva</w:t>
      </w:r>
      <w:r w:rsidRPr="00E02841">
        <w:rPr>
          <w:lang w:val="es-ES"/>
        </w:rPr>
        <w:t xml:space="preserve"> del </w:t>
      </w:r>
      <w:r w:rsidR="000423D5" w:rsidRPr="00E02841">
        <w:rPr>
          <w:lang w:val="es-ES"/>
        </w:rPr>
        <w:t>P</w:t>
      </w:r>
      <w:r w:rsidRPr="00E02841">
        <w:rPr>
          <w:lang w:val="es-ES"/>
        </w:rPr>
        <w:t>rograma internacional específico para apoyar la creación de capacidad y la asistencia técnica.</w:t>
      </w:r>
    </w:p>
    <w:p w14:paraId="02783E2C" w14:textId="77777777" w:rsidR="00CE62B0" w:rsidRPr="00E02841" w:rsidRDefault="00CE62B0" w:rsidP="00803D2B">
      <w:pPr>
        <w:pStyle w:val="Normalnumber"/>
        <w:numPr>
          <w:ilvl w:val="0"/>
          <w:numId w:val="4"/>
        </w:numPr>
        <w:tabs>
          <w:tab w:val="clear" w:pos="1134"/>
          <w:tab w:val="clear" w:pos="1247"/>
          <w:tab w:val="clear" w:pos="1814"/>
          <w:tab w:val="clear" w:pos="2381"/>
          <w:tab w:val="clear" w:pos="2948"/>
          <w:tab w:val="clear" w:pos="3515"/>
          <w:tab w:val="clear" w:pos="4082"/>
        </w:tabs>
        <w:rPr>
          <w:lang w:val="es-ES"/>
        </w:rPr>
      </w:pPr>
      <w:r w:rsidRPr="00E02841">
        <w:rPr>
          <w:lang w:val="es-ES"/>
        </w:rPr>
        <w:t xml:space="preserve">Una de las lecciones aprendidas sobre la eficacia del </w:t>
      </w:r>
      <w:r w:rsidR="000423D5" w:rsidRPr="00E02841">
        <w:rPr>
          <w:lang w:val="es-ES"/>
        </w:rPr>
        <w:t>P</w:t>
      </w:r>
      <w:r w:rsidRPr="00E02841">
        <w:rPr>
          <w:lang w:val="es-ES"/>
        </w:rPr>
        <w:t xml:space="preserve">rograma en los últimos 18 meses de funcionamiento es la necesidad de contar con suficiente personal de secretaría para apoyar la labor de la </w:t>
      </w:r>
      <w:r w:rsidR="004E49A6">
        <w:rPr>
          <w:lang w:val="es-ES"/>
        </w:rPr>
        <w:t>Junta Directiva</w:t>
      </w:r>
      <w:r w:rsidRPr="00E02841">
        <w:rPr>
          <w:lang w:val="es-ES"/>
        </w:rPr>
        <w:t xml:space="preserve"> y prestar todos los servicios de secretaría necesarios para el funcionamiento del </w:t>
      </w:r>
      <w:r w:rsidR="000423D5" w:rsidRPr="00E02841">
        <w:rPr>
          <w:lang w:val="es-ES"/>
        </w:rPr>
        <w:t>P</w:t>
      </w:r>
      <w:r w:rsidRPr="00E02841">
        <w:rPr>
          <w:lang w:val="es-ES"/>
        </w:rPr>
        <w:t xml:space="preserve">rograma, en especial: </w:t>
      </w:r>
    </w:p>
    <w:p w14:paraId="59F5DA13" w14:textId="77777777" w:rsidR="00CE62B0" w:rsidRPr="00E02841" w:rsidRDefault="00976B7D" w:rsidP="004C5269">
      <w:pPr>
        <w:pStyle w:val="Normalnumber"/>
        <w:numPr>
          <w:ilvl w:val="0"/>
          <w:numId w:val="0"/>
        </w:numPr>
        <w:tabs>
          <w:tab w:val="clear" w:pos="1247"/>
          <w:tab w:val="clear" w:pos="1814"/>
          <w:tab w:val="clear" w:pos="2381"/>
          <w:tab w:val="clear" w:pos="2948"/>
          <w:tab w:val="clear" w:pos="3515"/>
          <w:tab w:val="clear" w:pos="4082"/>
        </w:tabs>
        <w:ind w:left="2495" w:hanging="624"/>
        <w:rPr>
          <w:lang w:val="es-ES"/>
        </w:rPr>
      </w:pPr>
      <w:r w:rsidRPr="00E02841">
        <w:rPr>
          <w:lang w:val="es-ES"/>
        </w:rPr>
        <w:t>i)</w:t>
      </w:r>
      <w:r w:rsidRPr="00E02841">
        <w:rPr>
          <w:lang w:val="es-ES"/>
        </w:rPr>
        <w:tab/>
      </w:r>
      <w:r w:rsidRPr="00E02841">
        <w:rPr>
          <w:lang w:val="es-ES"/>
        </w:rPr>
        <w:tab/>
      </w:r>
      <w:r w:rsidR="00CE62B0" w:rsidRPr="00E02841">
        <w:rPr>
          <w:lang w:val="es-ES"/>
        </w:rPr>
        <w:t xml:space="preserve">gestionar las rondas de solicitudes, </w:t>
      </w:r>
    </w:p>
    <w:p w14:paraId="47BBFEAB" w14:textId="77777777" w:rsidR="00CE62B0" w:rsidRPr="00E02841" w:rsidRDefault="00976B7D" w:rsidP="007D1DC0">
      <w:pPr>
        <w:pStyle w:val="Normalnumber"/>
        <w:numPr>
          <w:ilvl w:val="0"/>
          <w:numId w:val="0"/>
        </w:numPr>
        <w:tabs>
          <w:tab w:val="clear" w:pos="1247"/>
          <w:tab w:val="clear" w:pos="1814"/>
          <w:tab w:val="clear" w:pos="2381"/>
          <w:tab w:val="clear" w:pos="2948"/>
          <w:tab w:val="clear" w:pos="3515"/>
          <w:tab w:val="clear" w:pos="4082"/>
        </w:tabs>
        <w:ind w:left="2495" w:hanging="624"/>
        <w:rPr>
          <w:lang w:val="es-ES"/>
        </w:rPr>
      </w:pPr>
      <w:r w:rsidRPr="00E02841">
        <w:rPr>
          <w:lang w:val="es-ES"/>
        </w:rPr>
        <w:t>ii)</w:t>
      </w:r>
      <w:r w:rsidRPr="00E02841">
        <w:rPr>
          <w:lang w:val="es-ES"/>
        </w:rPr>
        <w:tab/>
      </w:r>
      <w:r w:rsidRPr="00E02841">
        <w:rPr>
          <w:lang w:val="es-ES"/>
        </w:rPr>
        <w:tab/>
      </w:r>
      <w:r w:rsidR="00CE62B0" w:rsidRPr="00E02841">
        <w:rPr>
          <w:lang w:val="es-ES"/>
        </w:rPr>
        <w:t xml:space="preserve">examinar y evaluar las solicitudes, </w:t>
      </w:r>
    </w:p>
    <w:p w14:paraId="1225C8F4" w14:textId="77777777" w:rsidR="00CE62B0" w:rsidRPr="00E02841" w:rsidRDefault="00976B7D" w:rsidP="007D1DC0">
      <w:pPr>
        <w:pStyle w:val="Normalnumber"/>
        <w:numPr>
          <w:ilvl w:val="0"/>
          <w:numId w:val="0"/>
        </w:numPr>
        <w:tabs>
          <w:tab w:val="clear" w:pos="1247"/>
          <w:tab w:val="clear" w:pos="1814"/>
          <w:tab w:val="clear" w:pos="2381"/>
          <w:tab w:val="clear" w:pos="2948"/>
          <w:tab w:val="clear" w:pos="3515"/>
          <w:tab w:val="clear" w:pos="4082"/>
        </w:tabs>
        <w:ind w:left="2495" w:hanging="624"/>
        <w:rPr>
          <w:lang w:val="es-ES"/>
        </w:rPr>
      </w:pPr>
      <w:r w:rsidRPr="00E02841">
        <w:rPr>
          <w:lang w:val="es-ES"/>
        </w:rPr>
        <w:t>iii)</w:t>
      </w:r>
      <w:r w:rsidRPr="00E02841">
        <w:rPr>
          <w:lang w:val="es-ES"/>
        </w:rPr>
        <w:tab/>
      </w:r>
      <w:r w:rsidRPr="00E02841">
        <w:rPr>
          <w:lang w:val="es-ES"/>
        </w:rPr>
        <w:tab/>
      </w:r>
      <w:r w:rsidR="00CE62B0" w:rsidRPr="00E02841">
        <w:rPr>
          <w:lang w:val="es-ES"/>
        </w:rPr>
        <w:t xml:space="preserve">aplicar las decisiones de la </w:t>
      </w:r>
      <w:r w:rsidR="004E49A6">
        <w:rPr>
          <w:lang w:val="es-ES"/>
        </w:rPr>
        <w:t>Junta Directiva</w:t>
      </w:r>
      <w:r w:rsidR="00CE62B0" w:rsidRPr="00E02841">
        <w:rPr>
          <w:lang w:val="es-ES"/>
        </w:rPr>
        <w:t xml:space="preserve">, </w:t>
      </w:r>
    </w:p>
    <w:p w14:paraId="4E9B0285" w14:textId="77777777" w:rsidR="00CE62B0" w:rsidRPr="00E02841" w:rsidRDefault="00976B7D" w:rsidP="007D1DC0">
      <w:pPr>
        <w:pStyle w:val="Normalnumber"/>
        <w:numPr>
          <w:ilvl w:val="0"/>
          <w:numId w:val="0"/>
        </w:numPr>
        <w:tabs>
          <w:tab w:val="clear" w:pos="1247"/>
          <w:tab w:val="clear" w:pos="1814"/>
          <w:tab w:val="clear" w:pos="2381"/>
          <w:tab w:val="clear" w:pos="2948"/>
          <w:tab w:val="clear" w:pos="3515"/>
          <w:tab w:val="clear" w:pos="4082"/>
        </w:tabs>
        <w:ind w:left="2495" w:hanging="624"/>
        <w:rPr>
          <w:lang w:val="es-ES"/>
        </w:rPr>
      </w:pPr>
      <w:r w:rsidRPr="00E02841">
        <w:rPr>
          <w:lang w:val="es-ES"/>
        </w:rPr>
        <w:t>iv)</w:t>
      </w:r>
      <w:r w:rsidRPr="00E02841">
        <w:rPr>
          <w:lang w:val="es-ES"/>
        </w:rPr>
        <w:tab/>
      </w:r>
      <w:r w:rsidRPr="00E02841">
        <w:rPr>
          <w:lang w:val="es-ES"/>
        </w:rPr>
        <w:tab/>
      </w:r>
      <w:r w:rsidR="00CE62B0" w:rsidRPr="00E02841">
        <w:rPr>
          <w:lang w:val="es-ES"/>
        </w:rPr>
        <w:t xml:space="preserve">ultimar los planes de ejecución de proyectos con los Gobiernos que hayan superado el </w:t>
      </w:r>
      <w:r w:rsidRPr="00E02841">
        <w:rPr>
          <w:lang w:val="es-ES"/>
        </w:rPr>
        <w:tab/>
      </w:r>
      <w:r w:rsidR="00CE62B0" w:rsidRPr="00E02841">
        <w:rPr>
          <w:lang w:val="es-ES"/>
        </w:rPr>
        <w:t xml:space="preserve">proceso de selección, y </w:t>
      </w:r>
    </w:p>
    <w:p w14:paraId="2BBC85E7" w14:textId="77777777" w:rsidR="00CE62B0" w:rsidRPr="00E02841" w:rsidRDefault="00976B7D" w:rsidP="007D1DC0">
      <w:pPr>
        <w:pStyle w:val="Normalnumber"/>
        <w:numPr>
          <w:ilvl w:val="0"/>
          <w:numId w:val="0"/>
        </w:numPr>
        <w:tabs>
          <w:tab w:val="clear" w:pos="1247"/>
          <w:tab w:val="clear" w:pos="1814"/>
          <w:tab w:val="clear" w:pos="2381"/>
          <w:tab w:val="clear" w:pos="2948"/>
          <w:tab w:val="clear" w:pos="3515"/>
          <w:tab w:val="clear" w:pos="4082"/>
        </w:tabs>
        <w:ind w:left="2495" w:hanging="624"/>
        <w:rPr>
          <w:lang w:val="es-ES"/>
        </w:rPr>
      </w:pPr>
      <w:r w:rsidRPr="00E02841">
        <w:rPr>
          <w:lang w:val="es-ES"/>
        </w:rPr>
        <w:t>v)</w:t>
      </w:r>
      <w:r w:rsidRPr="00E02841">
        <w:rPr>
          <w:lang w:val="es-ES"/>
        </w:rPr>
        <w:tab/>
      </w:r>
      <w:r w:rsidRPr="00E02841">
        <w:rPr>
          <w:lang w:val="es-ES"/>
        </w:rPr>
        <w:tab/>
      </w:r>
      <w:r w:rsidR="00CE62B0" w:rsidRPr="00E02841">
        <w:rPr>
          <w:lang w:val="es-ES"/>
        </w:rPr>
        <w:t>atender las responsabilidades en materia de s</w:t>
      </w:r>
      <w:r w:rsidR="00E53611" w:rsidRPr="00E02841">
        <w:rPr>
          <w:lang w:val="es-ES"/>
        </w:rPr>
        <w:t>eguimiento de la gestión de todos los</w:t>
      </w:r>
      <w:r w:rsidR="00CE62B0" w:rsidRPr="00E02841">
        <w:rPr>
          <w:lang w:val="es-ES"/>
        </w:rPr>
        <w:t xml:space="preserve"> </w:t>
      </w:r>
      <w:r w:rsidR="005C0407" w:rsidRPr="00E02841">
        <w:rPr>
          <w:lang w:val="es-ES"/>
        </w:rPr>
        <w:tab/>
      </w:r>
      <w:r w:rsidR="00CE62B0" w:rsidRPr="00E02841">
        <w:rPr>
          <w:lang w:val="es-ES"/>
        </w:rPr>
        <w:t>proyecto</w:t>
      </w:r>
      <w:r w:rsidR="00E53611" w:rsidRPr="00E02841">
        <w:rPr>
          <w:lang w:val="es-ES"/>
        </w:rPr>
        <w:t>s</w:t>
      </w:r>
      <w:r w:rsidR="00CE62B0" w:rsidRPr="00E02841">
        <w:rPr>
          <w:lang w:val="es-ES"/>
        </w:rPr>
        <w:t xml:space="preserve"> (gestión de fondos, formalización de acuerdos jurídicos, desembolso </w:t>
      </w:r>
      <w:r w:rsidR="005C0407" w:rsidRPr="00E02841">
        <w:rPr>
          <w:lang w:val="es-ES"/>
        </w:rPr>
        <w:tab/>
      </w:r>
      <w:r w:rsidR="00CE62B0" w:rsidRPr="00E02841">
        <w:rPr>
          <w:lang w:val="es-ES"/>
        </w:rPr>
        <w:t xml:space="preserve">periódico de fondos, supervisión periódica de proyectos, presentación de informes </w:t>
      </w:r>
      <w:r w:rsidR="005C0407" w:rsidRPr="00E02841">
        <w:rPr>
          <w:lang w:val="es-ES"/>
        </w:rPr>
        <w:tab/>
      </w:r>
      <w:r w:rsidR="00CE62B0" w:rsidRPr="00E02841">
        <w:rPr>
          <w:lang w:val="es-ES"/>
        </w:rPr>
        <w:t xml:space="preserve">periódicos y finales, cierre de proyectos, comunicación sobre proyectos, presentación </w:t>
      </w:r>
      <w:r w:rsidR="005C0407" w:rsidRPr="00E02841">
        <w:rPr>
          <w:lang w:val="es-ES"/>
        </w:rPr>
        <w:tab/>
      </w:r>
      <w:r w:rsidR="00CE62B0" w:rsidRPr="00E02841">
        <w:rPr>
          <w:lang w:val="es-ES"/>
        </w:rPr>
        <w:t>de informes a los donantes).</w:t>
      </w:r>
    </w:p>
    <w:p w14:paraId="7A69C3BC" w14:textId="77777777" w:rsidR="00CE62B0" w:rsidRPr="00E02841" w:rsidRDefault="00CE62B0" w:rsidP="0025781D">
      <w:pPr>
        <w:pStyle w:val="Normal-pool"/>
        <w:rPr>
          <w:lang w:val="es-ES"/>
        </w:rPr>
      </w:pPr>
      <w:r w:rsidRPr="00E02841">
        <w:rPr>
          <w:lang w:val="es-ES"/>
        </w:rPr>
        <w:br w:type="page"/>
      </w:r>
    </w:p>
    <w:p w14:paraId="4686F4D0" w14:textId="77777777" w:rsidR="00CE62B0" w:rsidRPr="00E02841" w:rsidRDefault="00CE62B0" w:rsidP="0025781D">
      <w:pPr>
        <w:pStyle w:val="ZZAnxheader"/>
        <w:rPr>
          <w:lang w:val="es-ES"/>
        </w:rPr>
      </w:pPr>
      <w:r w:rsidRPr="00E02841">
        <w:rPr>
          <w:lang w:val="es-ES"/>
        </w:rPr>
        <w:t>Apéndice I</w:t>
      </w:r>
      <w:r w:rsidRPr="00E02841">
        <w:rPr>
          <w:lang w:val="es-ES"/>
        </w:rPr>
        <w:tab/>
        <w:t>Primera ronda (2018)</w:t>
      </w:r>
    </w:p>
    <w:p w14:paraId="426AB098" w14:textId="77777777" w:rsidR="00CE62B0" w:rsidRPr="00E02841" w:rsidRDefault="00CE62B0" w:rsidP="00AC32F8">
      <w:pPr>
        <w:pStyle w:val="ZZAnxtitle"/>
        <w:rPr>
          <w:sz w:val="24"/>
          <w:szCs w:val="24"/>
          <w:lang w:val="es-ES"/>
        </w:rPr>
      </w:pPr>
      <w:r w:rsidRPr="00E02841">
        <w:rPr>
          <w:sz w:val="24"/>
          <w:szCs w:val="24"/>
          <w:lang w:val="es-ES"/>
        </w:rPr>
        <w:t>Solicitudes recibidas en la primera ronda de solicitudes, por región</w:t>
      </w:r>
    </w:p>
    <w:p w14:paraId="120599AD" w14:textId="77777777" w:rsidR="00CE62B0" w:rsidRPr="00E02841" w:rsidRDefault="00CE62B0" w:rsidP="00AC32F8">
      <w:pPr>
        <w:pStyle w:val="NormalNonumber"/>
        <w:spacing w:after="0"/>
        <w:rPr>
          <w:rFonts w:asciiTheme="majorBidi" w:hAnsiTheme="majorBidi" w:cstheme="majorBidi"/>
          <w:sz w:val="24"/>
          <w:szCs w:val="24"/>
          <w:lang w:val="es-ES"/>
        </w:rPr>
      </w:pPr>
      <w:r w:rsidRPr="00E02841">
        <w:rPr>
          <w:rFonts w:asciiTheme="majorBidi" w:hAnsiTheme="majorBidi" w:cstheme="majorBidi"/>
          <w:noProof/>
          <w:sz w:val="24"/>
          <w:szCs w:val="24"/>
          <w:lang w:val="es-ES" w:eastAsia="es-ES"/>
        </w:rPr>
        <w:drawing>
          <wp:inline distT="0" distB="0" distL="0" distR="0" wp14:anchorId="66DFBDBF" wp14:editId="307F23E0">
            <wp:extent cx="3133725" cy="3271838"/>
            <wp:effectExtent l="0" t="0" r="9525" b="5080"/>
            <wp:docPr id="1" name="Chart 1">
              <a:extLst xmlns:a="http://schemas.openxmlformats.org/drawingml/2006/main">
                <a:ext uri="{FF2B5EF4-FFF2-40B4-BE49-F238E27FC236}">
                  <a16:creationId xmlns:a16="http://schemas.microsoft.com/office/drawing/2014/main" id="{E76AB67A-FCD9-4720-89A7-E4CD70D8E8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BE54F3F" w14:textId="77777777" w:rsidR="00CE62B0" w:rsidRPr="00E02841" w:rsidRDefault="00CE62B0" w:rsidP="00AC32F8">
      <w:pPr>
        <w:pStyle w:val="CH2"/>
        <w:spacing w:after="60"/>
        <w:ind w:right="0"/>
        <w:rPr>
          <w:rFonts w:asciiTheme="majorBidi" w:hAnsiTheme="majorBidi" w:cstheme="majorBidi"/>
          <w:lang w:val="es-ES"/>
        </w:rPr>
      </w:pPr>
      <w:r w:rsidRPr="00E02841">
        <w:rPr>
          <w:lang w:val="es-ES"/>
        </w:rPr>
        <w:tab/>
      </w:r>
      <w:r w:rsidRPr="00E02841">
        <w:rPr>
          <w:lang w:val="es-ES"/>
        </w:rPr>
        <w:tab/>
      </w:r>
      <w:r w:rsidRPr="00E02841">
        <w:rPr>
          <w:bCs/>
          <w:lang w:val="es-ES"/>
        </w:rPr>
        <w:t>Solicitudes recibidas en la primera ronda de solicitudes, por situación económica de los países</w:t>
      </w:r>
    </w:p>
    <w:p w14:paraId="271E1614" w14:textId="77777777" w:rsidR="00CE62B0" w:rsidRPr="00E02841" w:rsidRDefault="00CE62B0" w:rsidP="00AC32F8">
      <w:pPr>
        <w:pStyle w:val="NormalNonumber"/>
        <w:spacing w:after="0"/>
        <w:rPr>
          <w:rFonts w:asciiTheme="majorBidi" w:hAnsiTheme="majorBidi" w:cstheme="majorBidi"/>
          <w:sz w:val="24"/>
          <w:szCs w:val="24"/>
          <w:lang w:val="es-ES"/>
        </w:rPr>
      </w:pPr>
      <w:r w:rsidRPr="00E02841">
        <w:rPr>
          <w:rFonts w:asciiTheme="majorBidi" w:hAnsiTheme="majorBidi" w:cstheme="majorBidi"/>
          <w:noProof/>
          <w:sz w:val="24"/>
          <w:szCs w:val="24"/>
          <w:lang w:val="es-ES" w:eastAsia="es-ES"/>
        </w:rPr>
        <w:drawing>
          <wp:inline distT="0" distB="0" distL="0" distR="0" wp14:anchorId="189019E6" wp14:editId="6B3E5801">
            <wp:extent cx="3128964" cy="3033712"/>
            <wp:effectExtent l="0" t="0" r="14605" b="14605"/>
            <wp:docPr id="4" name="Chart 4">
              <a:extLst xmlns:a="http://schemas.openxmlformats.org/drawingml/2006/main">
                <a:ext uri="{FF2B5EF4-FFF2-40B4-BE49-F238E27FC236}">
                  <a16:creationId xmlns:a16="http://schemas.microsoft.com/office/drawing/2014/main" id="{2FD997DC-DB29-4B1E-A07A-49E15520E2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841D036" w14:textId="77777777" w:rsidR="00677E3A" w:rsidRPr="00E02841" w:rsidRDefault="00D848CA" w:rsidP="00AC32F8">
      <w:pPr>
        <w:pStyle w:val="NormalNonumber"/>
        <w:spacing w:after="0"/>
        <w:rPr>
          <w:rFonts w:asciiTheme="majorBidi" w:hAnsiTheme="majorBidi" w:cstheme="majorBidi"/>
          <w:color w:val="0000FF"/>
          <w:lang w:val="es-ES"/>
        </w:rPr>
      </w:pPr>
      <w:r w:rsidRPr="00E02841">
        <w:rPr>
          <w:rFonts w:asciiTheme="majorBidi" w:hAnsiTheme="majorBidi" w:cstheme="majorBidi"/>
          <w:color w:val="0000FF"/>
          <w:lang w:val="es-ES"/>
        </w:rPr>
        <w:t>[</w:t>
      </w:r>
      <w:r w:rsidR="000423D5" w:rsidRPr="00E02841">
        <w:rPr>
          <w:rFonts w:asciiTheme="majorBidi" w:hAnsiTheme="majorBidi" w:cstheme="majorBidi"/>
          <w:color w:val="0000FF"/>
          <w:lang w:val="es-ES"/>
        </w:rPr>
        <w:t xml:space="preserve">LAC = América Latina y el Caribe; CEE = Europa Central y Oriental; </w:t>
      </w:r>
      <w:r w:rsidR="00677E3A" w:rsidRPr="00E02841">
        <w:rPr>
          <w:rFonts w:asciiTheme="majorBidi" w:hAnsiTheme="majorBidi" w:cstheme="majorBidi"/>
          <w:color w:val="0000FF"/>
          <w:lang w:val="es-ES"/>
        </w:rPr>
        <w:t xml:space="preserve">DCs = Países en desarrollo; LDCs = </w:t>
      </w:r>
      <w:r w:rsidR="008C1160" w:rsidRPr="00E02841">
        <w:rPr>
          <w:rFonts w:asciiTheme="majorBidi" w:hAnsiTheme="majorBidi" w:cstheme="majorBidi"/>
          <w:color w:val="0000FF"/>
          <w:lang w:val="es-ES"/>
        </w:rPr>
        <w:t>Países menos adelantados; SIDs = Pequeños Estados insulares en desarrollo; CEITs = Países con economías en transición</w:t>
      </w:r>
      <w:r w:rsidRPr="00E02841">
        <w:rPr>
          <w:rFonts w:asciiTheme="majorBidi" w:hAnsiTheme="majorBidi" w:cstheme="majorBidi"/>
          <w:color w:val="0000FF"/>
          <w:lang w:val="es-ES"/>
        </w:rPr>
        <w:t>]</w:t>
      </w:r>
    </w:p>
    <w:p w14:paraId="1FDD8461" w14:textId="77777777" w:rsidR="00CE62B0" w:rsidRPr="00E02841" w:rsidRDefault="00CE62B0" w:rsidP="00CE62B0">
      <w:pPr>
        <w:pStyle w:val="Normal-pool"/>
        <w:rPr>
          <w:rFonts w:asciiTheme="majorBidi" w:hAnsiTheme="majorBidi" w:cstheme="majorBidi"/>
          <w:sz w:val="24"/>
          <w:szCs w:val="24"/>
          <w:lang w:val="es-ES"/>
        </w:rPr>
      </w:pPr>
    </w:p>
    <w:p w14:paraId="102C5223" w14:textId="77777777" w:rsidR="00CE62B0" w:rsidRPr="00E02841" w:rsidRDefault="00CE62B0" w:rsidP="00CE62B0">
      <w:pPr>
        <w:rPr>
          <w:rFonts w:asciiTheme="majorBidi" w:hAnsiTheme="majorBidi" w:cstheme="majorBidi"/>
          <w:b/>
          <w:bCs/>
          <w:sz w:val="24"/>
          <w:szCs w:val="24"/>
          <w:lang w:val="es-ES"/>
        </w:rPr>
      </w:pPr>
      <w:r w:rsidRPr="00E02841">
        <w:rPr>
          <w:rFonts w:asciiTheme="majorBidi" w:hAnsiTheme="majorBidi" w:cstheme="majorBidi"/>
          <w:b/>
          <w:bCs/>
          <w:sz w:val="24"/>
          <w:szCs w:val="24"/>
          <w:lang w:val="es-ES"/>
        </w:rPr>
        <w:br w:type="page"/>
      </w:r>
    </w:p>
    <w:p w14:paraId="0F57B47A" w14:textId="77777777" w:rsidR="00CE62B0" w:rsidRPr="00E02841" w:rsidRDefault="00CE62B0" w:rsidP="0025781D">
      <w:pPr>
        <w:pStyle w:val="ZZAnxheader"/>
        <w:spacing w:after="240"/>
        <w:rPr>
          <w:lang w:val="es-ES"/>
        </w:rPr>
      </w:pPr>
      <w:r w:rsidRPr="00E02841">
        <w:rPr>
          <w:lang w:val="es-ES"/>
        </w:rPr>
        <w:t>Apéndice II</w:t>
      </w:r>
      <w:r w:rsidRPr="00E02841">
        <w:rPr>
          <w:lang w:val="es-ES"/>
        </w:rPr>
        <w:tab/>
        <w:t>Segunda ronda (2019)</w:t>
      </w:r>
    </w:p>
    <w:p w14:paraId="32B362CB" w14:textId="77777777" w:rsidR="00CE62B0" w:rsidRPr="00E02841" w:rsidRDefault="00CE62B0" w:rsidP="0025781D">
      <w:pPr>
        <w:pStyle w:val="NormalNonumber"/>
        <w:spacing w:after="240"/>
        <w:rPr>
          <w:rFonts w:asciiTheme="majorBidi" w:hAnsiTheme="majorBidi" w:cstheme="majorBidi"/>
          <w:sz w:val="24"/>
          <w:szCs w:val="24"/>
          <w:lang w:val="es-ES"/>
        </w:rPr>
      </w:pPr>
      <w:r w:rsidRPr="00E02841">
        <w:rPr>
          <w:rFonts w:asciiTheme="majorBidi" w:hAnsiTheme="majorBidi" w:cstheme="majorBidi"/>
          <w:noProof/>
          <w:sz w:val="24"/>
          <w:szCs w:val="24"/>
          <w:lang w:val="es-ES" w:eastAsia="es-ES"/>
        </w:rPr>
        <w:drawing>
          <wp:inline distT="0" distB="0" distL="0" distR="0" wp14:anchorId="51C31B31" wp14:editId="44F71851">
            <wp:extent cx="3081487" cy="3199551"/>
            <wp:effectExtent l="0" t="0" r="5080" b="1270"/>
            <wp:docPr id="5" name="Picture 1">
              <a:extLst xmlns:a="http://schemas.openxmlformats.org/drawingml/2006/main">
                <a:ext uri="{FF2B5EF4-FFF2-40B4-BE49-F238E27FC236}">
                  <a16:creationId xmlns:a16="http://schemas.microsoft.com/office/drawing/2014/main" id="{3A65767B-F7A4-4D24-B5BF-4DED3E897F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A65767B-F7A4-4D24-B5BF-4DED3E897FFB}"/>
                        </a:ext>
                      </a:extLst>
                    </pic:cNvPr>
                    <pic:cNvPicPr>
                      <a:picLocks noChangeAspect="1"/>
                    </pic:cNvPicPr>
                  </pic:nvPicPr>
                  <pic:blipFill>
                    <a:blip r:embed="rId30"/>
                    <a:stretch>
                      <a:fillRect/>
                    </a:stretch>
                  </pic:blipFill>
                  <pic:spPr>
                    <a:xfrm>
                      <a:off x="0" y="0"/>
                      <a:ext cx="3106879" cy="3225916"/>
                    </a:xfrm>
                    <a:prstGeom prst="rect">
                      <a:avLst/>
                    </a:prstGeom>
                  </pic:spPr>
                </pic:pic>
              </a:graphicData>
            </a:graphic>
          </wp:inline>
        </w:drawing>
      </w:r>
      <w:r w:rsidRPr="00E02841">
        <w:rPr>
          <w:rFonts w:asciiTheme="majorBidi" w:hAnsiTheme="majorBidi" w:cstheme="majorBidi"/>
          <w:noProof/>
          <w:sz w:val="24"/>
          <w:szCs w:val="24"/>
          <w:lang w:val="es-ES" w:eastAsia="es-ES"/>
        </w:rPr>
        <w:drawing>
          <wp:inline distT="0" distB="0" distL="0" distR="0" wp14:anchorId="566CBC62" wp14:editId="2483D717">
            <wp:extent cx="3096298" cy="2948099"/>
            <wp:effectExtent l="0" t="0" r="8890" b="5080"/>
            <wp:docPr id="3" name="Picture 2">
              <a:extLst xmlns:a="http://schemas.openxmlformats.org/drawingml/2006/main">
                <a:ext uri="{FF2B5EF4-FFF2-40B4-BE49-F238E27FC236}">
                  <a16:creationId xmlns:a16="http://schemas.microsoft.com/office/drawing/2014/main" id="{F186F7DF-42AC-4233-8394-BA37E762DF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F186F7DF-42AC-4233-8394-BA37E762DFB4}"/>
                        </a:ext>
                      </a:extLst>
                    </pic:cNvPr>
                    <pic:cNvPicPr>
                      <a:picLocks noChangeAspect="1"/>
                    </pic:cNvPicPr>
                  </pic:nvPicPr>
                  <pic:blipFill>
                    <a:blip r:embed="rId31"/>
                    <a:stretch>
                      <a:fillRect/>
                    </a:stretch>
                  </pic:blipFill>
                  <pic:spPr>
                    <a:xfrm>
                      <a:off x="0" y="0"/>
                      <a:ext cx="3151576" cy="3000732"/>
                    </a:xfrm>
                    <a:prstGeom prst="rect">
                      <a:avLst/>
                    </a:prstGeom>
                  </pic:spPr>
                </pic:pic>
              </a:graphicData>
            </a:graphic>
          </wp:inline>
        </w:drawing>
      </w:r>
    </w:p>
    <w:p w14:paraId="26E1E19C" w14:textId="77777777" w:rsidR="00D848CA" w:rsidRPr="00E02841" w:rsidRDefault="00D848CA" w:rsidP="00D848CA">
      <w:pPr>
        <w:pStyle w:val="NormalNonumber"/>
        <w:spacing w:after="0"/>
        <w:rPr>
          <w:rFonts w:asciiTheme="majorBidi" w:hAnsiTheme="majorBidi" w:cstheme="majorBidi"/>
          <w:color w:val="0000FF"/>
          <w:lang w:val="es-ES"/>
        </w:rPr>
      </w:pPr>
      <w:r w:rsidRPr="00E02841">
        <w:rPr>
          <w:rFonts w:asciiTheme="majorBidi" w:hAnsiTheme="majorBidi" w:cstheme="majorBidi"/>
          <w:color w:val="0000FF"/>
          <w:lang w:val="es-ES"/>
        </w:rPr>
        <w:t>[</w:t>
      </w:r>
      <w:r w:rsidRPr="00E02841">
        <w:rPr>
          <w:rFonts w:asciiTheme="majorBidi" w:hAnsiTheme="majorBidi" w:cstheme="majorBidi"/>
          <w:i/>
          <w:color w:val="0000FF"/>
          <w:lang w:val="es-ES"/>
        </w:rPr>
        <w:t>Number of applications by region</w:t>
      </w:r>
      <w:r w:rsidRPr="00E02841">
        <w:rPr>
          <w:rFonts w:asciiTheme="majorBidi" w:hAnsiTheme="majorBidi" w:cstheme="majorBidi"/>
          <w:color w:val="0000FF"/>
          <w:lang w:val="es-ES"/>
        </w:rPr>
        <w:t xml:space="preserve"> = Número de solicitudes por región</w:t>
      </w:r>
    </w:p>
    <w:p w14:paraId="4298EBAC" w14:textId="77777777" w:rsidR="00D848CA" w:rsidRPr="00E02841" w:rsidRDefault="00D848CA" w:rsidP="00D848CA">
      <w:pPr>
        <w:pStyle w:val="NormalNonumber"/>
        <w:spacing w:after="0"/>
        <w:rPr>
          <w:rFonts w:asciiTheme="majorBidi" w:hAnsiTheme="majorBidi" w:cstheme="majorBidi"/>
          <w:color w:val="0000FF"/>
          <w:lang w:val="es-ES"/>
        </w:rPr>
      </w:pPr>
      <w:r w:rsidRPr="00E02841">
        <w:rPr>
          <w:rFonts w:asciiTheme="majorBidi" w:hAnsiTheme="majorBidi" w:cstheme="majorBidi"/>
          <w:i/>
          <w:color w:val="0000FF"/>
          <w:lang w:val="es-ES"/>
        </w:rPr>
        <w:t>Number of applications by economic status</w:t>
      </w:r>
      <w:r w:rsidRPr="00E02841">
        <w:rPr>
          <w:rFonts w:asciiTheme="majorBidi" w:hAnsiTheme="majorBidi" w:cstheme="majorBidi"/>
          <w:color w:val="0000FF"/>
          <w:lang w:val="es-ES"/>
        </w:rPr>
        <w:t xml:space="preserve"> = Número de solicitudes por situación económica</w:t>
      </w:r>
    </w:p>
    <w:p w14:paraId="7F9602B1" w14:textId="77777777" w:rsidR="00D848CA" w:rsidRPr="00A02DEC" w:rsidRDefault="00DF7DBA" w:rsidP="00D848CA">
      <w:pPr>
        <w:pStyle w:val="NormalNonumber"/>
        <w:spacing w:after="0"/>
        <w:rPr>
          <w:rFonts w:asciiTheme="majorBidi" w:hAnsiTheme="majorBidi" w:cstheme="majorBidi"/>
          <w:color w:val="0000FF"/>
          <w:lang w:val="es-ES"/>
        </w:rPr>
      </w:pPr>
      <w:r w:rsidRPr="00E02841">
        <w:rPr>
          <w:rFonts w:asciiTheme="majorBidi" w:hAnsiTheme="majorBidi" w:cstheme="majorBidi"/>
          <w:color w:val="0000FF"/>
          <w:lang w:val="es-ES"/>
        </w:rPr>
        <w:t xml:space="preserve">LAC = América Latina y el Caribe; CEE = Europa Central y Oriental; </w:t>
      </w:r>
      <w:r w:rsidR="00D848CA" w:rsidRPr="00E02841">
        <w:rPr>
          <w:rFonts w:asciiTheme="majorBidi" w:hAnsiTheme="majorBidi" w:cstheme="majorBidi"/>
          <w:color w:val="0000FF"/>
          <w:lang w:val="es-ES"/>
        </w:rPr>
        <w:t>DCs = Países en desarrollo; LDCs = Países menos adelantados; SIDs = Pequeños Estados insulares en desarrollo; CEITs = Países con economías en transición]</w:t>
      </w:r>
    </w:p>
    <w:p w14:paraId="38F23F01" w14:textId="77777777" w:rsidR="00E600B2" w:rsidRPr="00A02DEC" w:rsidRDefault="00E600B2" w:rsidP="00CE62B0">
      <w:pPr>
        <w:rPr>
          <w:rFonts w:asciiTheme="majorBidi" w:hAnsiTheme="majorBidi" w:cstheme="majorBidi"/>
          <w:sz w:val="24"/>
          <w:szCs w:val="24"/>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0A1CC4" w:rsidRPr="002D23A8" w14:paraId="77F6CE8C" w14:textId="77777777" w:rsidTr="000A1CC4">
        <w:tc>
          <w:tcPr>
            <w:tcW w:w="1897" w:type="dxa"/>
          </w:tcPr>
          <w:p w14:paraId="4067E932" w14:textId="77777777" w:rsidR="000A1CC4" w:rsidRPr="00A02DEC" w:rsidRDefault="000A1CC4" w:rsidP="000A1CC4">
            <w:pPr>
              <w:pStyle w:val="Normal-pool"/>
              <w:spacing w:before="520"/>
              <w:rPr>
                <w:lang w:val="es-ES"/>
              </w:rPr>
            </w:pPr>
          </w:p>
        </w:tc>
        <w:tc>
          <w:tcPr>
            <w:tcW w:w="1897" w:type="dxa"/>
          </w:tcPr>
          <w:p w14:paraId="6D6A0937" w14:textId="77777777" w:rsidR="000A1CC4" w:rsidRPr="00A02DEC" w:rsidRDefault="000A1CC4" w:rsidP="000A1CC4">
            <w:pPr>
              <w:pStyle w:val="Normal-pool"/>
              <w:spacing w:before="520"/>
              <w:rPr>
                <w:lang w:val="es-ES"/>
              </w:rPr>
            </w:pPr>
          </w:p>
        </w:tc>
        <w:tc>
          <w:tcPr>
            <w:tcW w:w="1897" w:type="dxa"/>
            <w:tcBorders>
              <w:bottom w:val="single" w:sz="4" w:space="0" w:color="auto"/>
            </w:tcBorders>
          </w:tcPr>
          <w:p w14:paraId="17F06BF5" w14:textId="77777777" w:rsidR="000A1CC4" w:rsidRPr="00A02DEC" w:rsidRDefault="000A1CC4" w:rsidP="000A1CC4">
            <w:pPr>
              <w:pStyle w:val="Normal-pool"/>
              <w:spacing w:before="520"/>
              <w:rPr>
                <w:lang w:val="es-ES"/>
              </w:rPr>
            </w:pPr>
          </w:p>
        </w:tc>
        <w:tc>
          <w:tcPr>
            <w:tcW w:w="1897" w:type="dxa"/>
          </w:tcPr>
          <w:p w14:paraId="7D6A5BE9" w14:textId="77777777" w:rsidR="000A1CC4" w:rsidRPr="00A02DEC" w:rsidRDefault="000A1CC4" w:rsidP="000A1CC4">
            <w:pPr>
              <w:pStyle w:val="Normal-pool"/>
              <w:spacing w:before="520"/>
              <w:rPr>
                <w:lang w:val="es-ES"/>
              </w:rPr>
            </w:pPr>
          </w:p>
        </w:tc>
        <w:tc>
          <w:tcPr>
            <w:tcW w:w="1898" w:type="dxa"/>
          </w:tcPr>
          <w:p w14:paraId="7454E58A" w14:textId="77777777" w:rsidR="000A1CC4" w:rsidRPr="00A02DEC" w:rsidRDefault="000A1CC4" w:rsidP="000A1CC4">
            <w:pPr>
              <w:pStyle w:val="Normal-pool"/>
              <w:spacing w:before="520"/>
              <w:rPr>
                <w:lang w:val="es-ES"/>
              </w:rPr>
            </w:pPr>
          </w:p>
        </w:tc>
      </w:tr>
    </w:tbl>
    <w:p w14:paraId="525ED4F5" w14:textId="77777777" w:rsidR="000A1CC4" w:rsidRPr="00A02DEC" w:rsidRDefault="000A1CC4" w:rsidP="000A1CC4">
      <w:pPr>
        <w:pStyle w:val="Normal-pool"/>
        <w:rPr>
          <w:lang w:val="es-ES"/>
        </w:rPr>
      </w:pPr>
    </w:p>
    <w:sectPr w:rsidR="000A1CC4" w:rsidRPr="00A02DEC" w:rsidSect="00260668">
      <w:headerReference w:type="even" r:id="rId32"/>
      <w:headerReference w:type="default" r:id="rId33"/>
      <w:headerReference w:type="first" r:id="rId34"/>
      <w:footerReference w:type="first" r:id="rId35"/>
      <w:footnotePr>
        <w:numRestart w:val="eachSect"/>
      </w:footnotePr>
      <w:type w:val="continuous"/>
      <w:pgSz w:w="11907" w:h="16840"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B9D08A" w16cid:durableId="210773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5B473" w14:textId="77777777" w:rsidR="002D23A8" w:rsidRDefault="002D23A8">
      <w:r>
        <w:separator/>
      </w:r>
    </w:p>
  </w:endnote>
  <w:endnote w:type="continuationSeparator" w:id="0">
    <w:p w14:paraId="5318425A" w14:textId="77777777" w:rsidR="002D23A8" w:rsidRDefault="002D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828602"/>
      <w:docPartObj>
        <w:docPartGallery w:val="Page Numbers (Bottom of Page)"/>
        <w:docPartUnique/>
      </w:docPartObj>
    </w:sdtPr>
    <w:sdtEndPr>
      <w:rPr>
        <w:noProof/>
      </w:rPr>
    </w:sdtEndPr>
    <w:sdtContent>
      <w:p w14:paraId="52ED73D5" w14:textId="4DFD6B58" w:rsidR="002D23A8" w:rsidRDefault="002D23A8" w:rsidP="00C75B4C">
        <w:pPr>
          <w:pStyle w:val="Footer-pool"/>
        </w:pPr>
        <w:r>
          <w:fldChar w:fldCharType="begin"/>
        </w:r>
        <w:r>
          <w:instrText xml:space="preserve"> PAGE   \* MERGEFORMAT </w:instrText>
        </w:r>
        <w:r>
          <w:fldChar w:fldCharType="separate"/>
        </w:r>
        <w:r w:rsidR="00AA51E0">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636173"/>
      <w:docPartObj>
        <w:docPartGallery w:val="Page Numbers (Bottom of Page)"/>
        <w:docPartUnique/>
      </w:docPartObj>
    </w:sdtPr>
    <w:sdtEndPr>
      <w:rPr>
        <w:noProof/>
      </w:rPr>
    </w:sdtEndPr>
    <w:sdtContent>
      <w:p w14:paraId="56C4D3D3" w14:textId="75A831F6" w:rsidR="002D23A8" w:rsidRPr="00C75B4C" w:rsidRDefault="002D23A8" w:rsidP="00C75B4C">
        <w:pPr>
          <w:pStyle w:val="Footer-pool"/>
          <w:jc w:val="right"/>
        </w:pPr>
        <w:r>
          <w:fldChar w:fldCharType="begin"/>
        </w:r>
        <w:r>
          <w:instrText xml:space="preserve"> PAGE   \* MERGEFORMAT </w:instrText>
        </w:r>
        <w:r>
          <w:fldChar w:fldCharType="separate"/>
        </w:r>
        <w:r w:rsidR="00AA51E0">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C3C3B" w14:textId="77777777" w:rsidR="002D23A8" w:rsidRDefault="002D23A8" w:rsidP="00314D43">
    <w:pPr>
      <w:pStyle w:val="Normal-pool"/>
    </w:pPr>
    <w:r>
      <w:rPr>
        <w:lang w:val="es-ES"/>
      </w:rPr>
      <w:t>K1903774</w:t>
    </w:r>
    <w:r>
      <w:rPr>
        <w:lang w:val="es-ES"/>
      </w:rPr>
      <w:tab/>
      <w:t>300919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26D06" w14:textId="59DDE17A" w:rsidR="002D23A8" w:rsidRDefault="002D23A8" w:rsidP="000A1CC4">
    <w:pPr>
      <w:pStyle w:val="Footer"/>
    </w:pPr>
    <w:r>
      <w:rPr>
        <w:rStyle w:val="PageNumber"/>
      </w:rPr>
      <w:fldChar w:fldCharType="begin"/>
    </w:r>
    <w:r>
      <w:rPr>
        <w:rStyle w:val="PageNumber"/>
      </w:rPr>
      <w:instrText xml:space="preserve"> PAGE </w:instrText>
    </w:r>
    <w:r>
      <w:rPr>
        <w:rStyle w:val="PageNumber"/>
      </w:rPr>
      <w:fldChar w:fldCharType="separate"/>
    </w:r>
    <w:r w:rsidR="00AA51E0">
      <w:rPr>
        <w:rStyle w:val="PageNumber"/>
        <w:noProof/>
      </w:rPr>
      <w:t>28</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92820" w14:textId="52BB0E50" w:rsidR="002D23A8" w:rsidRDefault="002D23A8" w:rsidP="000A1CC4">
    <w:pPr>
      <w:pStyle w:val="Footer"/>
      <w:jc w:val="right"/>
    </w:pPr>
    <w:r w:rsidRPr="0046461D">
      <w:rPr>
        <w:rStyle w:val="PageNumber"/>
      </w:rPr>
      <w:fldChar w:fldCharType="begin"/>
    </w:r>
    <w:r w:rsidRPr="0046461D">
      <w:rPr>
        <w:rStyle w:val="PageNumber"/>
      </w:rPr>
      <w:instrText xml:space="preserve"> PAGE </w:instrText>
    </w:r>
    <w:r w:rsidRPr="0046461D">
      <w:rPr>
        <w:rStyle w:val="PageNumber"/>
      </w:rPr>
      <w:fldChar w:fldCharType="separate"/>
    </w:r>
    <w:r w:rsidR="00AA51E0">
      <w:rPr>
        <w:rStyle w:val="PageNumber"/>
        <w:noProof/>
      </w:rPr>
      <w:t>29</w:t>
    </w:r>
    <w:r w:rsidRPr="0046461D">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547274"/>
      <w:docPartObj>
        <w:docPartGallery w:val="Page Numbers (Bottom of Page)"/>
        <w:docPartUnique/>
      </w:docPartObj>
    </w:sdtPr>
    <w:sdtEndPr>
      <w:rPr>
        <w:noProof/>
      </w:rPr>
    </w:sdtEndPr>
    <w:sdtContent>
      <w:p w14:paraId="7CECEF4F" w14:textId="6F6808AE" w:rsidR="002D23A8" w:rsidRDefault="002D23A8" w:rsidP="005E4496">
        <w:pPr>
          <w:pStyle w:val="Footer-pool"/>
          <w:jc w:val="right"/>
        </w:pPr>
        <w:r>
          <w:fldChar w:fldCharType="begin"/>
        </w:r>
        <w:r>
          <w:instrText xml:space="preserve"> PAGE   \* MERGEFORMAT </w:instrText>
        </w:r>
        <w:r>
          <w:fldChar w:fldCharType="separate"/>
        </w:r>
        <w:r w:rsidR="00AA51E0">
          <w:rPr>
            <w:noProof/>
          </w:rPr>
          <w:t>5</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290081"/>
      <w:docPartObj>
        <w:docPartGallery w:val="Page Numbers (Bottom of Page)"/>
        <w:docPartUnique/>
      </w:docPartObj>
    </w:sdtPr>
    <w:sdtEndPr>
      <w:rPr>
        <w:noProof/>
      </w:rPr>
    </w:sdtEndPr>
    <w:sdtContent>
      <w:p w14:paraId="12CDC8AC" w14:textId="4A4D842A" w:rsidR="002D23A8" w:rsidRDefault="002D23A8" w:rsidP="007D1DC0">
        <w:pPr>
          <w:pStyle w:val="Footer-pool"/>
          <w:jc w:val="right"/>
        </w:pPr>
        <w:r>
          <w:fldChar w:fldCharType="begin"/>
        </w:r>
        <w:r>
          <w:instrText xml:space="preserve"> PAGE   \* MERGEFORMAT </w:instrText>
        </w:r>
        <w:r>
          <w:fldChar w:fldCharType="separate"/>
        </w:r>
        <w:r w:rsidR="00AA51E0">
          <w:rPr>
            <w:noProof/>
          </w:rPr>
          <w:t>15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870719"/>
      <w:docPartObj>
        <w:docPartGallery w:val="Page Numbers (Bottom of Page)"/>
        <w:docPartUnique/>
      </w:docPartObj>
    </w:sdtPr>
    <w:sdtEndPr>
      <w:rPr>
        <w:noProof/>
      </w:rPr>
    </w:sdtEndPr>
    <w:sdtContent>
      <w:p w14:paraId="0F92DA17" w14:textId="5AFFC353" w:rsidR="002D23A8" w:rsidRDefault="002D23A8" w:rsidP="007D1DC0">
        <w:pPr>
          <w:pStyle w:val="Footer-pool"/>
        </w:pPr>
        <w:r>
          <w:fldChar w:fldCharType="begin"/>
        </w:r>
        <w:r>
          <w:instrText xml:space="preserve"> PAGE   \* MERGEFORMAT </w:instrText>
        </w:r>
        <w:r>
          <w:fldChar w:fldCharType="separate"/>
        </w:r>
        <w:r w:rsidR="00AA51E0">
          <w:rPr>
            <w:noProof/>
          </w:rPr>
          <w:t>24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F5EE0" w14:textId="77777777" w:rsidR="002D23A8" w:rsidRPr="00493097" w:rsidRDefault="002D23A8" w:rsidP="00EE3F86">
      <w:pPr>
        <w:spacing w:before="20" w:after="60"/>
        <w:ind w:left="624"/>
        <w:rPr>
          <w:sz w:val="18"/>
          <w:szCs w:val="18"/>
        </w:rPr>
      </w:pPr>
      <w:r w:rsidRPr="00493097">
        <w:rPr>
          <w:sz w:val="18"/>
          <w:szCs w:val="18"/>
        </w:rPr>
        <w:separator/>
      </w:r>
    </w:p>
  </w:footnote>
  <w:footnote w:type="continuationSeparator" w:id="0">
    <w:p w14:paraId="0C329359" w14:textId="77777777" w:rsidR="002D23A8" w:rsidRDefault="002D23A8">
      <w:r>
        <w:continuationSeparator/>
      </w:r>
    </w:p>
  </w:footnote>
  <w:footnote w:id="1">
    <w:p w14:paraId="378D9580" w14:textId="77777777" w:rsidR="002D23A8" w:rsidRPr="002D23A8" w:rsidRDefault="002D23A8" w:rsidP="00BD30F7">
      <w:pPr>
        <w:tabs>
          <w:tab w:val="left" w:pos="624"/>
        </w:tabs>
        <w:spacing w:before="20" w:after="40"/>
        <w:ind w:left="1247"/>
        <w:rPr>
          <w:sz w:val="18"/>
          <w:szCs w:val="18"/>
          <w:lang w:val="es-ES"/>
        </w:rPr>
      </w:pPr>
      <w:r w:rsidRPr="002D23A8">
        <w:rPr>
          <w:sz w:val="18"/>
          <w:szCs w:val="18"/>
          <w:lang w:val="es-ES"/>
        </w:rPr>
        <w:t>* UNEP/MC/COP.3/1.</w:t>
      </w:r>
      <w:bookmarkStart w:id="4" w:name="_GoBack"/>
      <w:bookmarkEnd w:id="4"/>
    </w:p>
  </w:footnote>
  <w:footnote w:id="2">
    <w:p w14:paraId="4DAD1389" w14:textId="77777777" w:rsidR="002D23A8" w:rsidRPr="002D23A8" w:rsidRDefault="002D23A8" w:rsidP="00BD30F7">
      <w:pPr>
        <w:pStyle w:val="FootnoteText"/>
        <w:rPr>
          <w:szCs w:val="18"/>
        </w:rPr>
      </w:pPr>
      <w:r w:rsidRPr="002D23A8">
        <w:rPr>
          <w:rStyle w:val="FootnoteReference"/>
          <w:sz w:val="18"/>
          <w:lang w:val="es-ES"/>
        </w:rPr>
        <w:footnoteRef/>
      </w:r>
      <w:r w:rsidRPr="002D23A8">
        <w:rPr>
          <w:szCs w:val="18"/>
          <w:lang w:val="es-ES"/>
        </w:rPr>
        <w:t xml:space="preserve"> Resumen conjunto de los Presidentes de la 56ª reunión del Consejo del FMAM, decisión sobre el tema 15. Puede consultarse en https://www.gefieo.org/sites/default/files/ieo/council-documents/files/c-56-joint-summary-chairs.pdf.</w:t>
      </w:r>
    </w:p>
  </w:footnote>
  <w:footnote w:id="3">
    <w:p w14:paraId="03D345EA" w14:textId="77777777" w:rsidR="002D23A8" w:rsidRPr="002D23A8" w:rsidRDefault="002D23A8" w:rsidP="00BD30F7">
      <w:pPr>
        <w:pStyle w:val="FootnoteText"/>
        <w:tabs>
          <w:tab w:val="left" w:pos="624"/>
        </w:tabs>
        <w:rPr>
          <w:szCs w:val="18"/>
        </w:rPr>
      </w:pPr>
      <w:r w:rsidRPr="002D23A8">
        <w:rPr>
          <w:rStyle w:val="FootnoteReference"/>
          <w:sz w:val="18"/>
          <w:lang w:val="es-ES"/>
        </w:rPr>
        <w:footnoteRef/>
      </w:r>
      <w:r w:rsidRPr="002D23A8">
        <w:rPr>
          <w:szCs w:val="18"/>
          <w:lang w:val="es-ES"/>
        </w:rPr>
        <w:t xml:space="preserve"> http://www.gefieo.org/.</w:t>
      </w:r>
    </w:p>
  </w:footnote>
  <w:footnote w:id="4">
    <w:p w14:paraId="5B2DDF00" w14:textId="77777777" w:rsidR="002D23A8" w:rsidRPr="002D23A8" w:rsidRDefault="002D23A8" w:rsidP="00BD30F7">
      <w:pPr>
        <w:pStyle w:val="FootnoteText"/>
        <w:tabs>
          <w:tab w:val="left" w:pos="624"/>
        </w:tabs>
        <w:rPr>
          <w:szCs w:val="18"/>
        </w:rPr>
      </w:pPr>
      <w:r w:rsidRPr="002D23A8">
        <w:rPr>
          <w:rStyle w:val="FootnoteReference"/>
          <w:sz w:val="18"/>
          <w:lang w:val="es-ES"/>
        </w:rPr>
        <w:footnoteRef/>
      </w:r>
      <w:r w:rsidRPr="002D23A8">
        <w:rPr>
          <w:szCs w:val="18"/>
          <w:lang w:val="es-ES"/>
        </w:rPr>
        <w:t xml:space="preserve"> Desglose por regiones: África: Benin y Lesotho; Asia y el Pacífico: República Islámica del Irán; Europa Central y Oriental: Armenia; América Latina y el Caribe: Argentina.</w:t>
      </w:r>
    </w:p>
  </w:footnote>
  <w:footnote w:id="5">
    <w:p w14:paraId="09D0D74C" w14:textId="77777777" w:rsidR="002D23A8" w:rsidRPr="002D23A8" w:rsidRDefault="002D23A8" w:rsidP="00BD30F7">
      <w:pPr>
        <w:pStyle w:val="FootnoteText"/>
        <w:tabs>
          <w:tab w:val="left" w:pos="624"/>
        </w:tabs>
        <w:rPr>
          <w:szCs w:val="18"/>
        </w:rPr>
      </w:pPr>
      <w:r w:rsidRPr="002D23A8">
        <w:rPr>
          <w:rStyle w:val="FootnoteReference"/>
          <w:sz w:val="18"/>
          <w:lang w:val="es-ES"/>
        </w:rPr>
        <w:footnoteRef/>
      </w:r>
      <w:r w:rsidRPr="002D23A8">
        <w:rPr>
          <w:szCs w:val="18"/>
        </w:rPr>
        <w:t xml:space="preserve"> </w:t>
      </w:r>
      <w:r w:rsidRPr="002D23A8">
        <w:rPr>
          <w:szCs w:val="18"/>
          <w:lang w:val="es-ES"/>
          <w:rPrChange w:id="6" w:author="Silvia Serrano" w:date="2019-09-30T15:48:00Z">
            <w:rPr/>
          </w:rPrChange>
        </w:rPr>
        <w:fldChar w:fldCharType="begin"/>
      </w:r>
      <w:r w:rsidRPr="002D23A8">
        <w:rPr>
          <w:szCs w:val="18"/>
          <w:lang w:val="es-ES"/>
          <w:rPrChange w:id="7" w:author="Silvia Serrano" w:date="2019-09-30T15:48:00Z">
            <w:rPr/>
          </w:rPrChange>
        </w:rPr>
        <w:instrText xml:space="preserve"> HYPERLINK "http://www.mercuryconvention.org/Implementation/SpecificInternationalProgramme/tabid/6334/language/en-US/Default.aspx" </w:instrText>
      </w:r>
      <w:r w:rsidRPr="002D23A8">
        <w:rPr>
          <w:szCs w:val="18"/>
          <w:lang w:val="es-ES"/>
          <w:rPrChange w:id="8" w:author="Silvia Serrano" w:date="2019-09-30T15:48:00Z">
            <w:rPr/>
          </w:rPrChange>
        </w:rPr>
        <w:fldChar w:fldCharType="separate"/>
      </w:r>
      <w:r w:rsidRPr="002D23A8">
        <w:rPr>
          <w:lang w:val="es-ES"/>
          <w:rPrChange w:id="9" w:author="Silvia Serrano" w:date="2019-09-30T15:48:00Z">
            <w:rPr>
              <w:rStyle w:val="Hyperlink"/>
              <w:sz w:val="18"/>
              <w:szCs w:val="18"/>
            </w:rPr>
          </w:rPrChange>
        </w:rPr>
        <w:t>http://www.mercuryconvention.org/Implementation/SpecificInternationalProgramme/tabid/6334/language/en-US/Default.aspx</w:t>
      </w:r>
      <w:r w:rsidRPr="002D23A8">
        <w:rPr>
          <w:lang w:val="es-ES"/>
          <w:rPrChange w:id="10" w:author="Silvia Serrano" w:date="2019-09-30T15:48:00Z">
            <w:rPr>
              <w:rStyle w:val="Hyperlink"/>
              <w:sz w:val="18"/>
              <w:szCs w:val="18"/>
            </w:rPr>
          </w:rPrChange>
        </w:rPr>
        <w:fldChar w:fldCharType="end"/>
      </w:r>
      <w:r w:rsidRPr="002D23A8">
        <w:rPr>
          <w:szCs w:val="18"/>
          <w:lang w:val="es-ES"/>
          <w:rPrChange w:id="11" w:author="Silvia Serrano" w:date="2019-09-30T15:48:00Z">
            <w:rPr>
              <w:szCs w:val="18"/>
            </w:rPr>
          </w:rPrChange>
        </w:rPr>
        <w:t>.</w:t>
      </w:r>
      <w:r w:rsidRPr="002D23A8">
        <w:rPr>
          <w:szCs w:val="18"/>
        </w:rPr>
        <w:t xml:space="preserve"> </w:t>
      </w:r>
    </w:p>
  </w:footnote>
  <w:footnote w:id="6">
    <w:p w14:paraId="2BE03F59" w14:textId="77777777" w:rsidR="002D23A8" w:rsidRPr="002D23A8" w:rsidRDefault="002D23A8" w:rsidP="00BD30F7">
      <w:pPr>
        <w:pStyle w:val="FootnoteText"/>
        <w:rPr>
          <w:szCs w:val="18"/>
        </w:rPr>
      </w:pPr>
      <w:r w:rsidRPr="002D23A8">
        <w:rPr>
          <w:rStyle w:val="FootnoteReference"/>
          <w:sz w:val="18"/>
          <w:lang w:val="es-ES"/>
        </w:rPr>
        <w:footnoteRef/>
      </w:r>
      <w:r w:rsidRPr="002D23A8">
        <w:rPr>
          <w:szCs w:val="18"/>
          <w:lang w:val="es-ES"/>
        </w:rPr>
        <w:t xml:space="preserve"> UNEP/MC/COP.2/INF/3 - Informe presentado por el Fondo para el Medio Ambiente Mundial a la Conferencia de las Partes en el Convenio de Minamata sobre el Mercurio en su segunda reunión.</w:t>
      </w:r>
    </w:p>
  </w:footnote>
  <w:footnote w:id="7">
    <w:p w14:paraId="54EB10C6" w14:textId="77777777" w:rsidR="002D23A8" w:rsidRPr="002D23A8" w:rsidRDefault="002D23A8" w:rsidP="00BD30F7">
      <w:pPr>
        <w:pStyle w:val="FootnoteText"/>
        <w:rPr>
          <w:szCs w:val="18"/>
        </w:rPr>
      </w:pPr>
      <w:r w:rsidRPr="002D23A8">
        <w:rPr>
          <w:rStyle w:val="FootnoteReference"/>
          <w:sz w:val="18"/>
          <w:lang w:val="es-ES"/>
        </w:rPr>
        <w:footnoteRef/>
      </w:r>
      <w:r w:rsidRPr="002D23A8">
        <w:rPr>
          <w:szCs w:val="18"/>
          <w:lang w:val="es-ES"/>
        </w:rPr>
        <w:t xml:space="preserve"> FMAM, 2014, </w:t>
      </w:r>
      <w:r w:rsidRPr="002D23A8">
        <w:rPr>
          <w:szCs w:val="18"/>
          <w:lang w:val="es-ES"/>
          <w:rPrChange w:id="20" w:author="Silvia Serrano" w:date="2019-09-30T15:48:00Z">
            <w:rPr/>
          </w:rPrChange>
        </w:rPr>
        <w:fldChar w:fldCharType="begin"/>
      </w:r>
      <w:r w:rsidRPr="002D23A8">
        <w:rPr>
          <w:szCs w:val="18"/>
          <w:lang w:val="es-ES"/>
          <w:rPrChange w:id="21" w:author="Silvia Serrano" w:date="2019-09-30T15:48:00Z">
            <w:rPr/>
          </w:rPrChange>
        </w:rPr>
        <w:instrText xml:space="preserve"> HYPERLINK "https://www.thegef.org/council-meeting-documents/initial-guidelines-enabling-activities-minamata-convention-mercury-0" </w:instrText>
      </w:r>
      <w:r w:rsidRPr="002D23A8">
        <w:rPr>
          <w:szCs w:val="18"/>
          <w:lang w:val="es-ES"/>
          <w:rPrChange w:id="22" w:author="Silvia Serrano" w:date="2019-09-30T15:48:00Z">
            <w:rPr/>
          </w:rPrChange>
        </w:rPr>
        <w:fldChar w:fldCharType="separate"/>
      </w:r>
      <w:r w:rsidRPr="002D23A8">
        <w:rPr>
          <w:rPrChange w:id="23" w:author="Silvia Serrano" w:date="2019-09-30T15:48:00Z">
            <w:rPr>
              <w:rStyle w:val="Hyperlink"/>
              <w:sz w:val="18"/>
              <w:szCs w:val="18"/>
              <w:lang w:val="es-ES"/>
            </w:rPr>
          </w:rPrChange>
        </w:rPr>
        <w:t>Directrices iniciales del FMAM relativas a las actividades de apoyo para el Convenio de Minamata sobre el Mercurio</w:t>
      </w:r>
      <w:r w:rsidRPr="002D23A8">
        <w:rPr>
          <w:rPrChange w:id="24" w:author="Silvia Serrano" w:date="2019-09-30T15:48:00Z">
            <w:rPr>
              <w:rStyle w:val="Hyperlink"/>
              <w:sz w:val="18"/>
              <w:szCs w:val="18"/>
              <w:lang w:val="es-ES"/>
            </w:rPr>
          </w:rPrChange>
        </w:rPr>
        <w:fldChar w:fldCharType="end"/>
      </w:r>
      <w:r w:rsidRPr="002D23A8">
        <w:rPr>
          <w:szCs w:val="18"/>
          <w:lang w:val="es-ES"/>
        </w:rPr>
        <w:t>, Documento del Consejo, GEF/C.45/Inf.05/Rev.01.</w:t>
      </w:r>
    </w:p>
  </w:footnote>
  <w:footnote w:id="8">
    <w:p w14:paraId="58EF54CB" w14:textId="77777777" w:rsidR="002D23A8" w:rsidRPr="002D23A8" w:rsidRDefault="002D23A8" w:rsidP="00BD30F7">
      <w:pPr>
        <w:pStyle w:val="FootnoteText"/>
        <w:rPr>
          <w:szCs w:val="18"/>
          <w:lang w:val="es-ES"/>
          <w:rPrChange w:id="25" w:author="Silvia Serrano" w:date="2019-09-30T15:48:00Z">
            <w:rPr>
              <w:szCs w:val="18"/>
            </w:rPr>
          </w:rPrChange>
        </w:rPr>
      </w:pPr>
      <w:r w:rsidRPr="002D23A8">
        <w:rPr>
          <w:rStyle w:val="FootnoteReference"/>
          <w:sz w:val="18"/>
          <w:lang w:val="es-ES"/>
        </w:rPr>
        <w:footnoteRef/>
      </w:r>
      <w:r w:rsidRPr="002D23A8">
        <w:rPr>
          <w:szCs w:val="18"/>
          <w:lang w:val="es-ES"/>
        </w:rPr>
        <w:t xml:space="preserve"> Hasta el 15 de mayo de 2019, el FMAM prestó apoyo a un total de 111 países mediante las reposiciones quinta, sexta y séptima del Fondo para la realización de sus evaluaciones iniciales del Convenio de Minamata y a 34 países para la preparación de sus planes nacionales de acción para la extracción de oro artesanal y en pequeña escala. De las 111 evaluaciones iniciales del Convenio financiadas hasta la fecha, 17 corresponden a países que no son signatarios ni Partes, 33 a países que son </w:t>
      </w:r>
      <w:proofErr w:type="gramStart"/>
      <w:r w:rsidRPr="002D23A8">
        <w:rPr>
          <w:szCs w:val="18"/>
          <w:lang w:val="es-ES"/>
        </w:rPr>
        <w:t>signatarios</w:t>
      </w:r>
      <w:proofErr w:type="gramEnd"/>
      <w:r w:rsidRPr="002D23A8">
        <w:rPr>
          <w:szCs w:val="18"/>
          <w:lang w:val="es-ES"/>
        </w:rPr>
        <w:t xml:space="preserve"> pero no Partes, 45 a países signatarios y Partes, y 16 a países que no son signatarios pero sí Partes. De los 34 planes nacionales de acción financiados para la extracción de oro artesanal y en pequeña escala, 18 corresponden a países signatarios que son Partes, 9 a </w:t>
      </w:r>
      <w:proofErr w:type="gramStart"/>
      <w:r w:rsidRPr="002D23A8">
        <w:rPr>
          <w:szCs w:val="18"/>
          <w:lang w:val="es-ES"/>
        </w:rPr>
        <w:t>signatarios</w:t>
      </w:r>
      <w:proofErr w:type="gramEnd"/>
      <w:r w:rsidRPr="002D23A8">
        <w:rPr>
          <w:szCs w:val="18"/>
          <w:lang w:val="es-ES"/>
        </w:rPr>
        <w:t xml:space="preserve"> pero no Partes, 4 a países no signatarios pero sí Partes y 3 a países que no son signatarios ni Partes. En total, 18 países tendrán que ratificar el Convenio a fin de poder optar a recibir financiación para sus evaluaciones iniciales.</w:t>
      </w:r>
    </w:p>
  </w:footnote>
  <w:footnote w:id="9">
    <w:p w14:paraId="7094D9EB" w14:textId="77777777" w:rsidR="002D23A8" w:rsidRPr="002D23A8" w:rsidRDefault="002D23A8" w:rsidP="00BD30F7">
      <w:pPr>
        <w:pStyle w:val="FootnoteText"/>
        <w:rPr>
          <w:szCs w:val="18"/>
          <w:lang w:val="es-ES"/>
          <w:rPrChange w:id="26" w:author="Silvia Serrano" w:date="2019-09-30T15:48:00Z">
            <w:rPr>
              <w:szCs w:val="18"/>
            </w:rPr>
          </w:rPrChange>
        </w:rPr>
      </w:pPr>
      <w:r w:rsidRPr="002D23A8">
        <w:rPr>
          <w:vertAlign w:val="superscript"/>
          <w:rPrChange w:id="27" w:author="Silvia Serrano" w:date="2019-09-30T15:49:00Z">
            <w:rPr>
              <w:rStyle w:val="FootnoteReference"/>
              <w:sz w:val="18"/>
              <w:lang w:val="es-ES"/>
            </w:rPr>
          </w:rPrChange>
        </w:rPr>
        <w:footnoteRef/>
      </w:r>
      <w:r w:rsidRPr="002D23A8">
        <w:rPr>
          <w:szCs w:val="18"/>
          <w:vertAlign w:val="superscript"/>
          <w:lang w:val="es-ES"/>
          <w:rPrChange w:id="28" w:author="Silvia Serrano" w:date="2019-09-30T15:49:00Z">
            <w:rPr>
              <w:szCs w:val="18"/>
              <w:lang w:val="es-ES"/>
            </w:rPr>
          </w:rPrChange>
        </w:rPr>
        <w:t xml:space="preserve"> </w:t>
      </w:r>
      <w:r w:rsidRPr="002D23A8">
        <w:rPr>
          <w:szCs w:val="18"/>
          <w:lang w:val="es-ES"/>
        </w:rPr>
        <w:t xml:space="preserve">FMAM, 2018, </w:t>
      </w:r>
      <w:r w:rsidRPr="002D23A8">
        <w:rPr>
          <w:szCs w:val="18"/>
          <w:lang w:val="es-ES"/>
          <w:rPrChange w:id="29" w:author="Silvia Serrano" w:date="2019-09-30T15:48:00Z">
            <w:rPr/>
          </w:rPrChange>
        </w:rPr>
        <w:fldChar w:fldCharType="begin"/>
      </w:r>
      <w:r w:rsidRPr="002D23A8">
        <w:rPr>
          <w:szCs w:val="18"/>
          <w:lang w:val="es-ES"/>
          <w:rPrChange w:id="30" w:author="Silvia Serrano" w:date="2019-09-30T15:48:00Z">
            <w:rPr/>
          </w:rPrChange>
        </w:rPr>
        <w:instrText xml:space="preserve"> HYPERLINK "https://www.thegef.org/sites/default/files/council-meeting-documents/GEF.A6.05.Rev_.01_Replenishment.pdf" </w:instrText>
      </w:r>
      <w:r w:rsidRPr="002D23A8">
        <w:rPr>
          <w:szCs w:val="18"/>
          <w:lang w:val="es-ES"/>
          <w:rPrChange w:id="31" w:author="Silvia Serrano" w:date="2019-09-30T15:48:00Z">
            <w:rPr/>
          </w:rPrChange>
        </w:rPr>
        <w:fldChar w:fldCharType="separate"/>
      </w:r>
      <w:r w:rsidRPr="002D23A8">
        <w:rPr>
          <w:rPrChange w:id="32" w:author="Silvia Serrano" w:date="2019-09-30T15:48:00Z">
            <w:rPr>
              <w:rStyle w:val="Hyperlink"/>
              <w:sz w:val="18"/>
              <w:szCs w:val="18"/>
              <w:lang w:val="es-ES"/>
            </w:rPr>
          </w:rPrChange>
        </w:rPr>
        <w:t>Informe sobre la séptima reposición del Fondo Fiduciario del FMAM</w:t>
      </w:r>
      <w:r w:rsidRPr="002D23A8">
        <w:rPr>
          <w:rPrChange w:id="33" w:author="Silvia Serrano" w:date="2019-09-30T15:48:00Z">
            <w:rPr>
              <w:rStyle w:val="Hyperlink"/>
              <w:sz w:val="18"/>
              <w:szCs w:val="18"/>
              <w:lang w:val="es-ES"/>
            </w:rPr>
          </w:rPrChange>
        </w:rPr>
        <w:fldChar w:fldCharType="end"/>
      </w:r>
      <w:r w:rsidRPr="002D23A8">
        <w:rPr>
          <w:szCs w:val="18"/>
          <w:lang w:val="es-ES"/>
        </w:rPr>
        <w:t>, Documento del Consejo, GEF/A.6/05/Rev.01.</w:t>
      </w:r>
    </w:p>
  </w:footnote>
  <w:footnote w:id="10">
    <w:p w14:paraId="1978F4F9" w14:textId="07DB848E" w:rsidR="002D23A8" w:rsidRPr="002D23A8" w:rsidRDefault="002D23A8" w:rsidP="00BD30F7">
      <w:pPr>
        <w:pStyle w:val="FootnoteText"/>
        <w:rPr>
          <w:szCs w:val="18"/>
          <w:lang w:val="es-ES"/>
          <w:rPrChange w:id="36" w:author="Silvia Serrano" w:date="2019-09-30T15:48:00Z">
            <w:rPr>
              <w:szCs w:val="18"/>
            </w:rPr>
          </w:rPrChange>
        </w:rPr>
      </w:pPr>
      <w:r w:rsidRPr="002D23A8">
        <w:rPr>
          <w:szCs w:val="18"/>
          <w:vertAlign w:val="superscript"/>
          <w:lang w:val="es-ES"/>
          <w:rPrChange w:id="37" w:author="Silvia Serrano" w:date="2019-09-30T15:49:00Z">
            <w:rPr>
              <w:rStyle w:val="FootnoteReference"/>
              <w:sz w:val="18"/>
              <w:lang w:val="es-ES"/>
            </w:rPr>
          </w:rPrChange>
        </w:rPr>
        <w:footnoteRef/>
      </w:r>
      <w:r w:rsidRPr="002D23A8">
        <w:rPr>
          <w:szCs w:val="18"/>
          <w:lang w:val="es-ES"/>
          <w:rPrChange w:id="38" w:author="Silvia Serrano" w:date="2019-09-30T15:48:00Z">
            <w:rPr>
              <w:szCs w:val="18"/>
              <w:lang w:val="en-GB"/>
            </w:rPr>
          </w:rPrChange>
        </w:rPr>
        <w:t xml:space="preserve"> UNEP(DTIE)/Hg/INC.6/24, </w:t>
      </w:r>
      <w:ins w:id="39" w:author="Silvia Serrano" w:date="2019-09-30T15:37:00Z">
        <w:r w:rsidRPr="002D23A8">
          <w:rPr>
            <w:szCs w:val="18"/>
            <w:lang w:val="es-ES"/>
            <w:rPrChange w:id="40" w:author="Silvia Serrano" w:date="2019-09-30T15:48:00Z">
              <w:rPr>
                <w:szCs w:val="18"/>
                <w:lang w:val="en-GB"/>
              </w:rPr>
            </w:rPrChange>
          </w:rPr>
          <w:fldChar w:fldCharType="begin"/>
        </w:r>
        <w:r w:rsidRPr="002D23A8">
          <w:rPr>
            <w:szCs w:val="18"/>
            <w:lang w:val="es-ES"/>
            <w:rPrChange w:id="41" w:author="Silvia Serrano" w:date="2019-09-30T15:48:00Z">
              <w:rPr>
                <w:szCs w:val="18"/>
                <w:lang w:val="en-GB"/>
              </w:rPr>
            </w:rPrChange>
          </w:rPr>
          <w:instrText xml:space="preserve"> HYPERLINK "http://www.mercuryconvention.org/Portals/11/documents/meetings/inc6/Spanish/6_24_s_report.pdf" </w:instrText>
        </w:r>
        <w:r w:rsidRPr="002D23A8">
          <w:rPr>
            <w:szCs w:val="18"/>
            <w:lang w:val="es-ES"/>
            <w:rPrChange w:id="42" w:author="Silvia Serrano" w:date="2019-09-30T15:48:00Z">
              <w:rPr>
                <w:szCs w:val="18"/>
                <w:lang w:val="en-GB"/>
              </w:rPr>
            </w:rPrChange>
          </w:rPr>
          <w:fldChar w:fldCharType="separate"/>
        </w:r>
        <w:r w:rsidRPr="002D23A8">
          <w:rPr>
            <w:szCs w:val="18"/>
            <w:lang w:val="es-ES"/>
            <w:rPrChange w:id="43" w:author="Silvia Serrano" w:date="2019-09-30T15:48:00Z">
              <w:rPr>
                <w:rStyle w:val="Hyperlink"/>
                <w:sz w:val="18"/>
                <w:szCs w:val="18"/>
                <w:lang w:val="en-GB"/>
              </w:rPr>
            </w:rPrChange>
          </w:rPr>
          <w:t>http://www.mercuryconvention.org/Portals/11/documents/meetings/inc6/Spanish/6_24_s_report.pdf</w:t>
        </w:r>
        <w:r w:rsidRPr="002D23A8">
          <w:rPr>
            <w:szCs w:val="18"/>
            <w:lang w:val="es-ES"/>
            <w:rPrChange w:id="44" w:author="Silvia Serrano" w:date="2019-09-30T15:48:00Z">
              <w:rPr>
                <w:szCs w:val="18"/>
                <w:lang w:val="en-GB"/>
              </w:rPr>
            </w:rPrChange>
          </w:rPr>
          <w:fldChar w:fldCharType="end"/>
        </w:r>
        <w:r w:rsidRPr="002D23A8">
          <w:rPr>
            <w:szCs w:val="18"/>
            <w:lang w:val="es-ES"/>
            <w:rPrChange w:id="45" w:author="Silvia Serrano" w:date="2019-09-30T15:48:00Z">
              <w:rPr>
                <w:szCs w:val="18"/>
                <w:lang w:val="en-GB"/>
              </w:rPr>
            </w:rPrChange>
          </w:rPr>
          <w:t>.</w:t>
        </w:r>
      </w:ins>
      <w:del w:id="46" w:author="Silvia Serrano" w:date="2019-09-30T15:37:00Z">
        <w:r w:rsidRPr="002D23A8" w:rsidDel="002D23A8">
          <w:rPr>
            <w:szCs w:val="18"/>
            <w:lang w:val="es-ES"/>
            <w:rPrChange w:id="47" w:author="Silvia Serrano" w:date="2019-09-30T15:48:00Z">
              <w:rPr/>
            </w:rPrChange>
          </w:rPr>
          <w:fldChar w:fldCharType="begin"/>
        </w:r>
        <w:r w:rsidRPr="002D23A8" w:rsidDel="002D23A8">
          <w:rPr>
            <w:szCs w:val="18"/>
            <w:lang w:val="es-ES"/>
            <w:rPrChange w:id="48" w:author="Silvia Serrano" w:date="2019-09-30T15:48:00Z">
              <w:rPr/>
            </w:rPrChange>
          </w:rPr>
          <w:delInstrText xml:space="preserve"> HYPERLINK "http://www.mercuryconvention.org/Portals/11/documents/meetings/inc6/English/6_24_e_report.pdf" </w:delInstrText>
        </w:r>
        <w:r w:rsidRPr="002D23A8" w:rsidDel="002D23A8">
          <w:rPr>
            <w:szCs w:val="18"/>
            <w:lang w:val="es-ES"/>
            <w:rPrChange w:id="49" w:author="Silvia Serrano" w:date="2019-09-30T15:48:00Z">
              <w:rPr/>
            </w:rPrChange>
          </w:rPr>
          <w:fldChar w:fldCharType="separate"/>
        </w:r>
        <w:r w:rsidRPr="002D23A8" w:rsidDel="002D23A8">
          <w:rPr>
            <w:szCs w:val="18"/>
            <w:lang w:val="es-ES"/>
            <w:rPrChange w:id="50" w:author="Silvia Serrano" w:date="2019-09-30T15:48:00Z">
              <w:rPr>
                <w:rStyle w:val="Hyperlink"/>
                <w:sz w:val="18"/>
                <w:szCs w:val="18"/>
                <w:lang w:val="en-GB"/>
              </w:rPr>
            </w:rPrChange>
          </w:rPr>
          <w:delText>http://www.mercuryconvention.org/Portals/11/documents/meetings/inc6/English/6_24_e_report.pdf</w:delText>
        </w:r>
        <w:r w:rsidRPr="002D23A8" w:rsidDel="002D23A8">
          <w:rPr>
            <w:szCs w:val="18"/>
            <w:lang w:val="es-ES"/>
            <w:rPrChange w:id="51" w:author="Silvia Serrano" w:date="2019-09-30T15:48:00Z">
              <w:rPr>
                <w:rStyle w:val="Hyperlink"/>
                <w:sz w:val="18"/>
                <w:szCs w:val="18"/>
                <w:lang w:val="en-GB"/>
              </w:rPr>
            </w:rPrChange>
          </w:rPr>
          <w:fldChar w:fldCharType="end"/>
        </w:r>
        <w:r w:rsidRPr="002D23A8" w:rsidDel="002D23A8">
          <w:rPr>
            <w:szCs w:val="18"/>
            <w:lang w:val="es-ES"/>
            <w:rPrChange w:id="52" w:author="Silvia Serrano" w:date="2019-09-30T15:48:00Z">
              <w:rPr>
                <w:szCs w:val="18"/>
                <w:lang w:val="en-GB"/>
              </w:rPr>
            </w:rPrChange>
          </w:rPr>
          <w:delText>.</w:delText>
        </w:r>
      </w:del>
    </w:p>
  </w:footnote>
  <w:footnote w:id="11">
    <w:p w14:paraId="505ABDD0" w14:textId="77777777" w:rsidR="002D23A8" w:rsidRPr="002D23A8" w:rsidRDefault="002D23A8" w:rsidP="00BD30F7">
      <w:pPr>
        <w:pStyle w:val="FootnoteText"/>
        <w:rPr>
          <w:szCs w:val="18"/>
          <w:lang w:val="es-ES"/>
          <w:rPrChange w:id="55" w:author="Silvia Serrano" w:date="2019-09-30T15:48:00Z">
            <w:rPr>
              <w:szCs w:val="18"/>
            </w:rPr>
          </w:rPrChange>
        </w:rPr>
      </w:pPr>
      <w:r w:rsidRPr="002D23A8">
        <w:rPr>
          <w:szCs w:val="18"/>
          <w:vertAlign w:val="superscript"/>
          <w:lang w:val="es-ES"/>
          <w:rPrChange w:id="56" w:author="Silvia Serrano" w:date="2019-09-30T15:49:00Z">
            <w:rPr>
              <w:rStyle w:val="FootnoteReference"/>
              <w:color w:val="FF0000"/>
              <w:sz w:val="18"/>
              <w:lang w:val="es-ES"/>
            </w:rPr>
          </w:rPrChange>
        </w:rPr>
        <w:footnoteRef/>
      </w:r>
      <w:r w:rsidRPr="002D23A8">
        <w:rPr>
          <w:szCs w:val="18"/>
          <w:vertAlign w:val="superscript"/>
          <w:lang w:val="es-ES"/>
          <w:rPrChange w:id="57" w:author="Silvia Serrano" w:date="2019-09-30T15:49:00Z">
            <w:rPr>
              <w:color w:val="FF0000"/>
              <w:szCs w:val="18"/>
              <w:lang w:val="en-GB"/>
            </w:rPr>
          </w:rPrChange>
        </w:rPr>
        <w:t xml:space="preserve"> </w:t>
      </w:r>
      <w:r w:rsidRPr="002D23A8">
        <w:rPr>
          <w:szCs w:val="18"/>
          <w:lang w:val="es-ES"/>
          <w:rPrChange w:id="58" w:author="Silvia Serrano" w:date="2019-09-30T15:48:00Z">
            <w:rPr>
              <w:color w:val="FF0000"/>
              <w:szCs w:val="18"/>
              <w:lang w:val="en-GB"/>
            </w:rPr>
          </w:rPrChange>
        </w:rPr>
        <w:t xml:space="preserve">UNEP(DTIE)/Hg/CONF/4, </w:t>
      </w:r>
      <w:ins w:id="59" w:author="víctor" w:date="2019-09-30T14:10:00Z">
        <w:r w:rsidRPr="002D23A8">
          <w:rPr>
            <w:szCs w:val="18"/>
            <w:lang w:val="es-ES"/>
            <w:rPrChange w:id="60" w:author="Silvia Serrano" w:date="2019-09-30T15:48:00Z">
              <w:rPr>
                <w:color w:val="FF0000"/>
                <w:szCs w:val="18"/>
                <w:lang w:val="en-GB"/>
              </w:rPr>
            </w:rPrChange>
          </w:rPr>
          <w:fldChar w:fldCharType="begin"/>
        </w:r>
      </w:ins>
      <w:ins w:id="61" w:author="víctor" w:date="2019-09-30T14:11:00Z">
        <w:r w:rsidRPr="002D23A8">
          <w:rPr>
            <w:szCs w:val="18"/>
            <w:lang w:val="es-ES"/>
            <w:rPrChange w:id="62" w:author="Silvia Serrano" w:date="2019-09-30T15:48:00Z">
              <w:rPr>
                <w:color w:val="FF0000"/>
                <w:szCs w:val="18"/>
                <w:lang w:val="en-GB"/>
              </w:rPr>
            </w:rPrChange>
          </w:rPr>
          <w:instrText>HYPERLINK "http://www.mercuryconvention.org/Portals/11/documents/meetings/dipcon/english/CONF_4_Final_Act_e.pdf."</w:instrText>
        </w:r>
      </w:ins>
      <w:ins w:id="63" w:author="víctor" w:date="2019-09-30T14:10:00Z">
        <w:r w:rsidRPr="002D23A8">
          <w:rPr>
            <w:szCs w:val="18"/>
            <w:lang w:val="es-ES"/>
            <w:rPrChange w:id="64" w:author="Silvia Serrano" w:date="2019-09-30T15:48:00Z">
              <w:rPr>
                <w:color w:val="FF0000"/>
                <w:szCs w:val="18"/>
                <w:lang w:val="en-GB"/>
              </w:rPr>
            </w:rPrChange>
          </w:rPr>
          <w:fldChar w:fldCharType="separate"/>
        </w:r>
      </w:ins>
      <w:r w:rsidRPr="002D23A8">
        <w:rPr>
          <w:szCs w:val="18"/>
          <w:lang w:val="es-ES"/>
          <w:rPrChange w:id="65" w:author="Silvia Serrano" w:date="2019-09-30T15:48:00Z">
            <w:rPr>
              <w:rStyle w:val="Hyperlink"/>
              <w:color w:val="FF0000"/>
              <w:sz w:val="18"/>
            </w:rPr>
          </w:rPrChange>
        </w:rPr>
        <w:t>http://www.mercuryconvention.org/Portals/11/documents/meetings/dipcon/english/CONF_4_Final_Act_e.pdf</w:t>
      </w:r>
      <w:ins w:id="66" w:author="víctor" w:date="2019-09-30T14:10:00Z">
        <w:r w:rsidRPr="002D23A8">
          <w:rPr>
            <w:szCs w:val="18"/>
            <w:lang w:val="es-ES"/>
            <w:rPrChange w:id="67" w:author="Silvia Serrano" w:date="2019-09-30T15:48:00Z">
              <w:rPr>
                <w:color w:val="FF0000"/>
                <w:szCs w:val="18"/>
                <w:lang w:val="en-GB"/>
              </w:rPr>
            </w:rPrChange>
          </w:rPr>
          <w:fldChar w:fldCharType="end"/>
        </w:r>
      </w:ins>
      <w:ins w:id="68" w:author="víctor" w:date="2019-09-30T14:11:00Z">
        <w:r w:rsidRPr="002D23A8">
          <w:rPr>
            <w:szCs w:val="18"/>
            <w:lang w:val="es-ES"/>
            <w:rPrChange w:id="69" w:author="Silvia Serrano" w:date="2019-09-30T15:48:00Z">
              <w:rPr>
                <w:szCs w:val="18"/>
                <w:lang w:val="en-GB"/>
              </w:rPr>
            </w:rPrChange>
          </w:rPr>
          <w:t>.</w:t>
        </w:r>
      </w:ins>
    </w:p>
  </w:footnote>
  <w:footnote w:id="12">
    <w:p w14:paraId="4430A7BC" w14:textId="77777777" w:rsidR="002D23A8" w:rsidRPr="002D23A8" w:rsidRDefault="002D23A8" w:rsidP="00BD30F7">
      <w:pPr>
        <w:pStyle w:val="FootnoteText"/>
        <w:rPr>
          <w:szCs w:val="18"/>
          <w:lang w:val="es-ES"/>
          <w:rPrChange w:id="70" w:author="Silvia Serrano" w:date="2019-09-30T15:48:00Z">
            <w:rPr>
              <w:szCs w:val="18"/>
            </w:rPr>
          </w:rPrChange>
        </w:rPr>
      </w:pPr>
      <w:r w:rsidRPr="002D23A8">
        <w:rPr>
          <w:vertAlign w:val="superscript"/>
          <w:rPrChange w:id="71" w:author="Silvia Serrano" w:date="2019-09-30T15:49:00Z">
            <w:rPr>
              <w:rStyle w:val="FootnoteReference"/>
              <w:sz w:val="18"/>
              <w:lang w:val="es-ES"/>
            </w:rPr>
          </w:rPrChange>
        </w:rPr>
        <w:footnoteRef/>
      </w:r>
      <w:r w:rsidRPr="002D23A8">
        <w:rPr>
          <w:szCs w:val="18"/>
          <w:lang w:val="es-ES"/>
          <w:rPrChange w:id="72" w:author="Silvia Serrano" w:date="2019-09-30T15:48:00Z">
            <w:rPr>
              <w:szCs w:val="18"/>
              <w:lang w:val="en-GB"/>
            </w:rPr>
          </w:rPrChange>
        </w:rPr>
        <w:t xml:space="preserve"> UNEP(DTIE)/Hg/INC.6/24, </w:t>
      </w:r>
      <w:ins w:id="73" w:author="víctor" w:date="2019-09-30T14:12:00Z">
        <w:r w:rsidRPr="002D23A8">
          <w:rPr>
            <w:szCs w:val="18"/>
            <w:lang w:val="es-ES"/>
            <w:rPrChange w:id="74" w:author="Silvia Serrano" w:date="2019-09-30T15:48:00Z">
              <w:rPr>
                <w:szCs w:val="18"/>
                <w:lang w:val="en-GB"/>
              </w:rPr>
            </w:rPrChange>
          </w:rPr>
          <w:fldChar w:fldCharType="begin"/>
        </w:r>
        <w:r w:rsidRPr="002D23A8">
          <w:rPr>
            <w:szCs w:val="18"/>
            <w:lang w:val="es-ES"/>
            <w:rPrChange w:id="75" w:author="Silvia Serrano" w:date="2019-09-30T15:48:00Z">
              <w:rPr>
                <w:szCs w:val="18"/>
                <w:lang w:val="en-GB"/>
              </w:rPr>
            </w:rPrChange>
          </w:rPr>
          <w:instrText xml:space="preserve"> HYPERLINK "http://www.mercuryconvention.org/Portals/11/documents/meetings/inc6/Spanish/6_24_s_report.pdf" </w:instrText>
        </w:r>
        <w:r w:rsidRPr="002D23A8">
          <w:rPr>
            <w:szCs w:val="18"/>
            <w:lang w:val="es-ES"/>
            <w:rPrChange w:id="76" w:author="Silvia Serrano" w:date="2019-09-30T15:48:00Z">
              <w:rPr>
                <w:szCs w:val="18"/>
                <w:lang w:val="en-GB"/>
              </w:rPr>
            </w:rPrChange>
          </w:rPr>
          <w:fldChar w:fldCharType="separate"/>
        </w:r>
        <w:r w:rsidRPr="002D23A8">
          <w:rPr>
            <w:lang w:val="es-ES"/>
            <w:rPrChange w:id="77" w:author="Silvia Serrano" w:date="2019-09-30T15:48:00Z">
              <w:rPr>
                <w:rStyle w:val="Hyperlink"/>
                <w:sz w:val="18"/>
                <w:szCs w:val="18"/>
                <w:lang w:val="en-GB"/>
              </w:rPr>
            </w:rPrChange>
          </w:rPr>
          <w:t>http://www.mercuryconvention.org/Port</w:t>
        </w:r>
        <w:r w:rsidRPr="002D23A8">
          <w:rPr>
            <w:lang w:val="es-ES"/>
            <w:rPrChange w:id="78" w:author="Silvia Serrano" w:date="2019-09-30T15:48:00Z">
              <w:rPr>
                <w:rStyle w:val="Hyperlink"/>
                <w:sz w:val="18"/>
                <w:szCs w:val="18"/>
                <w:lang w:val="en-GB"/>
              </w:rPr>
            </w:rPrChange>
          </w:rPr>
          <w:t>a</w:t>
        </w:r>
        <w:r w:rsidRPr="002D23A8">
          <w:rPr>
            <w:lang w:val="es-ES"/>
            <w:rPrChange w:id="79" w:author="Silvia Serrano" w:date="2019-09-30T15:48:00Z">
              <w:rPr>
                <w:rStyle w:val="Hyperlink"/>
                <w:sz w:val="18"/>
                <w:szCs w:val="18"/>
                <w:lang w:val="en-GB"/>
              </w:rPr>
            </w:rPrChange>
          </w:rPr>
          <w:t>ls/11/documents/meetings/inc6/Spanish/6_24_s_report.pdf</w:t>
        </w:r>
        <w:r w:rsidRPr="002D23A8">
          <w:rPr>
            <w:szCs w:val="18"/>
            <w:lang w:val="es-ES"/>
            <w:rPrChange w:id="80" w:author="Silvia Serrano" w:date="2019-09-30T15:48:00Z">
              <w:rPr>
                <w:szCs w:val="18"/>
                <w:lang w:val="en-GB"/>
              </w:rPr>
            </w:rPrChange>
          </w:rPr>
          <w:fldChar w:fldCharType="end"/>
        </w:r>
      </w:ins>
      <w:r w:rsidRPr="002D23A8">
        <w:rPr>
          <w:szCs w:val="18"/>
          <w:lang w:val="es-ES"/>
          <w:rPrChange w:id="81" w:author="Silvia Serrano" w:date="2019-09-30T15:48:00Z">
            <w:rPr>
              <w:szCs w:val="18"/>
              <w:lang w:val="en-GB"/>
            </w:rPr>
          </w:rPrChange>
        </w:rPr>
        <w:t>.</w:t>
      </w:r>
    </w:p>
  </w:footnote>
  <w:footnote w:id="13">
    <w:p w14:paraId="199FA29A" w14:textId="77777777" w:rsidR="002D23A8" w:rsidRPr="002D23A8" w:rsidRDefault="002D23A8" w:rsidP="00BD30F7">
      <w:pPr>
        <w:pStyle w:val="FootnoteText"/>
        <w:rPr>
          <w:szCs w:val="18"/>
          <w:rPrChange w:id="82" w:author="Silvia Serrano" w:date="2019-09-30T15:45:00Z">
            <w:rPr>
              <w:szCs w:val="18"/>
            </w:rPr>
          </w:rPrChange>
        </w:rPr>
      </w:pPr>
      <w:r w:rsidRPr="002D23A8">
        <w:rPr>
          <w:vertAlign w:val="superscript"/>
          <w:rPrChange w:id="83" w:author="Silvia Serrano" w:date="2019-09-30T15:49:00Z">
            <w:rPr>
              <w:rStyle w:val="FootnoteReference"/>
              <w:sz w:val="18"/>
              <w:lang w:val="es-ES"/>
            </w:rPr>
          </w:rPrChange>
        </w:rPr>
        <w:footnoteRef/>
      </w:r>
      <w:r w:rsidRPr="002D23A8">
        <w:rPr>
          <w:szCs w:val="18"/>
          <w:lang w:val="es-ES"/>
          <w:rPrChange w:id="84" w:author="Silvia Serrano" w:date="2019-09-30T15:48:00Z">
            <w:rPr>
              <w:szCs w:val="18"/>
              <w:lang w:val="en-GB"/>
            </w:rPr>
          </w:rPrChange>
        </w:rPr>
        <w:t xml:space="preserve"> GEF/A.5/09, </w:t>
      </w:r>
      <w:ins w:id="85" w:author="víctor" w:date="2019-09-30T14:13:00Z">
        <w:r w:rsidRPr="002D23A8">
          <w:rPr>
            <w:szCs w:val="18"/>
            <w:lang w:val="es-ES"/>
            <w:rPrChange w:id="86" w:author="Silvia Serrano" w:date="2019-09-30T15:48:00Z">
              <w:rPr>
                <w:szCs w:val="18"/>
                <w:lang w:val="en-GB"/>
              </w:rPr>
            </w:rPrChange>
          </w:rPr>
          <w:fldChar w:fldCharType="begin"/>
        </w:r>
        <w:r w:rsidRPr="002D23A8">
          <w:rPr>
            <w:szCs w:val="18"/>
            <w:lang w:val="es-ES"/>
            <w:rPrChange w:id="87" w:author="Silvia Serrano" w:date="2019-09-30T15:48:00Z">
              <w:rPr>
                <w:szCs w:val="18"/>
                <w:lang w:val="en-GB"/>
              </w:rPr>
            </w:rPrChange>
          </w:rPr>
          <w:instrText xml:space="preserve"> HYPERLINK "https://www.thegef.org/sites/default/files/council-meeting- documents/GEF.A.5.09_Amendments_to_the_Instrument_April_16_2014_V3_1.pdf" </w:instrText>
        </w:r>
        <w:r w:rsidRPr="002D23A8">
          <w:rPr>
            <w:szCs w:val="18"/>
            <w:lang w:val="es-ES"/>
            <w:rPrChange w:id="88" w:author="Silvia Serrano" w:date="2019-09-30T15:48:00Z">
              <w:rPr>
                <w:szCs w:val="18"/>
                <w:lang w:val="en-GB"/>
              </w:rPr>
            </w:rPrChange>
          </w:rPr>
          <w:fldChar w:fldCharType="separate"/>
        </w:r>
        <w:r w:rsidRPr="002D23A8">
          <w:rPr>
            <w:lang w:val="es-ES"/>
            <w:rPrChange w:id="89" w:author="Silvia Serrano" w:date="2019-09-30T15:48:00Z">
              <w:rPr>
                <w:rStyle w:val="Hyperlink"/>
                <w:sz w:val="18"/>
                <w:szCs w:val="18"/>
                <w:lang w:val="en-GB"/>
              </w:rPr>
            </w:rPrChange>
          </w:rPr>
          <w:t>https://www.thegef.org/sites/default/files/council-meeting- documents/GEF.A.5.09_Amendments_to_the_Instrume</w:t>
        </w:r>
        <w:r w:rsidRPr="002D23A8">
          <w:rPr>
            <w:lang w:val="es-ES"/>
            <w:rPrChange w:id="90" w:author="Silvia Serrano" w:date="2019-09-30T15:48:00Z">
              <w:rPr>
                <w:rStyle w:val="Hyperlink"/>
                <w:sz w:val="18"/>
                <w:szCs w:val="18"/>
                <w:lang w:val="en-GB"/>
              </w:rPr>
            </w:rPrChange>
          </w:rPr>
          <w:t>n</w:t>
        </w:r>
        <w:r w:rsidRPr="002D23A8">
          <w:rPr>
            <w:lang w:val="es-ES"/>
            <w:rPrChange w:id="91" w:author="Silvia Serrano" w:date="2019-09-30T15:48:00Z">
              <w:rPr>
                <w:rStyle w:val="Hyperlink"/>
                <w:sz w:val="18"/>
                <w:szCs w:val="18"/>
                <w:lang w:val="en-GB"/>
              </w:rPr>
            </w:rPrChange>
          </w:rPr>
          <w:t>t_April_16_2014_V3_1.pdf</w:t>
        </w:r>
        <w:r w:rsidRPr="002D23A8">
          <w:rPr>
            <w:szCs w:val="18"/>
            <w:lang w:val="es-ES"/>
            <w:rPrChange w:id="92" w:author="Silvia Serrano" w:date="2019-09-30T15:48:00Z">
              <w:rPr>
                <w:szCs w:val="18"/>
                <w:lang w:val="en-GB"/>
              </w:rPr>
            </w:rPrChange>
          </w:rPr>
          <w:fldChar w:fldCharType="end"/>
        </w:r>
      </w:ins>
      <w:r w:rsidRPr="002D23A8">
        <w:rPr>
          <w:szCs w:val="18"/>
          <w:lang w:val="es-ES"/>
          <w:rPrChange w:id="93" w:author="Silvia Serrano" w:date="2019-09-30T15:48:00Z">
            <w:rPr>
              <w:szCs w:val="18"/>
              <w:lang w:val="en-GB"/>
            </w:rPr>
          </w:rPrChange>
        </w:rPr>
        <w:t>.</w:t>
      </w:r>
    </w:p>
  </w:footnote>
  <w:footnote w:id="14">
    <w:p w14:paraId="1C2DB67A" w14:textId="77777777" w:rsidR="002D23A8" w:rsidRPr="002D23A8" w:rsidRDefault="002D23A8" w:rsidP="00BD30F7">
      <w:pPr>
        <w:pStyle w:val="FootnoteText"/>
        <w:rPr>
          <w:szCs w:val="18"/>
          <w:rPrChange w:id="96" w:author="Silvia Serrano" w:date="2019-09-30T15:45:00Z">
            <w:rPr>
              <w:szCs w:val="18"/>
            </w:rPr>
          </w:rPrChange>
        </w:rPr>
      </w:pPr>
      <w:r w:rsidRPr="002D23A8">
        <w:rPr>
          <w:rStyle w:val="FootnoteReference"/>
          <w:sz w:val="18"/>
          <w:lang w:val="es-ES"/>
          <w:rPrChange w:id="97" w:author="Silvia Serrano" w:date="2019-09-30T15:45:00Z">
            <w:rPr>
              <w:rStyle w:val="FootnoteReference"/>
              <w:sz w:val="18"/>
              <w:lang w:val="es-ES"/>
            </w:rPr>
          </w:rPrChange>
        </w:rPr>
        <w:footnoteRef/>
      </w:r>
      <w:r w:rsidRPr="002D23A8">
        <w:rPr>
          <w:szCs w:val="18"/>
          <w:lang w:val="es-ES"/>
          <w:rPrChange w:id="98" w:author="Silvia Serrano" w:date="2019-09-30T15:45:00Z">
            <w:rPr>
              <w:szCs w:val="18"/>
              <w:lang w:val="es-ES"/>
            </w:rPr>
          </w:rPrChange>
        </w:rPr>
        <w:t xml:space="preserve"> AA: actividades de apoyo; PM: proyecto mediano (proyecto de menos de dos millones de dólares); PO: proyecto ordinario (proyecto de más de dos millones de dólares); DMP: documento marco de un programa para los enfoques programáticos.</w:t>
      </w:r>
    </w:p>
  </w:footnote>
  <w:footnote w:id="15">
    <w:p w14:paraId="20BE3991" w14:textId="77777777" w:rsidR="002D23A8" w:rsidRPr="002D23A8" w:rsidRDefault="002D23A8" w:rsidP="00BD30F7">
      <w:pPr>
        <w:pStyle w:val="FootnoteText"/>
        <w:rPr>
          <w:szCs w:val="18"/>
          <w:rPrChange w:id="99" w:author="Silvia Serrano" w:date="2019-09-30T15:45:00Z">
            <w:rPr>
              <w:szCs w:val="18"/>
            </w:rPr>
          </w:rPrChange>
        </w:rPr>
      </w:pPr>
      <w:r w:rsidRPr="002D23A8">
        <w:rPr>
          <w:rStyle w:val="FootnoteReference"/>
          <w:sz w:val="18"/>
          <w:lang w:val="es-ES"/>
          <w:rPrChange w:id="100" w:author="Silvia Serrano" w:date="2019-09-30T15:45:00Z">
            <w:rPr>
              <w:rStyle w:val="FootnoteReference"/>
              <w:sz w:val="18"/>
              <w:lang w:val="es-ES"/>
            </w:rPr>
          </w:rPrChange>
        </w:rPr>
        <w:footnoteRef/>
      </w:r>
      <w:r w:rsidRPr="002D23A8">
        <w:rPr>
          <w:szCs w:val="18"/>
          <w:lang w:val="es-ES"/>
          <w:rPrChange w:id="101" w:author="Silvia Serrano" w:date="2019-09-30T15:45:00Z">
            <w:rPr>
              <w:szCs w:val="18"/>
              <w:lang w:val="es-ES"/>
            </w:rPr>
          </w:rPrChange>
        </w:rPr>
        <w:t xml:space="preserve"> Esta cifra representa únicamente la subvención del FMAM y no incluye subvenciones para la preparación de proyectos ni honorarios de organismos.</w:t>
      </w:r>
    </w:p>
  </w:footnote>
  <w:footnote w:id="16">
    <w:p w14:paraId="3CB341F3" w14:textId="77777777" w:rsidR="002D23A8" w:rsidRPr="002D23A8" w:rsidRDefault="002D23A8" w:rsidP="00BD30F7">
      <w:pPr>
        <w:pStyle w:val="FootnoteText"/>
        <w:rPr>
          <w:szCs w:val="18"/>
          <w:rPrChange w:id="102" w:author="Silvia Serrano" w:date="2019-09-30T15:45:00Z">
            <w:rPr>
              <w:szCs w:val="18"/>
            </w:rPr>
          </w:rPrChange>
        </w:rPr>
      </w:pPr>
      <w:r w:rsidRPr="002D23A8">
        <w:rPr>
          <w:rStyle w:val="FootnoteReference"/>
          <w:sz w:val="18"/>
          <w:lang w:val="es-ES"/>
          <w:rPrChange w:id="103" w:author="Silvia Serrano" w:date="2019-09-30T15:45:00Z">
            <w:rPr>
              <w:rStyle w:val="FootnoteReference"/>
              <w:sz w:val="18"/>
              <w:lang w:val="es-ES"/>
            </w:rPr>
          </w:rPrChange>
        </w:rPr>
        <w:footnoteRef/>
      </w:r>
      <w:r w:rsidRPr="002D23A8">
        <w:rPr>
          <w:szCs w:val="18"/>
          <w:lang w:val="es-ES"/>
          <w:rPrChange w:id="104" w:author="Silvia Serrano" w:date="2019-09-30T15:45:00Z">
            <w:rPr>
              <w:szCs w:val="18"/>
              <w:lang w:val="es-ES"/>
            </w:rPr>
          </w:rPrChange>
        </w:rPr>
        <w:t xml:space="preserve"> D: la esfera de actividad de los productos químicos y los desechos.</w:t>
      </w:r>
    </w:p>
  </w:footnote>
  <w:footnote w:id="17">
    <w:p w14:paraId="43F5CBB0" w14:textId="77777777" w:rsidR="002D23A8" w:rsidRPr="002D23A8" w:rsidRDefault="002D23A8" w:rsidP="00BD30F7">
      <w:pPr>
        <w:pStyle w:val="FootnoteText"/>
        <w:rPr>
          <w:szCs w:val="18"/>
          <w:rPrChange w:id="105" w:author="Silvia Serrano" w:date="2019-09-30T15:45:00Z">
            <w:rPr>
              <w:szCs w:val="18"/>
            </w:rPr>
          </w:rPrChange>
        </w:rPr>
      </w:pPr>
      <w:r w:rsidRPr="002D23A8">
        <w:rPr>
          <w:rStyle w:val="FootnoteReference"/>
          <w:sz w:val="18"/>
          <w:lang w:val="es-ES"/>
          <w:rPrChange w:id="106" w:author="Silvia Serrano" w:date="2019-09-30T15:45:00Z">
            <w:rPr>
              <w:rStyle w:val="FootnoteReference"/>
              <w:sz w:val="18"/>
              <w:lang w:val="es-ES"/>
            </w:rPr>
          </w:rPrChange>
        </w:rPr>
        <w:footnoteRef/>
      </w:r>
      <w:r w:rsidRPr="002D23A8">
        <w:rPr>
          <w:szCs w:val="18"/>
          <w:lang w:val="es-ES"/>
          <w:rPrChange w:id="107" w:author="Silvia Serrano" w:date="2019-09-30T15:45:00Z">
            <w:rPr>
              <w:szCs w:val="18"/>
              <w:lang w:val="es-ES"/>
            </w:rPr>
          </w:rPrChange>
        </w:rPr>
        <w:t xml:space="preserve"> C: la esfera de actividad de los contaminantes orgánicos persistentes, que dejó de existir tras la quinta reposición del FMAM y quedó sustituida por la esfera de actividad de los productos químicos y los desechos a raíz de la aprobación de una enmienda al Instrumento del FMAM en la Quinta Asamblea del FMAM (mayo de 2014).</w:t>
      </w:r>
    </w:p>
  </w:footnote>
  <w:footnote w:id="18">
    <w:p w14:paraId="4793F28F" w14:textId="77777777" w:rsidR="002D23A8" w:rsidRPr="002D23A8" w:rsidRDefault="002D23A8" w:rsidP="00BD30F7">
      <w:pPr>
        <w:pStyle w:val="FootnoteText"/>
        <w:rPr>
          <w:szCs w:val="18"/>
          <w:rPrChange w:id="108" w:author="Silvia Serrano" w:date="2019-09-30T15:45:00Z">
            <w:rPr>
              <w:szCs w:val="18"/>
            </w:rPr>
          </w:rPrChange>
        </w:rPr>
      </w:pPr>
      <w:r w:rsidRPr="002D23A8">
        <w:rPr>
          <w:rStyle w:val="FootnoteReference"/>
          <w:sz w:val="18"/>
          <w:lang w:val="es-ES"/>
          <w:rPrChange w:id="109" w:author="Silvia Serrano" w:date="2019-09-30T15:45:00Z">
            <w:rPr>
              <w:rStyle w:val="FootnoteReference"/>
              <w:sz w:val="18"/>
              <w:lang w:val="es-ES"/>
            </w:rPr>
          </w:rPrChange>
        </w:rPr>
        <w:footnoteRef/>
      </w:r>
      <w:r w:rsidRPr="002D23A8">
        <w:rPr>
          <w:szCs w:val="18"/>
          <w:lang w:val="es-ES"/>
          <w:rPrChange w:id="110" w:author="Silvia Serrano" w:date="2019-09-30T15:45:00Z">
            <w:rPr>
              <w:szCs w:val="18"/>
              <w:lang w:val="es-ES"/>
            </w:rPr>
          </w:rPrChange>
        </w:rPr>
        <w:t xml:space="preserve"> PMEA: Proyectos de múltiples esferas de actividad, es decir, proyectos que se ocupan de muchas esferas de actividad prioritarias del FMAM en un mismo proyecto.</w:t>
      </w:r>
    </w:p>
  </w:footnote>
  <w:footnote w:id="19">
    <w:p w14:paraId="11CD26B4" w14:textId="77777777" w:rsidR="002D23A8" w:rsidRPr="002D23A8" w:rsidRDefault="002D23A8" w:rsidP="00BD30F7">
      <w:pPr>
        <w:pStyle w:val="FootnoteText"/>
        <w:tabs>
          <w:tab w:val="clear" w:pos="1247"/>
          <w:tab w:val="left" w:pos="284"/>
          <w:tab w:val="left" w:pos="624"/>
        </w:tabs>
        <w:rPr>
          <w:szCs w:val="18"/>
          <w:rPrChange w:id="112" w:author="Silvia Serrano" w:date="2019-09-30T15:45:00Z">
            <w:rPr>
              <w:szCs w:val="18"/>
            </w:rPr>
          </w:rPrChange>
        </w:rPr>
      </w:pPr>
      <w:r w:rsidRPr="002D23A8">
        <w:rPr>
          <w:rStyle w:val="FootnoteReference"/>
          <w:sz w:val="18"/>
          <w:lang w:val="es-ES"/>
          <w:rPrChange w:id="113" w:author="Silvia Serrano" w:date="2019-09-30T15:45:00Z">
            <w:rPr>
              <w:rStyle w:val="FootnoteReference"/>
              <w:sz w:val="18"/>
              <w:lang w:val="es-ES"/>
            </w:rPr>
          </w:rPrChange>
        </w:rPr>
        <w:footnoteRef/>
      </w:r>
      <w:r w:rsidRPr="002D23A8">
        <w:rPr>
          <w:szCs w:val="18"/>
          <w:rPrChange w:id="114" w:author="Silvia Serrano" w:date="2019-09-30T15:45:00Z">
            <w:rPr>
              <w:szCs w:val="18"/>
            </w:rPr>
          </w:rPrChange>
        </w:rPr>
        <w:t xml:space="preserve"> http://www.mercuryconvention.org/Portals/11/documents/SIP/SIP.1_6Report.pdf.</w:t>
      </w:r>
    </w:p>
  </w:footnote>
  <w:footnote w:id="20">
    <w:p w14:paraId="06527733" w14:textId="77777777" w:rsidR="002D23A8" w:rsidRPr="002D23A8" w:rsidRDefault="002D23A8" w:rsidP="00BD30F7">
      <w:pPr>
        <w:pStyle w:val="FootnoteText"/>
        <w:tabs>
          <w:tab w:val="clear" w:pos="1247"/>
          <w:tab w:val="left" w:pos="624"/>
        </w:tabs>
        <w:rPr>
          <w:szCs w:val="18"/>
          <w:rPrChange w:id="116" w:author="Silvia Serrano" w:date="2019-09-30T15:45:00Z">
            <w:rPr>
              <w:szCs w:val="18"/>
            </w:rPr>
          </w:rPrChange>
        </w:rPr>
      </w:pPr>
      <w:r w:rsidRPr="002D23A8">
        <w:rPr>
          <w:rStyle w:val="FootnoteReference"/>
          <w:sz w:val="18"/>
          <w:lang w:val="es-ES"/>
          <w:rPrChange w:id="117" w:author="Silvia Serrano" w:date="2019-09-30T15:45:00Z">
            <w:rPr>
              <w:rStyle w:val="FootnoteReference"/>
              <w:sz w:val="18"/>
              <w:lang w:val="es-ES"/>
            </w:rPr>
          </w:rPrChange>
        </w:rPr>
        <w:footnoteRef/>
      </w:r>
      <w:r w:rsidRPr="002D23A8">
        <w:rPr>
          <w:szCs w:val="18"/>
          <w:lang w:val="es-ES"/>
          <w:rPrChange w:id="118" w:author="Silvia Serrano" w:date="2019-09-30T15:45:00Z">
            <w:rPr>
              <w:szCs w:val="18"/>
              <w:lang w:val="es-ES"/>
            </w:rPr>
          </w:rPrChange>
        </w:rPr>
        <w:t xml:space="preserve"> Desglose por regiones: África: Benin y Lesotho; América Latina y el Caribe: Argentina; Asia y el Pacífico: Irán; Europa Central y Oriental: Armenia.</w:t>
      </w:r>
    </w:p>
  </w:footnote>
  <w:footnote w:id="21">
    <w:p w14:paraId="24B38EA9" w14:textId="77777777" w:rsidR="002D23A8" w:rsidRPr="002D23A8" w:rsidRDefault="002D23A8" w:rsidP="00BD30F7">
      <w:pPr>
        <w:pStyle w:val="FootnoteText"/>
        <w:tabs>
          <w:tab w:val="clear" w:pos="1247"/>
          <w:tab w:val="left" w:pos="284"/>
          <w:tab w:val="left" w:pos="624"/>
        </w:tabs>
        <w:rPr>
          <w:szCs w:val="18"/>
          <w:rPrChange w:id="119" w:author="Silvia Serrano" w:date="2019-09-30T15:45:00Z">
            <w:rPr>
              <w:szCs w:val="18"/>
            </w:rPr>
          </w:rPrChange>
        </w:rPr>
      </w:pPr>
      <w:r w:rsidRPr="002D23A8">
        <w:rPr>
          <w:rStyle w:val="FootnoteReference"/>
          <w:sz w:val="18"/>
          <w:lang w:val="es-ES"/>
          <w:rPrChange w:id="120" w:author="Silvia Serrano" w:date="2019-09-30T15:45:00Z">
            <w:rPr>
              <w:rStyle w:val="FootnoteReference"/>
              <w:sz w:val="18"/>
              <w:lang w:val="es-ES"/>
            </w:rPr>
          </w:rPrChange>
        </w:rPr>
        <w:footnoteRef/>
      </w:r>
      <w:r w:rsidRPr="002D23A8">
        <w:rPr>
          <w:szCs w:val="18"/>
          <w:rPrChange w:id="121" w:author="Silvia Serrano" w:date="2019-09-30T15:45:00Z">
            <w:rPr>
              <w:szCs w:val="18"/>
            </w:rPr>
          </w:rPrChange>
        </w:rPr>
        <w:t xml:space="preserve"> http://www.mercuryconvention.org/Portals/11/documents/SIP/SIP.GB.3.2_Report_Second_Meeting.pdf.</w:t>
      </w:r>
    </w:p>
  </w:footnote>
  <w:footnote w:id="22">
    <w:p w14:paraId="1774A68A" w14:textId="77777777" w:rsidR="002D23A8" w:rsidRPr="002D23A8" w:rsidRDefault="002D23A8" w:rsidP="00BD30F7">
      <w:pPr>
        <w:pStyle w:val="FootnoteText"/>
        <w:tabs>
          <w:tab w:val="clear" w:pos="1247"/>
          <w:tab w:val="left" w:pos="284"/>
          <w:tab w:val="left" w:pos="624"/>
        </w:tabs>
        <w:rPr>
          <w:szCs w:val="18"/>
          <w:rPrChange w:id="122" w:author="Silvia Serrano" w:date="2019-09-30T15:45:00Z">
            <w:rPr>
              <w:szCs w:val="18"/>
            </w:rPr>
          </w:rPrChange>
        </w:rPr>
      </w:pPr>
      <w:r w:rsidRPr="002D23A8">
        <w:rPr>
          <w:rStyle w:val="FootnoteReference"/>
          <w:sz w:val="18"/>
          <w:lang w:val="es-ES"/>
          <w:rPrChange w:id="123" w:author="Silvia Serrano" w:date="2019-09-30T15:45:00Z">
            <w:rPr>
              <w:rStyle w:val="FootnoteReference"/>
              <w:sz w:val="18"/>
              <w:lang w:val="es-ES"/>
            </w:rPr>
          </w:rPrChange>
        </w:rPr>
        <w:footnoteRef/>
      </w:r>
      <w:r w:rsidRPr="002D23A8">
        <w:rPr>
          <w:szCs w:val="18"/>
          <w:lang w:val="es-ES"/>
          <w:rPrChange w:id="124" w:author="Silvia Serrano" w:date="2019-09-30T15:45:00Z">
            <w:rPr>
              <w:szCs w:val="18"/>
              <w:lang w:val="es-ES"/>
            </w:rPr>
          </w:rPrChange>
        </w:rPr>
        <w:t xml:space="preserve"> En el anexo I de UNEP/MC/COP.3/10/Add.1 puede consultarse el informe de la tercera reunión de la junta directiva.</w:t>
      </w:r>
    </w:p>
  </w:footnote>
  <w:footnote w:id="23">
    <w:p w14:paraId="7125B7FF" w14:textId="77777777" w:rsidR="002D23A8" w:rsidRPr="002D23A8" w:rsidRDefault="002D23A8" w:rsidP="00BD30F7">
      <w:pPr>
        <w:pStyle w:val="FootnoteText"/>
        <w:tabs>
          <w:tab w:val="clear" w:pos="1247"/>
          <w:tab w:val="left" w:pos="284"/>
          <w:tab w:val="left" w:pos="624"/>
        </w:tabs>
        <w:rPr>
          <w:szCs w:val="18"/>
          <w:rPrChange w:id="125" w:author="Silvia Serrano" w:date="2019-09-30T15:45:00Z">
            <w:rPr>
              <w:szCs w:val="18"/>
            </w:rPr>
          </w:rPrChange>
        </w:rPr>
      </w:pPr>
      <w:r w:rsidRPr="002D23A8">
        <w:rPr>
          <w:rStyle w:val="FootnoteReference"/>
          <w:sz w:val="18"/>
          <w:lang w:val="es-ES"/>
          <w:rPrChange w:id="126" w:author="Silvia Serrano" w:date="2019-09-30T15:45:00Z">
            <w:rPr>
              <w:rStyle w:val="FootnoteReference"/>
              <w:sz w:val="18"/>
              <w:lang w:val="es-ES"/>
            </w:rPr>
          </w:rPrChange>
        </w:rPr>
        <w:footnoteRef/>
      </w:r>
      <w:r w:rsidRPr="002D23A8">
        <w:rPr>
          <w:szCs w:val="18"/>
          <w:rPrChange w:id="127" w:author="Silvia Serrano" w:date="2019-09-30T15:45:00Z">
            <w:rPr>
              <w:szCs w:val="18"/>
            </w:rPr>
          </w:rPrChange>
        </w:rPr>
        <w:t xml:space="preserve"> http://www.mercuryconvention.org/Implementation/SpecificInternationalProgramme/tabid/6334/language/en-US/Default.aspx.</w:t>
      </w:r>
    </w:p>
  </w:footnote>
  <w:footnote w:id="24">
    <w:p w14:paraId="4F10B6DC" w14:textId="77777777" w:rsidR="002D23A8" w:rsidRPr="002D23A8" w:rsidRDefault="002D23A8" w:rsidP="00BD30F7">
      <w:pPr>
        <w:pStyle w:val="FootnoteText"/>
        <w:tabs>
          <w:tab w:val="clear" w:pos="1247"/>
          <w:tab w:val="left" w:pos="624"/>
        </w:tabs>
        <w:rPr>
          <w:szCs w:val="18"/>
          <w:rPrChange w:id="128" w:author="Silvia Serrano" w:date="2019-09-30T15:45:00Z">
            <w:rPr>
              <w:szCs w:val="18"/>
            </w:rPr>
          </w:rPrChange>
        </w:rPr>
      </w:pPr>
      <w:r w:rsidRPr="002D23A8">
        <w:rPr>
          <w:rStyle w:val="FootnoteReference"/>
          <w:sz w:val="18"/>
          <w:lang w:val="es-ES"/>
          <w:rPrChange w:id="129" w:author="Silvia Serrano" w:date="2019-09-30T15:45:00Z">
            <w:rPr>
              <w:rStyle w:val="FootnoteReference"/>
              <w:sz w:val="18"/>
              <w:lang w:val="es-ES"/>
            </w:rPr>
          </w:rPrChange>
        </w:rPr>
        <w:footnoteRef/>
      </w:r>
      <w:r w:rsidRPr="002D23A8">
        <w:rPr>
          <w:szCs w:val="18"/>
          <w:lang w:val="es-ES"/>
          <w:rPrChange w:id="130" w:author="Silvia Serrano" w:date="2019-09-30T15:45:00Z">
            <w:rPr>
              <w:szCs w:val="18"/>
              <w:lang w:val="es-ES"/>
            </w:rPr>
          </w:rPrChange>
        </w:rPr>
        <w:t xml:space="preserve"> Las seis fuentes son: i) el Fondo para el Medio Ambiente Mundial; ii) el Programa internacional específico del Convenio de Minamata; iii) el Programa Especial de apoyo al fortalecimiento institucional a nivel nacional con miras a la aplicación del Convenio de Basilea, el Convenio de Estocolmo sobre Contaminantes Orgánicos Persistentes, el Convenio de Rotterdam sobre el Procedimiento de Consentimiento Fundamentado Previo Aplicable a Ciertos Plaguicidas y Productos Químicos Peligrosos Objeto de Comercio Internacional, el Convenio de Minamata sobre el Mercurio y el Enfoque Estratégico para la Gestión de los Productos Químicos a Nivel Internacional; iv) las propias actividades de la Secretaría del Convenio de Minamata destinadas a apoyar la creación de capacidad y la asistencia técnica; v) la Asociación Mundial sobre el Mercurio; y vi) las actividades bilaterales directas de apoyo para la aplicación.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BF777" w14:textId="77777777" w:rsidR="002D23A8" w:rsidRPr="00C75B4C" w:rsidRDefault="002D23A8" w:rsidP="00C75B4C">
    <w:pPr>
      <w:pStyle w:val="Header-pool"/>
    </w:pPr>
    <w:r w:rsidRPr="00C75B4C">
      <w:rPr>
        <w:bCs/>
      </w:rPr>
      <w:t>UNEP</w:t>
    </w:r>
    <w:r w:rsidRPr="00C75B4C">
      <w:t>/MC/COP.3/11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C38F9" w14:textId="77777777" w:rsidR="002D23A8" w:rsidRDefault="002D23A8" w:rsidP="00CF1CDC">
    <w:pPr>
      <w:pStyle w:val="Header-pool"/>
    </w:pPr>
    <w:r>
      <w:rPr>
        <w:bCs/>
      </w:rPr>
      <w:t>U</w:t>
    </w:r>
    <w:r w:rsidRPr="00C75B4C">
      <w:rPr>
        <w:bCs/>
      </w:rPr>
      <w:t>NEP</w:t>
    </w:r>
    <w:r w:rsidRPr="00C75B4C">
      <w:t>/MC/COP.3/11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80DE" w14:textId="77777777" w:rsidR="002D23A8" w:rsidRDefault="002D23A8" w:rsidP="00CF1CDC">
    <w:pPr>
      <w:pStyle w:val="Header-pool"/>
      <w:jc w:val="right"/>
    </w:pPr>
    <w:r>
      <w:rPr>
        <w:bCs/>
      </w:rPr>
      <w:t>U</w:t>
    </w:r>
    <w:r w:rsidRPr="00C75B4C">
      <w:rPr>
        <w:bCs/>
      </w:rPr>
      <w:t>NEP</w:t>
    </w:r>
    <w:r w:rsidRPr="00C75B4C">
      <w:t>/MC/COP.3/11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E8B82" w14:textId="77777777" w:rsidR="002D23A8" w:rsidRDefault="002D23A8" w:rsidP="00260668">
    <w:pPr>
      <w:pStyle w:val="Header-pool"/>
    </w:pPr>
    <w:r w:rsidRPr="00260668">
      <w:rPr>
        <w:bCs/>
      </w:rPr>
      <w:t>UNEP</w:t>
    </w:r>
    <w:r w:rsidRPr="00260668">
      <w:t>/MC/COP.3/11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26276" w14:textId="77777777" w:rsidR="002D23A8" w:rsidRDefault="002D23A8" w:rsidP="00C75B4C">
    <w:pPr>
      <w:pStyle w:val="Header"/>
      <w:jc w:val="right"/>
    </w:pPr>
    <w:r w:rsidRPr="00C75B4C">
      <w:rPr>
        <w:bCs/>
      </w:rPr>
      <w:t>UNEP</w:t>
    </w:r>
    <w:r w:rsidRPr="00C75B4C">
      <w:t>/MC/COP.3/11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C55DA" w14:textId="77777777" w:rsidR="002D23A8" w:rsidRDefault="002D23A8" w:rsidP="00314D4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EAF7" w14:textId="77777777" w:rsidR="002D23A8" w:rsidRPr="00CA5CA9" w:rsidRDefault="002D23A8"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4B4BC" w14:textId="77777777" w:rsidR="002D23A8" w:rsidRPr="00CA5CA9" w:rsidRDefault="002D23A8"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031BD" w14:textId="77777777" w:rsidR="002D23A8" w:rsidRDefault="002D23A8" w:rsidP="005E4496">
    <w:pPr>
      <w:pStyle w:val="Header-pool"/>
      <w:jc w:val="right"/>
    </w:pPr>
    <w:r w:rsidRPr="005E4496">
      <w:rPr>
        <w:bCs/>
      </w:rPr>
      <w:t>UNEP</w:t>
    </w:r>
    <w:r w:rsidRPr="005E4496">
      <w:t>/MC/COP.3/11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A9DB7" w14:textId="77777777" w:rsidR="002D23A8" w:rsidRDefault="002D23A8" w:rsidP="00CF1CDC">
    <w:pPr>
      <w:pStyle w:val="Header-pool"/>
    </w:pPr>
    <w:r>
      <w:rPr>
        <w:bCs/>
      </w:rPr>
      <w:t>U</w:t>
    </w:r>
    <w:r w:rsidRPr="00C75B4C">
      <w:rPr>
        <w:bCs/>
      </w:rPr>
      <w:t>NEP</w:t>
    </w:r>
    <w:r w:rsidRPr="00C75B4C">
      <w:t>/MC/COP.3/11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380CE" w14:textId="77777777" w:rsidR="002D23A8" w:rsidRDefault="002D23A8" w:rsidP="00CF1CDC">
    <w:pPr>
      <w:pStyle w:val="Header-pool"/>
      <w:jc w:val="right"/>
    </w:pPr>
    <w:r>
      <w:rPr>
        <w:bCs/>
      </w:rPr>
      <w:t>U</w:t>
    </w:r>
    <w:r w:rsidRPr="00C75B4C">
      <w:rPr>
        <w:bCs/>
      </w:rPr>
      <w:t>NEP</w:t>
    </w:r>
    <w:r w:rsidRPr="00C75B4C">
      <w:t>/MC/COP.3/11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C6FEF" w14:textId="77777777" w:rsidR="002D23A8" w:rsidRDefault="002D23A8" w:rsidP="007D1DC0">
    <w:pPr>
      <w:pStyle w:val="Header-pool"/>
      <w:jc w:val="right"/>
    </w:pPr>
    <w:r w:rsidRPr="005E4496">
      <w:rPr>
        <w:bCs/>
      </w:rPr>
      <w:t>UNEP</w:t>
    </w:r>
    <w:r w:rsidRPr="005E4496">
      <w:t>/MC/COP.3/11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FF5"/>
    <w:multiLevelType w:val="multilevel"/>
    <w:tmpl w:val="19645F7A"/>
    <w:lvl w:ilvl="0">
      <w:start w:val="1"/>
      <w:numFmt w:val="decimal"/>
      <w:lvlText w:val="%1."/>
      <w:lvlJc w:val="left"/>
      <w:pPr>
        <w:tabs>
          <w:tab w:val="num" w:pos="1134"/>
        </w:tabs>
        <w:ind w:left="1247" w:firstLine="0"/>
      </w:pPr>
      <w:rPr>
        <w:rFonts w:hint="default"/>
      </w:rPr>
    </w:lvl>
    <w:lvl w:ilvl="1">
      <w:start w:val="1"/>
      <w:numFmt w:val="lowerLetter"/>
      <w:lvlText w:val="%2)"/>
      <w:lvlJc w:val="left"/>
      <w:pPr>
        <w:ind w:left="2174" w:hanging="360"/>
      </w:p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6E34146"/>
    <w:multiLevelType w:val="multilevel"/>
    <w:tmpl w:val="CF2EA1F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bullet"/>
      <w:lvlText w:val=""/>
      <w:lvlJc w:val="left"/>
      <w:pPr>
        <w:tabs>
          <w:tab w:val="num" w:pos="1134"/>
        </w:tabs>
        <w:ind w:left="2948" w:hanging="567"/>
      </w:pPr>
      <w:rPr>
        <w:rFonts w:ascii="Wingdings" w:hAnsi="Wingding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7C16143"/>
    <w:multiLevelType w:val="multilevel"/>
    <w:tmpl w:val="3606D078"/>
    <w:lvl w:ilvl="0">
      <w:start w:val="1"/>
      <w:numFmt w:val="decimal"/>
      <w:lvlText w:val="%1."/>
      <w:lvlJc w:val="left"/>
      <w:pPr>
        <w:tabs>
          <w:tab w:val="num" w:pos="1134"/>
        </w:tabs>
        <w:ind w:left="1247" w:firstLine="0"/>
      </w:pPr>
      <w:rPr>
        <w:rFonts w:hint="default"/>
      </w:rPr>
    </w:lvl>
    <w:lvl w:ilvl="1">
      <w:start w:val="1"/>
      <w:numFmt w:val="lowerLetter"/>
      <w:lvlText w:val="%2)"/>
      <w:lvlJc w:val="left"/>
      <w:pPr>
        <w:ind w:left="2174" w:hanging="360"/>
      </w:p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29B6776B"/>
    <w:multiLevelType w:val="hybridMultilevel"/>
    <w:tmpl w:val="0930CC4A"/>
    <w:lvl w:ilvl="0" w:tplc="B5D89D98">
      <w:start w:val="1"/>
      <w:numFmt w:val="decimal"/>
      <w:pStyle w:val="MainParagraphwit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15:restartNumberingAfterBreak="0">
    <w:nsid w:val="52A66A9D"/>
    <w:multiLevelType w:val="multilevel"/>
    <w:tmpl w:val="C85CFF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6AD5282"/>
    <w:multiLevelType w:val="hybridMultilevel"/>
    <w:tmpl w:val="1540A8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pStyle w:val="Normalnumber"/>
        <w:lvlText w:val="%1."/>
        <w:lvlJc w:val="left"/>
        <w:pPr>
          <w:tabs>
            <w:tab w:val="num" w:pos="1134"/>
          </w:tabs>
          <w:ind w:left="1247" w:firstLine="0"/>
        </w:pPr>
        <w:rPr>
          <w:rFonts w:hint="default"/>
          <w:sz w:val="20"/>
          <w:szCs w:val="20"/>
        </w:rPr>
      </w:lvl>
    </w:lvlOverride>
  </w:num>
  <w:num w:numId="2">
    <w:abstractNumId w:val="2"/>
  </w:num>
  <w:num w:numId="3">
    <w:abstractNumId w:val="5"/>
  </w:num>
  <w:num w:numId="4">
    <w:abstractNumId w:val="6"/>
    <w:lvlOverride w:ilvl="0">
      <w:startOverride w:val="1"/>
      <w:lvl w:ilvl="0">
        <w:start w:val="1"/>
        <w:numFmt w:val="decimal"/>
        <w:pStyle w:val="Normalnumber"/>
        <w:lvlText w:val="%1."/>
        <w:lvlJc w:val="left"/>
        <w:pPr>
          <w:tabs>
            <w:tab w:val="num" w:pos="1134"/>
          </w:tabs>
          <w:ind w:left="1247" w:firstLine="0"/>
        </w:pPr>
        <w:rPr>
          <w:rFonts w:hint="default"/>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5">
    <w:abstractNumId w:val="6"/>
  </w:num>
  <w:num w:numId="6">
    <w:abstractNumId w:val="0"/>
  </w:num>
  <w:num w:numId="7">
    <w:abstractNumId w:val="3"/>
  </w:num>
  <w:num w:numId="8">
    <w:abstractNumId w:val="1"/>
  </w:num>
  <w:num w:numId="9">
    <w:abstractNumId w:val="4"/>
  </w:num>
  <w:num w:numId="10">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lvia Serrano">
    <w15:presenceInfo w15:providerId="None" w15:userId="Silvia Serra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1"/>
  <w:activeWritingStyle w:appName="MSWord" w:lang="es-ES" w:vendorID="64" w:dllVersion="0" w:nlCheck="1" w:checkStyle="0"/>
  <w:activeWritingStyle w:appName="MSWord" w:lang="fr-CH"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95"/>
    <w:rsid w:val="00000E4A"/>
    <w:rsid w:val="0000222A"/>
    <w:rsid w:val="000024A3"/>
    <w:rsid w:val="000077AD"/>
    <w:rsid w:val="000078CE"/>
    <w:rsid w:val="00011A16"/>
    <w:rsid w:val="000149E6"/>
    <w:rsid w:val="00020F23"/>
    <w:rsid w:val="00023DA9"/>
    <w:rsid w:val="000247B0"/>
    <w:rsid w:val="0002588C"/>
    <w:rsid w:val="000265A2"/>
    <w:rsid w:val="00026997"/>
    <w:rsid w:val="00026A08"/>
    <w:rsid w:val="00032E4E"/>
    <w:rsid w:val="00033E0B"/>
    <w:rsid w:val="00035EDE"/>
    <w:rsid w:val="0004098F"/>
    <w:rsid w:val="000423D5"/>
    <w:rsid w:val="0005075A"/>
    <w:rsid w:val="000509B4"/>
    <w:rsid w:val="00051DC8"/>
    <w:rsid w:val="00055CA6"/>
    <w:rsid w:val="00056013"/>
    <w:rsid w:val="0006035B"/>
    <w:rsid w:val="0006096F"/>
    <w:rsid w:val="00064318"/>
    <w:rsid w:val="000649C5"/>
    <w:rsid w:val="00066CC0"/>
    <w:rsid w:val="00071886"/>
    <w:rsid w:val="000742BC"/>
    <w:rsid w:val="00076CC6"/>
    <w:rsid w:val="00077AF1"/>
    <w:rsid w:val="000803B0"/>
    <w:rsid w:val="000806ED"/>
    <w:rsid w:val="000813F1"/>
    <w:rsid w:val="00082A0C"/>
    <w:rsid w:val="00083504"/>
    <w:rsid w:val="000839C0"/>
    <w:rsid w:val="00085EFC"/>
    <w:rsid w:val="0009177E"/>
    <w:rsid w:val="00091D87"/>
    <w:rsid w:val="00092BEB"/>
    <w:rsid w:val="00093808"/>
    <w:rsid w:val="00095A76"/>
    <w:rsid w:val="00095CA9"/>
    <w:rsid w:val="00096083"/>
    <w:rsid w:val="0009640C"/>
    <w:rsid w:val="000A1CC4"/>
    <w:rsid w:val="000A730C"/>
    <w:rsid w:val="000B20E4"/>
    <w:rsid w:val="000B22A2"/>
    <w:rsid w:val="000B236E"/>
    <w:rsid w:val="000B541B"/>
    <w:rsid w:val="000B666E"/>
    <w:rsid w:val="000B73F9"/>
    <w:rsid w:val="000C25C0"/>
    <w:rsid w:val="000C262E"/>
    <w:rsid w:val="000C2A52"/>
    <w:rsid w:val="000C2A88"/>
    <w:rsid w:val="000C7417"/>
    <w:rsid w:val="000C7AE9"/>
    <w:rsid w:val="000D142B"/>
    <w:rsid w:val="000D33C0"/>
    <w:rsid w:val="000D4CF6"/>
    <w:rsid w:val="000D59BC"/>
    <w:rsid w:val="000D6941"/>
    <w:rsid w:val="000E07B3"/>
    <w:rsid w:val="000E23D8"/>
    <w:rsid w:val="000E2DAC"/>
    <w:rsid w:val="000E58E6"/>
    <w:rsid w:val="000F09C6"/>
    <w:rsid w:val="000F4829"/>
    <w:rsid w:val="000F5522"/>
    <w:rsid w:val="000F6BEE"/>
    <w:rsid w:val="001020A9"/>
    <w:rsid w:val="00102A99"/>
    <w:rsid w:val="00102AAC"/>
    <w:rsid w:val="001030C9"/>
    <w:rsid w:val="00103368"/>
    <w:rsid w:val="001038DD"/>
    <w:rsid w:val="001130B2"/>
    <w:rsid w:val="00113D07"/>
    <w:rsid w:val="00114DC2"/>
    <w:rsid w:val="00117F6B"/>
    <w:rsid w:val="001202E3"/>
    <w:rsid w:val="00123699"/>
    <w:rsid w:val="001241FB"/>
    <w:rsid w:val="0013059D"/>
    <w:rsid w:val="00132FAC"/>
    <w:rsid w:val="00134617"/>
    <w:rsid w:val="00136187"/>
    <w:rsid w:val="0014074F"/>
    <w:rsid w:val="00141A55"/>
    <w:rsid w:val="00141F90"/>
    <w:rsid w:val="0014293F"/>
    <w:rsid w:val="0014397D"/>
    <w:rsid w:val="00143F8B"/>
    <w:rsid w:val="001446A3"/>
    <w:rsid w:val="0014699D"/>
    <w:rsid w:val="0015187C"/>
    <w:rsid w:val="001525C8"/>
    <w:rsid w:val="00152775"/>
    <w:rsid w:val="00152B6B"/>
    <w:rsid w:val="00155395"/>
    <w:rsid w:val="00155A2F"/>
    <w:rsid w:val="00156B6B"/>
    <w:rsid w:val="00160D74"/>
    <w:rsid w:val="001646EA"/>
    <w:rsid w:val="00167D02"/>
    <w:rsid w:val="001714BF"/>
    <w:rsid w:val="001759D8"/>
    <w:rsid w:val="00176A7F"/>
    <w:rsid w:val="00177961"/>
    <w:rsid w:val="00177D7F"/>
    <w:rsid w:val="001800F9"/>
    <w:rsid w:val="00180C3F"/>
    <w:rsid w:val="00181B12"/>
    <w:rsid w:val="00181EC8"/>
    <w:rsid w:val="00181F66"/>
    <w:rsid w:val="00184349"/>
    <w:rsid w:val="001863F9"/>
    <w:rsid w:val="001875E9"/>
    <w:rsid w:val="001933B0"/>
    <w:rsid w:val="00195F33"/>
    <w:rsid w:val="001A1DFE"/>
    <w:rsid w:val="001B1617"/>
    <w:rsid w:val="001B4B28"/>
    <w:rsid w:val="001B504B"/>
    <w:rsid w:val="001B6F98"/>
    <w:rsid w:val="001C191A"/>
    <w:rsid w:val="001C24BC"/>
    <w:rsid w:val="001C3B4D"/>
    <w:rsid w:val="001C3BBF"/>
    <w:rsid w:val="001C47DE"/>
    <w:rsid w:val="001D2310"/>
    <w:rsid w:val="001D3874"/>
    <w:rsid w:val="001D568F"/>
    <w:rsid w:val="001D7E75"/>
    <w:rsid w:val="001E0D73"/>
    <w:rsid w:val="001E45BD"/>
    <w:rsid w:val="001E4B3D"/>
    <w:rsid w:val="001E5422"/>
    <w:rsid w:val="001E56D2"/>
    <w:rsid w:val="001E57F4"/>
    <w:rsid w:val="001E5A81"/>
    <w:rsid w:val="001E7D56"/>
    <w:rsid w:val="001F04F1"/>
    <w:rsid w:val="001F082B"/>
    <w:rsid w:val="001F235D"/>
    <w:rsid w:val="001F405F"/>
    <w:rsid w:val="001F75DE"/>
    <w:rsid w:val="001F7B27"/>
    <w:rsid w:val="00200388"/>
    <w:rsid w:val="0020077E"/>
    <w:rsid w:val="00200D58"/>
    <w:rsid w:val="002011C1"/>
    <w:rsid w:val="002013BE"/>
    <w:rsid w:val="00201EDC"/>
    <w:rsid w:val="00203C88"/>
    <w:rsid w:val="00204CBF"/>
    <w:rsid w:val="002063A4"/>
    <w:rsid w:val="0021145B"/>
    <w:rsid w:val="00220C23"/>
    <w:rsid w:val="00222EFD"/>
    <w:rsid w:val="002244E3"/>
    <w:rsid w:val="002247F6"/>
    <w:rsid w:val="00225E21"/>
    <w:rsid w:val="00225E44"/>
    <w:rsid w:val="00226D2C"/>
    <w:rsid w:val="00234E78"/>
    <w:rsid w:val="00243D36"/>
    <w:rsid w:val="00246151"/>
    <w:rsid w:val="002462ED"/>
    <w:rsid w:val="00247707"/>
    <w:rsid w:val="00252456"/>
    <w:rsid w:val="00253913"/>
    <w:rsid w:val="0025781D"/>
    <w:rsid w:val="0026018E"/>
    <w:rsid w:val="00260668"/>
    <w:rsid w:val="00266723"/>
    <w:rsid w:val="0026763F"/>
    <w:rsid w:val="00270AB2"/>
    <w:rsid w:val="0027136D"/>
    <w:rsid w:val="0027451E"/>
    <w:rsid w:val="00275CF2"/>
    <w:rsid w:val="002761B1"/>
    <w:rsid w:val="002769ED"/>
    <w:rsid w:val="002810BA"/>
    <w:rsid w:val="00283AE6"/>
    <w:rsid w:val="00286740"/>
    <w:rsid w:val="002874F3"/>
    <w:rsid w:val="00291EAE"/>
    <w:rsid w:val="002923BE"/>
    <w:rsid w:val="002929D8"/>
    <w:rsid w:val="00292A8A"/>
    <w:rsid w:val="00296E5F"/>
    <w:rsid w:val="00297B74"/>
    <w:rsid w:val="002A1D06"/>
    <w:rsid w:val="002A237D"/>
    <w:rsid w:val="002A25E7"/>
    <w:rsid w:val="002A33E4"/>
    <w:rsid w:val="002A4C53"/>
    <w:rsid w:val="002A783B"/>
    <w:rsid w:val="002B0292"/>
    <w:rsid w:val="002B0672"/>
    <w:rsid w:val="002B247F"/>
    <w:rsid w:val="002B50D4"/>
    <w:rsid w:val="002B58BF"/>
    <w:rsid w:val="002B5AC1"/>
    <w:rsid w:val="002B638B"/>
    <w:rsid w:val="002C145D"/>
    <w:rsid w:val="002C2C3E"/>
    <w:rsid w:val="002C533E"/>
    <w:rsid w:val="002C5C69"/>
    <w:rsid w:val="002D027F"/>
    <w:rsid w:val="002D23A8"/>
    <w:rsid w:val="002D2D13"/>
    <w:rsid w:val="002D3E15"/>
    <w:rsid w:val="002D3FF9"/>
    <w:rsid w:val="002D52BF"/>
    <w:rsid w:val="002D7A85"/>
    <w:rsid w:val="002D7B60"/>
    <w:rsid w:val="002E11A7"/>
    <w:rsid w:val="002E5339"/>
    <w:rsid w:val="002E6C6A"/>
    <w:rsid w:val="002E73F4"/>
    <w:rsid w:val="002E7FBE"/>
    <w:rsid w:val="002F08DB"/>
    <w:rsid w:val="002F123A"/>
    <w:rsid w:val="002F19D1"/>
    <w:rsid w:val="002F4761"/>
    <w:rsid w:val="002F5C79"/>
    <w:rsid w:val="002F5F05"/>
    <w:rsid w:val="002F68C2"/>
    <w:rsid w:val="002F68EE"/>
    <w:rsid w:val="002F7012"/>
    <w:rsid w:val="003019E2"/>
    <w:rsid w:val="00302B7F"/>
    <w:rsid w:val="003043C3"/>
    <w:rsid w:val="00310162"/>
    <w:rsid w:val="00310A32"/>
    <w:rsid w:val="00310B32"/>
    <w:rsid w:val="00310BEB"/>
    <w:rsid w:val="0031413F"/>
    <w:rsid w:val="00314854"/>
    <w:rsid w:val="003148BB"/>
    <w:rsid w:val="00314D43"/>
    <w:rsid w:val="003153B9"/>
    <w:rsid w:val="003178A8"/>
    <w:rsid w:val="00317976"/>
    <w:rsid w:val="00320F2F"/>
    <w:rsid w:val="0032457E"/>
    <w:rsid w:val="00325D38"/>
    <w:rsid w:val="0032612A"/>
    <w:rsid w:val="00327BE0"/>
    <w:rsid w:val="00333D70"/>
    <w:rsid w:val="00334792"/>
    <w:rsid w:val="00335FB2"/>
    <w:rsid w:val="003410C9"/>
    <w:rsid w:val="003427C0"/>
    <w:rsid w:val="003458E2"/>
    <w:rsid w:val="00347C79"/>
    <w:rsid w:val="0035220C"/>
    <w:rsid w:val="0035277E"/>
    <w:rsid w:val="00353807"/>
    <w:rsid w:val="0035395B"/>
    <w:rsid w:val="00355EA9"/>
    <w:rsid w:val="00357141"/>
    <w:rsid w:val="003578DE"/>
    <w:rsid w:val="003609A4"/>
    <w:rsid w:val="00361688"/>
    <w:rsid w:val="00364032"/>
    <w:rsid w:val="003649C2"/>
    <w:rsid w:val="00367FFE"/>
    <w:rsid w:val="00372D38"/>
    <w:rsid w:val="0037396C"/>
    <w:rsid w:val="00377C48"/>
    <w:rsid w:val="00380A39"/>
    <w:rsid w:val="00383E58"/>
    <w:rsid w:val="0038536E"/>
    <w:rsid w:val="003877D5"/>
    <w:rsid w:val="003929B8"/>
    <w:rsid w:val="00392DCC"/>
    <w:rsid w:val="00393432"/>
    <w:rsid w:val="00394208"/>
    <w:rsid w:val="00396257"/>
    <w:rsid w:val="00397EB8"/>
    <w:rsid w:val="003A4FD0"/>
    <w:rsid w:val="003A5430"/>
    <w:rsid w:val="003A69D1"/>
    <w:rsid w:val="003A7705"/>
    <w:rsid w:val="003A77F1"/>
    <w:rsid w:val="003B04FE"/>
    <w:rsid w:val="003B0920"/>
    <w:rsid w:val="003B1545"/>
    <w:rsid w:val="003B208C"/>
    <w:rsid w:val="003C3219"/>
    <w:rsid w:val="003C3840"/>
    <w:rsid w:val="003C409D"/>
    <w:rsid w:val="003C4544"/>
    <w:rsid w:val="003C5583"/>
    <w:rsid w:val="003C5BA6"/>
    <w:rsid w:val="003C74CF"/>
    <w:rsid w:val="003D0AA5"/>
    <w:rsid w:val="003D3752"/>
    <w:rsid w:val="003D6BCD"/>
    <w:rsid w:val="003E12A0"/>
    <w:rsid w:val="003E35DA"/>
    <w:rsid w:val="003E455D"/>
    <w:rsid w:val="003E4880"/>
    <w:rsid w:val="003F06AA"/>
    <w:rsid w:val="003F0E85"/>
    <w:rsid w:val="003F406B"/>
    <w:rsid w:val="00410C55"/>
    <w:rsid w:val="00414005"/>
    <w:rsid w:val="00414D69"/>
    <w:rsid w:val="00416854"/>
    <w:rsid w:val="00417725"/>
    <w:rsid w:val="00420FA9"/>
    <w:rsid w:val="00421674"/>
    <w:rsid w:val="0042266F"/>
    <w:rsid w:val="00422B0C"/>
    <w:rsid w:val="00425695"/>
    <w:rsid w:val="004323B4"/>
    <w:rsid w:val="00432FD5"/>
    <w:rsid w:val="00437F26"/>
    <w:rsid w:val="00444097"/>
    <w:rsid w:val="00445487"/>
    <w:rsid w:val="00447E0D"/>
    <w:rsid w:val="00450216"/>
    <w:rsid w:val="00453EA8"/>
    <w:rsid w:val="00454769"/>
    <w:rsid w:val="0046461D"/>
    <w:rsid w:val="00466991"/>
    <w:rsid w:val="0047064C"/>
    <w:rsid w:val="00473671"/>
    <w:rsid w:val="00473D77"/>
    <w:rsid w:val="004742F5"/>
    <w:rsid w:val="004774F6"/>
    <w:rsid w:val="00477A02"/>
    <w:rsid w:val="004822B7"/>
    <w:rsid w:val="004834AA"/>
    <w:rsid w:val="0048755F"/>
    <w:rsid w:val="0048796A"/>
    <w:rsid w:val="00493033"/>
    <w:rsid w:val="00493097"/>
    <w:rsid w:val="0049469E"/>
    <w:rsid w:val="004A1D8F"/>
    <w:rsid w:val="004A2217"/>
    <w:rsid w:val="004A24F9"/>
    <w:rsid w:val="004A42E1"/>
    <w:rsid w:val="004B033D"/>
    <w:rsid w:val="004B162C"/>
    <w:rsid w:val="004B2020"/>
    <w:rsid w:val="004B2ABE"/>
    <w:rsid w:val="004C258B"/>
    <w:rsid w:val="004C3A6C"/>
    <w:rsid w:val="004C3DBE"/>
    <w:rsid w:val="004C5269"/>
    <w:rsid w:val="004C5732"/>
    <w:rsid w:val="004C5C96"/>
    <w:rsid w:val="004C768A"/>
    <w:rsid w:val="004D06A4"/>
    <w:rsid w:val="004E0DFF"/>
    <w:rsid w:val="004E49A6"/>
    <w:rsid w:val="004F1A81"/>
    <w:rsid w:val="004F2DBC"/>
    <w:rsid w:val="004F3FCB"/>
    <w:rsid w:val="004F4A4F"/>
    <w:rsid w:val="004F5C4C"/>
    <w:rsid w:val="004F78FD"/>
    <w:rsid w:val="00501354"/>
    <w:rsid w:val="005050D2"/>
    <w:rsid w:val="0051062C"/>
    <w:rsid w:val="00511F58"/>
    <w:rsid w:val="00512F59"/>
    <w:rsid w:val="00515FF8"/>
    <w:rsid w:val="0051601D"/>
    <w:rsid w:val="00516D83"/>
    <w:rsid w:val="005218D9"/>
    <w:rsid w:val="00521BFC"/>
    <w:rsid w:val="00525403"/>
    <w:rsid w:val="00525C45"/>
    <w:rsid w:val="00527B13"/>
    <w:rsid w:val="00532D35"/>
    <w:rsid w:val="005345C9"/>
    <w:rsid w:val="00535E09"/>
    <w:rsid w:val="00536186"/>
    <w:rsid w:val="00544CBB"/>
    <w:rsid w:val="005464D2"/>
    <w:rsid w:val="00551B65"/>
    <w:rsid w:val="0055235C"/>
    <w:rsid w:val="00554050"/>
    <w:rsid w:val="00556704"/>
    <w:rsid w:val="00564176"/>
    <w:rsid w:val="005656D7"/>
    <w:rsid w:val="00566984"/>
    <w:rsid w:val="0057315F"/>
    <w:rsid w:val="0057362C"/>
    <w:rsid w:val="00573A85"/>
    <w:rsid w:val="005752C8"/>
    <w:rsid w:val="00576104"/>
    <w:rsid w:val="00585979"/>
    <w:rsid w:val="00586418"/>
    <w:rsid w:val="0059133F"/>
    <w:rsid w:val="00592B21"/>
    <w:rsid w:val="0059564D"/>
    <w:rsid w:val="005A0D5B"/>
    <w:rsid w:val="005A2B9E"/>
    <w:rsid w:val="005B0567"/>
    <w:rsid w:val="005B0A78"/>
    <w:rsid w:val="005B44BF"/>
    <w:rsid w:val="005B6AB4"/>
    <w:rsid w:val="005B7421"/>
    <w:rsid w:val="005C0407"/>
    <w:rsid w:val="005C3436"/>
    <w:rsid w:val="005C67C8"/>
    <w:rsid w:val="005D0249"/>
    <w:rsid w:val="005D18FA"/>
    <w:rsid w:val="005D2E3E"/>
    <w:rsid w:val="005D4FD4"/>
    <w:rsid w:val="005D664C"/>
    <w:rsid w:val="005D6E8C"/>
    <w:rsid w:val="005D709B"/>
    <w:rsid w:val="005E2A4D"/>
    <w:rsid w:val="005E3004"/>
    <w:rsid w:val="005E3357"/>
    <w:rsid w:val="005E4496"/>
    <w:rsid w:val="005F100C"/>
    <w:rsid w:val="005F68DA"/>
    <w:rsid w:val="005F7419"/>
    <w:rsid w:val="00601BC9"/>
    <w:rsid w:val="006036CF"/>
    <w:rsid w:val="00603EC1"/>
    <w:rsid w:val="00604142"/>
    <w:rsid w:val="00606B2A"/>
    <w:rsid w:val="0060773B"/>
    <w:rsid w:val="0061107E"/>
    <w:rsid w:val="006110FA"/>
    <w:rsid w:val="00611CFF"/>
    <w:rsid w:val="00613FD6"/>
    <w:rsid w:val="006157B5"/>
    <w:rsid w:val="00617224"/>
    <w:rsid w:val="00626FC6"/>
    <w:rsid w:val="006303B4"/>
    <w:rsid w:val="00630ADC"/>
    <w:rsid w:val="00633D3D"/>
    <w:rsid w:val="00640196"/>
    <w:rsid w:val="00641703"/>
    <w:rsid w:val="00642809"/>
    <w:rsid w:val="006431A6"/>
    <w:rsid w:val="00643E3A"/>
    <w:rsid w:val="006459F6"/>
    <w:rsid w:val="00647CF5"/>
    <w:rsid w:val="006501AD"/>
    <w:rsid w:val="00651BFA"/>
    <w:rsid w:val="00654475"/>
    <w:rsid w:val="00656010"/>
    <w:rsid w:val="00656D9D"/>
    <w:rsid w:val="00656DF0"/>
    <w:rsid w:val="0066146C"/>
    <w:rsid w:val="00663DDB"/>
    <w:rsid w:val="00665A4B"/>
    <w:rsid w:val="00665FC2"/>
    <w:rsid w:val="00667388"/>
    <w:rsid w:val="00670FAE"/>
    <w:rsid w:val="00677E3A"/>
    <w:rsid w:val="00681ADF"/>
    <w:rsid w:val="00682B4E"/>
    <w:rsid w:val="006909EB"/>
    <w:rsid w:val="00692E2A"/>
    <w:rsid w:val="006946EE"/>
    <w:rsid w:val="0069496A"/>
    <w:rsid w:val="006965FB"/>
    <w:rsid w:val="00696C1C"/>
    <w:rsid w:val="006A3CA4"/>
    <w:rsid w:val="006A76F2"/>
    <w:rsid w:val="006B20CE"/>
    <w:rsid w:val="006B77B3"/>
    <w:rsid w:val="006B7D29"/>
    <w:rsid w:val="006C2D86"/>
    <w:rsid w:val="006C5732"/>
    <w:rsid w:val="006D071F"/>
    <w:rsid w:val="006D19D4"/>
    <w:rsid w:val="006D2ABA"/>
    <w:rsid w:val="006D2D04"/>
    <w:rsid w:val="006D5644"/>
    <w:rsid w:val="006D6146"/>
    <w:rsid w:val="006D70BC"/>
    <w:rsid w:val="006D7EFB"/>
    <w:rsid w:val="006E17D2"/>
    <w:rsid w:val="006E5CC4"/>
    <w:rsid w:val="006E6672"/>
    <w:rsid w:val="006E6722"/>
    <w:rsid w:val="006E68AA"/>
    <w:rsid w:val="006F7AFF"/>
    <w:rsid w:val="006F7EA1"/>
    <w:rsid w:val="0070279D"/>
    <w:rsid w:val="007027B9"/>
    <w:rsid w:val="0070374D"/>
    <w:rsid w:val="00705304"/>
    <w:rsid w:val="007066B5"/>
    <w:rsid w:val="007072C8"/>
    <w:rsid w:val="007121D1"/>
    <w:rsid w:val="007145DA"/>
    <w:rsid w:val="00715E88"/>
    <w:rsid w:val="00724512"/>
    <w:rsid w:val="00734CAA"/>
    <w:rsid w:val="00735935"/>
    <w:rsid w:val="00740EE2"/>
    <w:rsid w:val="00741EB0"/>
    <w:rsid w:val="00742134"/>
    <w:rsid w:val="00742680"/>
    <w:rsid w:val="00747058"/>
    <w:rsid w:val="00747081"/>
    <w:rsid w:val="00747A12"/>
    <w:rsid w:val="0075101E"/>
    <w:rsid w:val="0075473D"/>
    <w:rsid w:val="0075533C"/>
    <w:rsid w:val="00755A18"/>
    <w:rsid w:val="00757581"/>
    <w:rsid w:val="007602F5"/>
    <w:rsid w:val="00760D36"/>
    <w:rsid w:val="007611A0"/>
    <w:rsid w:val="007701A6"/>
    <w:rsid w:val="007720C0"/>
    <w:rsid w:val="00772574"/>
    <w:rsid w:val="00773E54"/>
    <w:rsid w:val="007814C2"/>
    <w:rsid w:val="00781BE0"/>
    <w:rsid w:val="00783B0C"/>
    <w:rsid w:val="00784676"/>
    <w:rsid w:val="00787688"/>
    <w:rsid w:val="007901C3"/>
    <w:rsid w:val="0079185B"/>
    <w:rsid w:val="00792296"/>
    <w:rsid w:val="007935E6"/>
    <w:rsid w:val="00794326"/>
    <w:rsid w:val="007958A6"/>
    <w:rsid w:val="0079604B"/>
    <w:rsid w:val="00796D3F"/>
    <w:rsid w:val="007A1683"/>
    <w:rsid w:val="007A322A"/>
    <w:rsid w:val="007A5C12"/>
    <w:rsid w:val="007A681D"/>
    <w:rsid w:val="007A7CB0"/>
    <w:rsid w:val="007B34A8"/>
    <w:rsid w:val="007B510D"/>
    <w:rsid w:val="007B68A3"/>
    <w:rsid w:val="007C2541"/>
    <w:rsid w:val="007C3F1B"/>
    <w:rsid w:val="007C4CBC"/>
    <w:rsid w:val="007D1DC0"/>
    <w:rsid w:val="007D5455"/>
    <w:rsid w:val="007D66A8"/>
    <w:rsid w:val="007E003F"/>
    <w:rsid w:val="007E07E1"/>
    <w:rsid w:val="007E3768"/>
    <w:rsid w:val="007E44FE"/>
    <w:rsid w:val="007E5F26"/>
    <w:rsid w:val="007E69D8"/>
    <w:rsid w:val="007F0CF8"/>
    <w:rsid w:val="007F62CB"/>
    <w:rsid w:val="007F67E2"/>
    <w:rsid w:val="007F7E21"/>
    <w:rsid w:val="00803D2B"/>
    <w:rsid w:val="0080454B"/>
    <w:rsid w:val="00805369"/>
    <w:rsid w:val="008068A6"/>
    <w:rsid w:val="008142EC"/>
    <w:rsid w:val="008164F2"/>
    <w:rsid w:val="00817D4E"/>
    <w:rsid w:val="00821395"/>
    <w:rsid w:val="00823789"/>
    <w:rsid w:val="00830E26"/>
    <w:rsid w:val="00831322"/>
    <w:rsid w:val="00833602"/>
    <w:rsid w:val="00834368"/>
    <w:rsid w:val="0083441A"/>
    <w:rsid w:val="0083598D"/>
    <w:rsid w:val="00843576"/>
    <w:rsid w:val="00843B64"/>
    <w:rsid w:val="00845261"/>
    <w:rsid w:val="0084754F"/>
    <w:rsid w:val="008478FC"/>
    <w:rsid w:val="008513A5"/>
    <w:rsid w:val="00851C51"/>
    <w:rsid w:val="00852097"/>
    <w:rsid w:val="00853128"/>
    <w:rsid w:val="0085512F"/>
    <w:rsid w:val="00855479"/>
    <w:rsid w:val="00856FEB"/>
    <w:rsid w:val="00867BFF"/>
    <w:rsid w:val="00867FD2"/>
    <w:rsid w:val="00871542"/>
    <w:rsid w:val="00872BF6"/>
    <w:rsid w:val="008738EE"/>
    <w:rsid w:val="0088264A"/>
    <w:rsid w:val="0088480A"/>
    <w:rsid w:val="008874BC"/>
    <w:rsid w:val="0088757A"/>
    <w:rsid w:val="008876C2"/>
    <w:rsid w:val="00891849"/>
    <w:rsid w:val="0089283F"/>
    <w:rsid w:val="0089431B"/>
    <w:rsid w:val="00895668"/>
    <w:rsid w:val="008957DD"/>
    <w:rsid w:val="00897D98"/>
    <w:rsid w:val="008A11C8"/>
    <w:rsid w:val="008A6DF2"/>
    <w:rsid w:val="008A7524"/>
    <w:rsid w:val="008A7807"/>
    <w:rsid w:val="008B4CC9"/>
    <w:rsid w:val="008C06BA"/>
    <w:rsid w:val="008C0B15"/>
    <w:rsid w:val="008C1160"/>
    <w:rsid w:val="008C3192"/>
    <w:rsid w:val="008D75E4"/>
    <w:rsid w:val="008D7C99"/>
    <w:rsid w:val="008E0FCB"/>
    <w:rsid w:val="008E22C4"/>
    <w:rsid w:val="008E2A08"/>
    <w:rsid w:val="008E5341"/>
    <w:rsid w:val="008E6E64"/>
    <w:rsid w:val="008F49A8"/>
    <w:rsid w:val="008F67B5"/>
    <w:rsid w:val="008F6DFE"/>
    <w:rsid w:val="0090529F"/>
    <w:rsid w:val="009058EB"/>
    <w:rsid w:val="00906282"/>
    <w:rsid w:val="009063B6"/>
    <w:rsid w:val="00907B30"/>
    <w:rsid w:val="0092000E"/>
    <w:rsid w:val="0092157D"/>
    <w:rsid w:val="0092178C"/>
    <w:rsid w:val="009236B3"/>
    <w:rsid w:val="009251FF"/>
    <w:rsid w:val="00930B88"/>
    <w:rsid w:val="00934F2E"/>
    <w:rsid w:val="00935376"/>
    <w:rsid w:val="00940DCC"/>
    <w:rsid w:val="0094179A"/>
    <w:rsid w:val="00941FAC"/>
    <w:rsid w:val="00942355"/>
    <w:rsid w:val="0094325D"/>
    <w:rsid w:val="0094459E"/>
    <w:rsid w:val="00944806"/>
    <w:rsid w:val="00944DBC"/>
    <w:rsid w:val="00950116"/>
    <w:rsid w:val="00950977"/>
    <w:rsid w:val="00951673"/>
    <w:rsid w:val="00951A7B"/>
    <w:rsid w:val="00951D26"/>
    <w:rsid w:val="00955512"/>
    <w:rsid w:val="00955D70"/>
    <w:rsid w:val="009564A6"/>
    <w:rsid w:val="00956F1F"/>
    <w:rsid w:val="00957EF8"/>
    <w:rsid w:val="00957FA0"/>
    <w:rsid w:val="00966A53"/>
    <w:rsid w:val="00967621"/>
    <w:rsid w:val="00967E6A"/>
    <w:rsid w:val="00972302"/>
    <w:rsid w:val="0097365F"/>
    <w:rsid w:val="00976B7D"/>
    <w:rsid w:val="009771B5"/>
    <w:rsid w:val="009807B3"/>
    <w:rsid w:val="00984E5F"/>
    <w:rsid w:val="009907B9"/>
    <w:rsid w:val="00990918"/>
    <w:rsid w:val="00992BA8"/>
    <w:rsid w:val="009947A2"/>
    <w:rsid w:val="009972C0"/>
    <w:rsid w:val="009A3A83"/>
    <w:rsid w:val="009A3FD9"/>
    <w:rsid w:val="009A4AAA"/>
    <w:rsid w:val="009A4E94"/>
    <w:rsid w:val="009B4A0F"/>
    <w:rsid w:val="009B52CD"/>
    <w:rsid w:val="009C11D2"/>
    <w:rsid w:val="009C3B5E"/>
    <w:rsid w:val="009C3D2D"/>
    <w:rsid w:val="009C3DA6"/>
    <w:rsid w:val="009C3E45"/>
    <w:rsid w:val="009C5061"/>
    <w:rsid w:val="009C6C70"/>
    <w:rsid w:val="009C7B0A"/>
    <w:rsid w:val="009D0B63"/>
    <w:rsid w:val="009D5CB8"/>
    <w:rsid w:val="009E307E"/>
    <w:rsid w:val="009E30C4"/>
    <w:rsid w:val="009E6376"/>
    <w:rsid w:val="009F2730"/>
    <w:rsid w:val="009F6871"/>
    <w:rsid w:val="009F6CA9"/>
    <w:rsid w:val="00A02DEC"/>
    <w:rsid w:val="00A02DF0"/>
    <w:rsid w:val="00A07870"/>
    <w:rsid w:val="00A07C54"/>
    <w:rsid w:val="00A07F19"/>
    <w:rsid w:val="00A11709"/>
    <w:rsid w:val="00A1348D"/>
    <w:rsid w:val="00A13C99"/>
    <w:rsid w:val="00A21AFF"/>
    <w:rsid w:val="00A232EE"/>
    <w:rsid w:val="00A24E09"/>
    <w:rsid w:val="00A26141"/>
    <w:rsid w:val="00A364BE"/>
    <w:rsid w:val="00A4047F"/>
    <w:rsid w:val="00A407F0"/>
    <w:rsid w:val="00A4175F"/>
    <w:rsid w:val="00A43B15"/>
    <w:rsid w:val="00A43FA6"/>
    <w:rsid w:val="00A44411"/>
    <w:rsid w:val="00A469FA"/>
    <w:rsid w:val="00A53662"/>
    <w:rsid w:val="00A53BF5"/>
    <w:rsid w:val="00A55B01"/>
    <w:rsid w:val="00A56B5B"/>
    <w:rsid w:val="00A603FF"/>
    <w:rsid w:val="00A619B6"/>
    <w:rsid w:val="00A61F4F"/>
    <w:rsid w:val="00A622F0"/>
    <w:rsid w:val="00A648CA"/>
    <w:rsid w:val="00A657DD"/>
    <w:rsid w:val="00A66474"/>
    <w:rsid w:val="00A666A6"/>
    <w:rsid w:val="00A675FD"/>
    <w:rsid w:val="00A70D10"/>
    <w:rsid w:val="00A72437"/>
    <w:rsid w:val="00A730E4"/>
    <w:rsid w:val="00A7568A"/>
    <w:rsid w:val="00A8048B"/>
    <w:rsid w:val="00A80611"/>
    <w:rsid w:val="00A80B86"/>
    <w:rsid w:val="00A810E6"/>
    <w:rsid w:val="00A84D12"/>
    <w:rsid w:val="00A94539"/>
    <w:rsid w:val="00A95829"/>
    <w:rsid w:val="00A96321"/>
    <w:rsid w:val="00AA0C59"/>
    <w:rsid w:val="00AA3046"/>
    <w:rsid w:val="00AA51E0"/>
    <w:rsid w:val="00AA5BF4"/>
    <w:rsid w:val="00AA7CD5"/>
    <w:rsid w:val="00AB061E"/>
    <w:rsid w:val="00AB5340"/>
    <w:rsid w:val="00AB6F63"/>
    <w:rsid w:val="00AC0A89"/>
    <w:rsid w:val="00AC1CA0"/>
    <w:rsid w:val="00AC22D6"/>
    <w:rsid w:val="00AC32F8"/>
    <w:rsid w:val="00AC6678"/>
    <w:rsid w:val="00AC7C96"/>
    <w:rsid w:val="00AD39F2"/>
    <w:rsid w:val="00AD614A"/>
    <w:rsid w:val="00AE0799"/>
    <w:rsid w:val="00AE0812"/>
    <w:rsid w:val="00AE1DCC"/>
    <w:rsid w:val="00AE237D"/>
    <w:rsid w:val="00AE502A"/>
    <w:rsid w:val="00AF0010"/>
    <w:rsid w:val="00AF1A5E"/>
    <w:rsid w:val="00AF1AA8"/>
    <w:rsid w:val="00AF28A7"/>
    <w:rsid w:val="00AF2C1F"/>
    <w:rsid w:val="00AF398A"/>
    <w:rsid w:val="00AF5B8A"/>
    <w:rsid w:val="00AF5F29"/>
    <w:rsid w:val="00AF7C07"/>
    <w:rsid w:val="00B0037A"/>
    <w:rsid w:val="00B023C4"/>
    <w:rsid w:val="00B03580"/>
    <w:rsid w:val="00B06C64"/>
    <w:rsid w:val="00B07D8E"/>
    <w:rsid w:val="00B11CAC"/>
    <w:rsid w:val="00B124B2"/>
    <w:rsid w:val="00B15A29"/>
    <w:rsid w:val="00B177B9"/>
    <w:rsid w:val="00B17D36"/>
    <w:rsid w:val="00B21930"/>
    <w:rsid w:val="00B2232C"/>
    <w:rsid w:val="00B22C93"/>
    <w:rsid w:val="00B27589"/>
    <w:rsid w:val="00B3462A"/>
    <w:rsid w:val="00B3712A"/>
    <w:rsid w:val="00B40056"/>
    <w:rsid w:val="00B405B7"/>
    <w:rsid w:val="00B4223A"/>
    <w:rsid w:val="00B468C0"/>
    <w:rsid w:val="00B52222"/>
    <w:rsid w:val="00B531DA"/>
    <w:rsid w:val="00B543F7"/>
    <w:rsid w:val="00B54895"/>
    <w:rsid w:val="00B54FE7"/>
    <w:rsid w:val="00B555DC"/>
    <w:rsid w:val="00B647C6"/>
    <w:rsid w:val="00B655F9"/>
    <w:rsid w:val="00B66901"/>
    <w:rsid w:val="00B66F60"/>
    <w:rsid w:val="00B71E6D"/>
    <w:rsid w:val="00B72070"/>
    <w:rsid w:val="00B7321B"/>
    <w:rsid w:val="00B760DE"/>
    <w:rsid w:val="00B777DE"/>
    <w:rsid w:val="00B779E1"/>
    <w:rsid w:val="00B81E3A"/>
    <w:rsid w:val="00B85CFB"/>
    <w:rsid w:val="00B863CA"/>
    <w:rsid w:val="00B87A21"/>
    <w:rsid w:val="00B914E9"/>
    <w:rsid w:val="00B91EE1"/>
    <w:rsid w:val="00B92087"/>
    <w:rsid w:val="00B94602"/>
    <w:rsid w:val="00BA0090"/>
    <w:rsid w:val="00BA1A67"/>
    <w:rsid w:val="00BA6A80"/>
    <w:rsid w:val="00BB4ABB"/>
    <w:rsid w:val="00BB5902"/>
    <w:rsid w:val="00BC0658"/>
    <w:rsid w:val="00BC4C81"/>
    <w:rsid w:val="00BC62BA"/>
    <w:rsid w:val="00BC7E96"/>
    <w:rsid w:val="00BD0E8B"/>
    <w:rsid w:val="00BD30F7"/>
    <w:rsid w:val="00BD4E66"/>
    <w:rsid w:val="00BD5045"/>
    <w:rsid w:val="00BD5C3C"/>
    <w:rsid w:val="00BE3BA5"/>
    <w:rsid w:val="00BE5290"/>
    <w:rsid w:val="00BE5B5F"/>
    <w:rsid w:val="00BE6534"/>
    <w:rsid w:val="00BE7993"/>
    <w:rsid w:val="00BF0620"/>
    <w:rsid w:val="00BF18A4"/>
    <w:rsid w:val="00BF6C58"/>
    <w:rsid w:val="00BF78C8"/>
    <w:rsid w:val="00C0264B"/>
    <w:rsid w:val="00C02CDC"/>
    <w:rsid w:val="00C06BE8"/>
    <w:rsid w:val="00C15963"/>
    <w:rsid w:val="00C164B5"/>
    <w:rsid w:val="00C169FE"/>
    <w:rsid w:val="00C179DE"/>
    <w:rsid w:val="00C23BE3"/>
    <w:rsid w:val="00C240C1"/>
    <w:rsid w:val="00C26E5D"/>
    <w:rsid w:val="00C26F55"/>
    <w:rsid w:val="00C27A08"/>
    <w:rsid w:val="00C30C63"/>
    <w:rsid w:val="00C30FF3"/>
    <w:rsid w:val="00C34D5C"/>
    <w:rsid w:val="00C36B8B"/>
    <w:rsid w:val="00C376CF"/>
    <w:rsid w:val="00C414DD"/>
    <w:rsid w:val="00C415C1"/>
    <w:rsid w:val="00C462EE"/>
    <w:rsid w:val="00C47929"/>
    <w:rsid w:val="00C47DBF"/>
    <w:rsid w:val="00C5391C"/>
    <w:rsid w:val="00C552FF"/>
    <w:rsid w:val="00C558DA"/>
    <w:rsid w:val="00C55AF3"/>
    <w:rsid w:val="00C66DAD"/>
    <w:rsid w:val="00C70AFE"/>
    <w:rsid w:val="00C7134D"/>
    <w:rsid w:val="00C725E7"/>
    <w:rsid w:val="00C73E44"/>
    <w:rsid w:val="00C74C16"/>
    <w:rsid w:val="00C75B4C"/>
    <w:rsid w:val="00C771A9"/>
    <w:rsid w:val="00C80300"/>
    <w:rsid w:val="00C80767"/>
    <w:rsid w:val="00C824AA"/>
    <w:rsid w:val="00C84759"/>
    <w:rsid w:val="00C849A3"/>
    <w:rsid w:val="00C9044D"/>
    <w:rsid w:val="00C91E8D"/>
    <w:rsid w:val="00C925E5"/>
    <w:rsid w:val="00C93096"/>
    <w:rsid w:val="00C94F05"/>
    <w:rsid w:val="00C974D5"/>
    <w:rsid w:val="00CA5CA9"/>
    <w:rsid w:val="00CA664E"/>
    <w:rsid w:val="00CA6C7F"/>
    <w:rsid w:val="00CA7F54"/>
    <w:rsid w:val="00CB007D"/>
    <w:rsid w:val="00CB0644"/>
    <w:rsid w:val="00CB60CA"/>
    <w:rsid w:val="00CC0FC7"/>
    <w:rsid w:val="00CC10A6"/>
    <w:rsid w:val="00CC111E"/>
    <w:rsid w:val="00CC4807"/>
    <w:rsid w:val="00CD2391"/>
    <w:rsid w:val="00CD4723"/>
    <w:rsid w:val="00CD5EB8"/>
    <w:rsid w:val="00CD7044"/>
    <w:rsid w:val="00CD7A30"/>
    <w:rsid w:val="00CE08B9"/>
    <w:rsid w:val="00CE0B26"/>
    <w:rsid w:val="00CE3515"/>
    <w:rsid w:val="00CE355E"/>
    <w:rsid w:val="00CE4B65"/>
    <w:rsid w:val="00CE524C"/>
    <w:rsid w:val="00CE59A0"/>
    <w:rsid w:val="00CE62B0"/>
    <w:rsid w:val="00CE6405"/>
    <w:rsid w:val="00CF141F"/>
    <w:rsid w:val="00CF1CDC"/>
    <w:rsid w:val="00CF461B"/>
    <w:rsid w:val="00CF4777"/>
    <w:rsid w:val="00CF4E6A"/>
    <w:rsid w:val="00CF65C8"/>
    <w:rsid w:val="00D00A43"/>
    <w:rsid w:val="00D013F5"/>
    <w:rsid w:val="00D05E3F"/>
    <w:rsid w:val="00D062B6"/>
    <w:rsid w:val="00D067BB"/>
    <w:rsid w:val="00D1243E"/>
    <w:rsid w:val="00D1352A"/>
    <w:rsid w:val="00D1638E"/>
    <w:rsid w:val="00D169AF"/>
    <w:rsid w:val="00D200EF"/>
    <w:rsid w:val="00D22DF6"/>
    <w:rsid w:val="00D24A52"/>
    <w:rsid w:val="00D25175"/>
    <w:rsid w:val="00D25249"/>
    <w:rsid w:val="00D25766"/>
    <w:rsid w:val="00D26854"/>
    <w:rsid w:val="00D33F35"/>
    <w:rsid w:val="00D3611B"/>
    <w:rsid w:val="00D36877"/>
    <w:rsid w:val="00D40CA1"/>
    <w:rsid w:val="00D40F7A"/>
    <w:rsid w:val="00D42000"/>
    <w:rsid w:val="00D44172"/>
    <w:rsid w:val="00D45B7D"/>
    <w:rsid w:val="00D468FB"/>
    <w:rsid w:val="00D47BE3"/>
    <w:rsid w:val="00D5006A"/>
    <w:rsid w:val="00D5202C"/>
    <w:rsid w:val="00D63B8C"/>
    <w:rsid w:val="00D67794"/>
    <w:rsid w:val="00D67FF7"/>
    <w:rsid w:val="00D739CC"/>
    <w:rsid w:val="00D75450"/>
    <w:rsid w:val="00D806F9"/>
    <w:rsid w:val="00D8093D"/>
    <w:rsid w:val="00D8108C"/>
    <w:rsid w:val="00D842AE"/>
    <w:rsid w:val="00D848CA"/>
    <w:rsid w:val="00D85791"/>
    <w:rsid w:val="00D86AA5"/>
    <w:rsid w:val="00D9211C"/>
    <w:rsid w:val="00D92DE0"/>
    <w:rsid w:val="00D92E8C"/>
    <w:rsid w:val="00D92FEF"/>
    <w:rsid w:val="00D931F9"/>
    <w:rsid w:val="00D93A0F"/>
    <w:rsid w:val="00D97A04"/>
    <w:rsid w:val="00DA1BCA"/>
    <w:rsid w:val="00DA1D80"/>
    <w:rsid w:val="00DA3084"/>
    <w:rsid w:val="00DA3663"/>
    <w:rsid w:val="00DA4165"/>
    <w:rsid w:val="00DA6690"/>
    <w:rsid w:val="00DB1D42"/>
    <w:rsid w:val="00DB1FA1"/>
    <w:rsid w:val="00DB4B1D"/>
    <w:rsid w:val="00DB73E9"/>
    <w:rsid w:val="00DC46FF"/>
    <w:rsid w:val="00DC5254"/>
    <w:rsid w:val="00DC569D"/>
    <w:rsid w:val="00DD02D3"/>
    <w:rsid w:val="00DD1A4F"/>
    <w:rsid w:val="00DD1DC6"/>
    <w:rsid w:val="00DD3107"/>
    <w:rsid w:val="00DD457C"/>
    <w:rsid w:val="00DD7C2C"/>
    <w:rsid w:val="00DE1A6F"/>
    <w:rsid w:val="00DE5BDA"/>
    <w:rsid w:val="00DF433C"/>
    <w:rsid w:val="00DF519F"/>
    <w:rsid w:val="00DF7DBA"/>
    <w:rsid w:val="00E0035A"/>
    <w:rsid w:val="00E02841"/>
    <w:rsid w:val="00E04F4C"/>
    <w:rsid w:val="00E06100"/>
    <w:rsid w:val="00E06797"/>
    <w:rsid w:val="00E1265B"/>
    <w:rsid w:val="00E12E09"/>
    <w:rsid w:val="00E13B48"/>
    <w:rsid w:val="00E14040"/>
    <w:rsid w:val="00E1404F"/>
    <w:rsid w:val="00E21C83"/>
    <w:rsid w:val="00E2428E"/>
    <w:rsid w:val="00E24ADA"/>
    <w:rsid w:val="00E32F59"/>
    <w:rsid w:val="00E33170"/>
    <w:rsid w:val="00E3646D"/>
    <w:rsid w:val="00E37CA8"/>
    <w:rsid w:val="00E41908"/>
    <w:rsid w:val="00E46D9A"/>
    <w:rsid w:val="00E5132F"/>
    <w:rsid w:val="00E51E61"/>
    <w:rsid w:val="00E52927"/>
    <w:rsid w:val="00E53611"/>
    <w:rsid w:val="00E55DE4"/>
    <w:rsid w:val="00E56515"/>
    <w:rsid w:val="00E565FF"/>
    <w:rsid w:val="00E600B2"/>
    <w:rsid w:val="00E600E6"/>
    <w:rsid w:val="00E63DD7"/>
    <w:rsid w:val="00E65388"/>
    <w:rsid w:val="00E65CFC"/>
    <w:rsid w:val="00E66179"/>
    <w:rsid w:val="00E72B5F"/>
    <w:rsid w:val="00E7563E"/>
    <w:rsid w:val="00E76D34"/>
    <w:rsid w:val="00E7741D"/>
    <w:rsid w:val="00E808CD"/>
    <w:rsid w:val="00E8348F"/>
    <w:rsid w:val="00E85B7D"/>
    <w:rsid w:val="00E90383"/>
    <w:rsid w:val="00E9121B"/>
    <w:rsid w:val="00E9302E"/>
    <w:rsid w:val="00E9533F"/>
    <w:rsid w:val="00E953EE"/>
    <w:rsid w:val="00E956DC"/>
    <w:rsid w:val="00E96F89"/>
    <w:rsid w:val="00E976AB"/>
    <w:rsid w:val="00EA0AE2"/>
    <w:rsid w:val="00EA2FFE"/>
    <w:rsid w:val="00EA39E5"/>
    <w:rsid w:val="00EA57A3"/>
    <w:rsid w:val="00EB4429"/>
    <w:rsid w:val="00EB47FE"/>
    <w:rsid w:val="00EB6B2D"/>
    <w:rsid w:val="00EC2813"/>
    <w:rsid w:val="00EC5A2F"/>
    <w:rsid w:val="00EC5A46"/>
    <w:rsid w:val="00EC63E2"/>
    <w:rsid w:val="00EC7999"/>
    <w:rsid w:val="00ED0225"/>
    <w:rsid w:val="00ED366A"/>
    <w:rsid w:val="00ED3A07"/>
    <w:rsid w:val="00ED3DD5"/>
    <w:rsid w:val="00ED6BB7"/>
    <w:rsid w:val="00EE3F86"/>
    <w:rsid w:val="00EF17A6"/>
    <w:rsid w:val="00EF22B3"/>
    <w:rsid w:val="00EF3A61"/>
    <w:rsid w:val="00EF419B"/>
    <w:rsid w:val="00EF7698"/>
    <w:rsid w:val="00F02718"/>
    <w:rsid w:val="00F031C0"/>
    <w:rsid w:val="00F03441"/>
    <w:rsid w:val="00F03B69"/>
    <w:rsid w:val="00F03EC0"/>
    <w:rsid w:val="00F042C8"/>
    <w:rsid w:val="00F05257"/>
    <w:rsid w:val="00F07A50"/>
    <w:rsid w:val="00F113DA"/>
    <w:rsid w:val="00F151EA"/>
    <w:rsid w:val="00F2463D"/>
    <w:rsid w:val="00F2638C"/>
    <w:rsid w:val="00F266FC"/>
    <w:rsid w:val="00F3037A"/>
    <w:rsid w:val="00F33AF6"/>
    <w:rsid w:val="00F344EA"/>
    <w:rsid w:val="00F3465A"/>
    <w:rsid w:val="00F36140"/>
    <w:rsid w:val="00F37DC8"/>
    <w:rsid w:val="00F40503"/>
    <w:rsid w:val="00F42E68"/>
    <w:rsid w:val="00F439B3"/>
    <w:rsid w:val="00F50D97"/>
    <w:rsid w:val="00F50F81"/>
    <w:rsid w:val="00F534EC"/>
    <w:rsid w:val="00F53BE0"/>
    <w:rsid w:val="00F5532A"/>
    <w:rsid w:val="00F567F9"/>
    <w:rsid w:val="00F62F77"/>
    <w:rsid w:val="00F650C3"/>
    <w:rsid w:val="00F65D85"/>
    <w:rsid w:val="00F6700B"/>
    <w:rsid w:val="00F67F84"/>
    <w:rsid w:val="00F7137B"/>
    <w:rsid w:val="00F8091E"/>
    <w:rsid w:val="00F8615C"/>
    <w:rsid w:val="00F91674"/>
    <w:rsid w:val="00F96879"/>
    <w:rsid w:val="00F969E5"/>
    <w:rsid w:val="00FA0390"/>
    <w:rsid w:val="00FA4972"/>
    <w:rsid w:val="00FA6BB0"/>
    <w:rsid w:val="00FB2DBD"/>
    <w:rsid w:val="00FB42A0"/>
    <w:rsid w:val="00FC41EF"/>
    <w:rsid w:val="00FC59B9"/>
    <w:rsid w:val="00FD0963"/>
    <w:rsid w:val="00FD0DF2"/>
    <w:rsid w:val="00FD17F9"/>
    <w:rsid w:val="00FD48DF"/>
    <w:rsid w:val="00FD5860"/>
    <w:rsid w:val="00FD59CB"/>
    <w:rsid w:val="00FD632E"/>
    <w:rsid w:val="00FE352D"/>
    <w:rsid w:val="00FE40EB"/>
    <w:rsid w:val="00FE4D02"/>
    <w:rsid w:val="00FE512B"/>
    <w:rsid w:val="00FE6067"/>
    <w:rsid w:val="00FE6D2A"/>
    <w:rsid w:val="00FE6DAC"/>
    <w:rsid w:val="00FE7303"/>
    <w:rsid w:val="00FE7D62"/>
    <w:rsid w:val="00FF1401"/>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E2B7E2A"/>
  <w15:docId w15:val="{BDC6B51A-99D3-4052-83E2-8F8AA8C4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7A322A"/>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7A322A"/>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7A322A"/>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7A322A"/>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List Paragraph1,Bullets1,List Paragraph11,Bullets2,List Paragraph12,Bullets3,List Paragraph13,Dot pt,F5 List Paragraph,No Spacing1,List Paragraph Char Char Char,Indicator Text,Colorful List - Accent 11,Numbered Para 1,Bullet 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493097"/>
    <w:pPr>
      <w:tabs>
        <w:tab w:val="clear" w:pos="4082"/>
      </w:tabs>
      <w:spacing w:before="6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5"/>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7A322A"/>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MainParagraphwith">
    <w:name w:val="Main Paragraph with #"/>
    <w:basedOn w:val="ListParagraph"/>
    <w:next w:val="Normal"/>
    <w:link w:val="MainParagraphwithChar"/>
    <w:autoRedefine/>
    <w:qFormat/>
    <w:rsid w:val="0092000E"/>
    <w:pPr>
      <w:numPr>
        <w:numId w:val="9"/>
      </w:numPr>
      <w:tabs>
        <w:tab w:val="clear" w:pos="1247"/>
        <w:tab w:val="clear" w:pos="1814"/>
        <w:tab w:val="clear" w:pos="2381"/>
        <w:tab w:val="clear" w:pos="2948"/>
        <w:tab w:val="clear" w:pos="3515"/>
      </w:tabs>
      <w:adjustRightInd w:val="0"/>
      <w:spacing w:after="120"/>
      <w:ind w:left="1247"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DefaultParagraphFont"/>
    <w:link w:val="MainParagraphwith"/>
    <w:rsid w:val="0092000E"/>
    <w:rPr>
      <w:rFonts w:asciiTheme="minorHAnsi" w:eastAsiaTheme="minorEastAsia" w:hAnsiTheme="minorHAnsi" w:cs="Verdana"/>
      <w:bCs/>
      <w:color w:val="000000"/>
      <w:sz w:val="24"/>
      <w:szCs w:val="24"/>
      <w:lang w:val="en-US"/>
    </w:rPr>
  </w:style>
  <w:style w:type="character" w:customStyle="1" w:styleId="UnresolvedMention1">
    <w:name w:val="Unresolved Mention1"/>
    <w:basedOn w:val="DefaultParagraphFont"/>
    <w:uiPriority w:val="99"/>
    <w:semiHidden/>
    <w:unhideWhenUsed/>
    <w:rsid w:val="00F91674"/>
    <w:rPr>
      <w:color w:val="605E5C"/>
      <w:shd w:val="clear" w:color="auto" w:fill="E1DFDD"/>
    </w:rPr>
  </w:style>
  <w:style w:type="character" w:customStyle="1" w:styleId="NormalnumberChar">
    <w:name w:val="Normal_number Char"/>
    <w:link w:val="Normalnumber"/>
    <w:locked/>
    <w:rsid w:val="0032612A"/>
    <w:rPr>
      <w:lang w:eastAsia="en-US"/>
    </w:rPr>
  </w:style>
  <w:style w:type="paragraph" w:styleId="TOCHeading">
    <w:name w:val="TOC Heading"/>
    <w:basedOn w:val="Heading1"/>
    <w:next w:val="Normal"/>
    <w:uiPriority w:val="39"/>
    <w:unhideWhenUsed/>
    <w:qFormat/>
    <w:rsid w:val="00E953EE"/>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ListParagraphChar">
    <w:name w:val="List Paragraph Char"/>
    <w:aliases w:val="Bullets Char,List Paragraph1 Char,Bullets1 Char,List Paragraph11 Char,Bullets2 Char,List Paragraph12 Char,Bullets3 Char,List Paragraph13 Char,Dot pt Char,F5 List Paragraph Char,No Spacing1 Char,List Paragraph Char Char Char Char"/>
    <w:link w:val="ListParagraph"/>
    <w:uiPriority w:val="34"/>
    <w:locked/>
    <w:rsid w:val="00E953EE"/>
    <w:rPr>
      <w:lang w:eastAsia="en-US"/>
    </w:rPr>
  </w:style>
  <w:style w:type="table" w:customStyle="1" w:styleId="GridTable5Dark-Accent11">
    <w:name w:val="Grid Table 5 Dark - Accent 11"/>
    <w:basedOn w:val="TableNormal"/>
    <w:uiPriority w:val="50"/>
    <w:rsid w:val="00E953EE"/>
    <w:rPr>
      <w:rFonts w:eastAsia="MS Mincho"/>
      <w:szCs w:val="16"/>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odyText">
    <w:name w:val="Body Text"/>
    <w:basedOn w:val="Normal"/>
    <w:link w:val="BodyTextChar"/>
    <w:uiPriority w:val="1"/>
    <w:qFormat/>
    <w:rsid w:val="00E953EE"/>
    <w:pPr>
      <w:widowControl w:val="0"/>
      <w:tabs>
        <w:tab w:val="clear" w:pos="1247"/>
        <w:tab w:val="clear" w:pos="1814"/>
        <w:tab w:val="clear" w:pos="2381"/>
        <w:tab w:val="clear" w:pos="2948"/>
        <w:tab w:val="clear" w:pos="3515"/>
      </w:tabs>
      <w:autoSpaceDE w:val="0"/>
      <w:autoSpaceDN w:val="0"/>
    </w:pPr>
    <w:rPr>
      <w:sz w:val="24"/>
      <w:szCs w:val="24"/>
      <w:lang w:val="en-US"/>
    </w:rPr>
  </w:style>
  <w:style w:type="character" w:customStyle="1" w:styleId="BodyTextChar">
    <w:name w:val="Body Text Char"/>
    <w:basedOn w:val="DefaultParagraphFont"/>
    <w:link w:val="BodyText"/>
    <w:uiPriority w:val="1"/>
    <w:rsid w:val="00E953EE"/>
    <w:rPr>
      <w:sz w:val="24"/>
      <w:szCs w:val="24"/>
      <w:lang w:val="en-US" w:eastAsia="en-US"/>
    </w:rPr>
  </w:style>
  <w:style w:type="paragraph" w:customStyle="1" w:styleId="TableParagraph">
    <w:name w:val="Table Paragraph"/>
    <w:basedOn w:val="Normal"/>
    <w:uiPriority w:val="1"/>
    <w:qFormat/>
    <w:rsid w:val="00E953EE"/>
    <w:pPr>
      <w:widowControl w:val="0"/>
      <w:tabs>
        <w:tab w:val="clear" w:pos="1247"/>
        <w:tab w:val="clear" w:pos="1814"/>
        <w:tab w:val="clear" w:pos="2381"/>
        <w:tab w:val="clear" w:pos="2948"/>
        <w:tab w:val="clear" w:pos="3515"/>
      </w:tabs>
      <w:autoSpaceDE w:val="0"/>
      <w:autoSpaceDN w:val="0"/>
      <w:spacing w:before="53"/>
    </w:pPr>
    <w:rPr>
      <w:sz w:val="22"/>
      <w:szCs w:val="22"/>
      <w:lang w:val="en-US"/>
    </w:rPr>
  </w:style>
  <w:style w:type="character" w:customStyle="1" w:styleId="UnresolvedMention2">
    <w:name w:val="Unresolved Mention2"/>
    <w:basedOn w:val="DefaultParagraphFont"/>
    <w:uiPriority w:val="99"/>
    <w:semiHidden/>
    <w:unhideWhenUsed/>
    <w:rsid w:val="00E953EE"/>
    <w:rPr>
      <w:color w:val="605E5C"/>
      <w:shd w:val="clear" w:color="auto" w:fill="E1DFDD"/>
    </w:rPr>
  </w:style>
  <w:style w:type="character" w:customStyle="1" w:styleId="HeaderChar">
    <w:name w:val="Header Char"/>
    <w:basedOn w:val="DefaultParagraphFont"/>
    <w:link w:val="Header"/>
    <w:uiPriority w:val="99"/>
    <w:rsid w:val="00E953EE"/>
    <w:rPr>
      <w:b/>
      <w:sz w:val="18"/>
      <w:lang w:eastAsia="en-US"/>
    </w:rPr>
  </w:style>
  <w:style w:type="character" w:customStyle="1" w:styleId="FooterChar">
    <w:name w:val="Footer Char"/>
    <w:basedOn w:val="DefaultParagraphFont"/>
    <w:link w:val="Footer"/>
    <w:uiPriority w:val="99"/>
    <w:rsid w:val="00E953EE"/>
    <w:rPr>
      <w:sz w:val="18"/>
      <w:lang w:eastAsia="en-US"/>
    </w:rPr>
  </w:style>
  <w:style w:type="character" w:styleId="FollowedHyperlink">
    <w:name w:val="FollowedHyperlink"/>
    <w:basedOn w:val="DefaultParagraphFont"/>
    <w:uiPriority w:val="99"/>
    <w:semiHidden/>
    <w:unhideWhenUsed/>
    <w:rsid w:val="00E953EE"/>
    <w:rPr>
      <w:color w:val="954F72"/>
      <w:u w:val="single"/>
    </w:rPr>
  </w:style>
  <w:style w:type="paragraph" w:customStyle="1" w:styleId="msonormal0">
    <w:name w:val="msonormal"/>
    <w:basedOn w:val="Normal"/>
    <w:rsid w:val="00E953EE"/>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65">
    <w:name w:val="xl65"/>
    <w:basedOn w:val="Normal"/>
    <w:rsid w:val="00E953EE"/>
    <w:pP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6">
    <w:name w:val="xl66"/>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7">
    <w:name w:val="xl67"/>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paragraph" w:customStyle="1" w:styleId="xl68">
    <w:name w:val="xl68"/>
    <w:basedOn w:val="Normal"/>
    <w:rsid w:val="00E953EE"/>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sz w:val="24"/>
      <w:szCs w:val="24"/>
      <w:lang w:val="en-US"/>
    </w:rPr>
  </w:style>
  <w:style w:type="character" w:customStyle="1" w:styleId="Heading1Char">
    <w:name w:val="Heading 1 Char"/>
    <w:basedOn w:val="DefaultParagraphFont"/>
    <w:link w:val="Heading1"/>
    <w:uiPriority w:val="9"/>
    <w:rsid w:val="00E953EE"/>
    <w:rPr>
      <w:b/>
      <w:sz w:val="28"/>
      <w:lang w:eastAsia="en-US"/>
    </w:rPr>
  </w:style>
  <w:style w:type="character" w:customStyle="1" w:styleId="Heading2Char">
    <w:name w:val="Heading 2 Char"/>
    <w:basedOn w:val="DefaultParagraphFont"/>
    <w:link w:val="Heading2"/>
    <w:uiPriority w:val="9"/>
    <w:rsid w:val="00E953EE"/>
    <w:rPr>
      <w:b/>
      <w:sz w:val="24"/>
      <w:szCs w:val="24"/>
      <w:lang w:eastAsia="en-US"/>
    </w:rPr>
  </w:style>
  <w:style w:type="paragraph" w:customStyle="1" w:styleId="Style1">
    <w:name w:val="Style1"/>
    <w:basedOn w:val="MainParagraphwith"/>
    <w:rsid w:val="0092000E"/>
    <w:rPr>
      <w:rFonts w:ascii="Times New Roman" w:hAnsi="Times New Roman"/>
      <w:sz w:val="20"/>
      <w:lang w:val="es-ES"/>
    </w:rPr>
  </w:style>
  <w:style w:type="paragraph" w:customStyle="1" w:styleId="Style2">
    <w:name w:val="Style2"/>
    <w:basedOn w:val="Normalnumber"/>
    <w:rsid w:val="00CE4B65"/>
    <w:pPr>
      <w:numPr>
        <w:numId w:val="0"/>
      </w:numPr>
    </w:pPr>
    <w:rPr>
      <w:rFonts w:eastAsiaTheme="minorHAnsi"/>
      <w:lang w:val="es-ES"/>
    </w:rPr>
  </w:style>
  <w:style w:type="paragraph" w:customStyle="1" w:styleId="Style3">
    <w:name w:val="Style3"/>
    <w:basedOn w:val="Style2"/>
    <w:rsid w:val="00CE4B65"/>
    <w:pPr>
      <w:tabs>
        <w:tab w:val="left" w:pos="284"/>
      </w:tabs>
      <w:ind w:left="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6252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2.xm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chart" Target="charts/chart1.xm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image" Target="media/image4.png"/><Relationship Id="rId35" Type="http://schemas.openxmlformats.org/officeDocument/2006/relationships/footer" Target="footer8.xml"/></Relationships>
</file>

<file path=word/charts/_rels/chart1.xml.rels><?xml version="1.0" encoding="UTF-8" standalone="yes"?>
<Relationships xmlns="http://schemas.openxmlformats.org/package/2006/relationships"><Relationship Id="rId3" Type="http://schemas.openxmlformats.org/officeDocument/2006/relationships/oleObject" Target="file:///\\Keondc1ha011\UNON3\DCS\Common\docs\english\DRAFTS%202018\INSTRUMENTS\MINAMATA\1802572_excel%20files%20for%20UNEP-MC-COP-2-9.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Keondc1ha011\UNON3\DCS\Common\docs\english\DRAFTS%202018\INSTRUMENTS\MINAMATA\1802572_excel%20files%20for%20UNEP-MC-COP-2-9.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Sheet1!$C$22</c:f>
              <c:strCache>
                <c:ptCount val="1"/>
                <c:pt idx="0">
                  <c:v>Number of applications</c:v>
                </c:pt>
              </c:strCache>
            </c:strRef>
          </c:tx>
          <c:dPt>
            <c:idx val="0"/>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B78-4CD7-9499-3B358470862D}"/>
              </c:ext>
            </c:extLst>
          </c:dPt>
          <c:dPt>
            <c:idx val="1"/>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B78-4CD7-9499-3B358470862D}"/>
              </c:ext>
            </c:extLst>
          </c:dPt>
          <c:dPt>
            <c:idx val="2"/>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B78-4CD7-9499-3B358470862D}"/>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B78-4CD7-9499-3B358470862D}"/>
              </c:ext>
            </c:extLst>
          </c:dPt>
          <c:dLbls>
            <c:delete val="1"/>
          </c:dLbls>
          <c:cat>
            <c:strRef>
              <c:f>Sheet1!$B$23:$B$26</c:f>
              <c:strCache>
                <c:ptCount val="4"/>
                <c:pt idx="0">
                  <c:v>Africa (5)</c:v>
                </c:pt>
                <c:pt idx="1">
                  <c:v>LAC (7)</c:v>
                </c:pt>
                <c:pt idx="2">
                  <c:v>Asia (5)</c:v>
                </c:pt>
                <c:pt idx="3">
                  <c:v>CEE (2)</c:v>
                </c:pt>
              </c:strCache>
            </c:strRef>
          </c:cat>
          <c:val>
            <c:numRef>
              <c:f>Sheet1!$C$23:$C$26</c:f>
              <c:numCache>
                <c:formatCode>General</c:formatCode>
                <c:ptCount val="4"/>
                <c:pt idx="0">
                  <c:v>5</c:v>
                </c:pt>
                <c:pt idx="1">
                  <c:v>7</c:v>
                </c:pt>
                <c:pt idx="2">
                  <c:v>5</c:v>
                </c:pt>
                <c:pt idx="3">
                  <c:v>2</c:v>
                </c:pt>
              </c:numCache>
            </c:numRef>
          </c:val>
          <c:extLst>
            <c:ext xmlns:c16="http://schemas.microsoft.com/office/drawing/2014/chart" uri="{C3380CC4-5D6E-409C-BE32-E72D297353CC}">
              <c16:uniqueId val="{00000008-1B78-4CD7-9499-3B358470862D}"/>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Sheet1!$C$28</c:f>
              <c:strCache>
                <c:ptCount val="1"/>
                <c:pt idx="0">
                  <c:v>Number of applications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652-4D70-AA3F-C969680E8E57}"/>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652-4D70-AA3F-C969680E8E57}"/>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D652-4D70-AA3F-C969680E8E57}"/>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D652-4D70-AA3F-C969680E8E57}"/>
              </c:ext>
            </c:extLst>
          </c:dPt>
          <c:cat>
            <c:strRef>
              <c:f>Sheet1!$B$29:$B$32</c:f>
              <c:strCache>
                <c:ptCount val="4"/>
                <c:pt idx="0">
                  <c:v>DCs (11)</c:v>
                </c:pt>
                <c:pt idx="1">
                  <c:v>LDCs (4)</c:v>
                </c:pt>
                <c:pt idx="2">
                  <c:v>SIDS (2)</c:v>
                </c:pt>
                <c:pt idx="3">
                  <c:v>CEITs (2)</c:v>
                </c:pt>
              </c:strCache>
            </c:strRef>
          </c:cat>
          <c:val>
            <c:numRef>
              <c:f>Sheet1!$C$29:$C$32</c:f>
              <c:numCache>
                <c:formatCode>General</c:formatCode>
                <c:ptCount val="4"/>
                <c:pt idx="0">
                  <c:v>11</c:v>
                </c:pt>
                <c:pt idx="1">
                  <c:v>4</c:v>
                </c:pt>
                <c:pt idx="2">
                  <c:v>2</c:v>
                </c:pt>
                <c:pt idx="3">
                  <c:v>2</c:v>
                </c:pt>
              </c:numCache>
            </c:numRef>
          </c:val>
          <c:extLst>
            <c:ext xmlns:c16="http://schemas.microsoft.com/office/drawing/2014/chart" uri="{C3380CC4-5D6E-409C-BE32-E72D297353CC}">
              <c16:uniqueId val="{00000008-D652-4D70-AA3F-C969680E8E57}"/>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86C5F-9E8D-490B-B47C-A1D2BACA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11837</Words>
  <Characters>65108</Characters>
  <Application>Microsoft Office Word</Application>
  <DocSecurity>4</DocSecurity>
  <Lines>542</Lines>
  <Paragraphs>153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2019-09-13T10:40:00Z</cp:lastPrinted>
  <dcterms:created xsi:type="dcterms:W3CDTF">2019-09-30T12:51:00Z</dcterms:created>
  <dcterms:modified xsi:type="dcterms:W3CDTF">2019-09-30T12:51:00Z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vicente.ubeda fernandez</vt:lpwstr>
  </property>
  <property fmtid="{D5CDD505-2E9C-101B-9397-08002B2CF9AE}" pid="4" name="GeneratedDate">
    <vt:lpwstr>8/30/2019 12:21:58 PM</vt:lpwstr>
  </property>
  <property fmtid="{D5CDD505-2E9C-101B-9397-08002B2CF9AE}" pid="5" name="OriginalDocID">
    <vt:lpwstr>1c88d6ee-145e-456d-a9a7-b8b7f21ffc62</vt:lpwstr>
  </property>
</Properties>
</file>